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sz w:val="36"/>
          <w:szCs w:val="36"/>
        </w:rPr>
      </w:pPr>
    </w:p>
    <w:p>
      <w:pPr>
        <w:rPr>
          <w:rFonts w:ascii="宋体" w:hAnsi="宋体"/>
          <w:sz w:val="36"/>
          <w:szCs w:val="36"/>
        </w:rPr>
      </w:pPr>
    </w:p>
    <w:p>
      <w:pPr>
        <w:jc w:val="center"/>
        <w:rPr>
          <w:rFonts w:ascii="黑体" w:hAnsi="宋体" w:eastAsia="黑体"/>
          <w:sz w:val="72"/>
          <w:szCs w:val="72"/>
        </w:rPr>
      </w:pPr>
    </w:p>
    <w:p>
      <w:pPr>
        <w:spacing w:line="720" w:lineRule="auto"/>
        <w:jc w:val="center"/>
        <w:rPr>
          <w:rFonts w:ascii="黑体" w:hAnsi="黑体" w:eastAsia="黑体"/>
          <w:b/>
          <w:sz w:val="48"/>
          <w:szCs w:val="48"/>
        </w:rPr>
      </w:pPr>
      <w:r>
        <w:rPr>
          <w:rFonts w:hint="eastAsia" w:ascii="黑体" w:hAnsi="黑体" w:eastAsia="黑体"/>
          <w:b/>
          <w:sz w:val="48"/>
          <w:szCs w:val="48"/>
        </w:rPr>
        <w:t>中国药学会全国医药经济信息网</w:t>
      </w:r>
    </w:p>
    <w:p>
      <w:pPr>
        <w:spacing w:line="720" w:lineRule="auto"/>
        <w:jc w:val="center"/>
        <w:rPr>
          <w:rFonts w:ascii="黑体" w:hAnsi="宋体" w:eastAsia="黑体"/>
          <w:b/>
          <w:sz w:val="44"/>
          <w:szCs w:val="44"/>
        </w:rPr>
      </w:pPr>
      <w:r>
        <w:rPr>
          <w:rFonts w:hint="eastAsia" w:ascii="黑体" w:hAnsi="黑体" w:eastAsia="黑体"/>
          <w:b/>
          <w:sz w:val="44"/>
          <w:szCs w:val="44"/>
        </w:rPr>
        <w:t>科技传播创新工程</w:t>
      </w:r>
      <w:r>
        <w:rPr>
          <w:rFonts w:ascii="黑体" w:hAnsi="黑体" w:eastAsia="黑体"/>
          <w:b/>
          <w:sz w:val="44"/>
          <w:szCs w:val="44"/>
        </w:rPr>
        <w:t>2019</w:t>
      </w:r>
      <w:r>
        <w:rPr>
          <w:rFonts w:hint="eastAsia" w:ascii="黑体" w:hAnsi="黑体" w:eastAsia="黑体"/>
          <w:b/>
          <w:sz w:val="44"/>
          <w:szCs w:val="44"/>
        </w:rPr>
        <w:t>年度重点项目指南</w:t>
      </w:r>
    </w:p>
    <w:p>
      <w:pPr>
        <w:jc w:val="center"/>
        <w:rPr>
          <w:rFonts w:ascii="黑体" w:hAnsi="宋体" w:eastAsia="黑体"/>
          <w:sz w:val="52"/>
          <w:szCs w:val="52"/>
        </w:rPr>
      </w:pPr>
    </w:p>
    <w:p>
      <w:pPr>
        <w:jc w:val="center"/>
        <w:rPr>
          <w:rFonts w:ascii="黑体" w:hAnsi="宋体" w:eastAsia="黑体"/>
          <w:sz w:val="52"/>
          <w:szCs w:val="52"/>
        </w:rPr>
      </w:pPr>
    </w:p>
    <w:p>
      <w:pPr>
        <w:jc w:val="center"/>
        <w:rPr>
          <w:rFonts w:ascii="黑体" w:hAnsi="宋体" w:eastAsia="黑体"/>
          <w:sz w:val="52"/>
          <w:szCs w:val="52"/>
        </w:rPr>
      </w:pPr>
    </w:p>
    <w:p>
      <w:pPr>
        <w:jc w:val="center"/>
        <w:rPr>
          <w:rFonts w:ascii="黑体" w:hAnsi="宋体" w:eastAsia="黑体"/>
          <w:sz w:val="52"/>
          <w:szCs w:val="52"/>
        </w:rPr>
      </w:pPr>
    </w:p>
    <w:p>
      <w:pPr>
        <w:jc w:val="center"/>
        <w:rPr>
          <w:rFonts w:ascii="黑体" w:hAnsi="宋体" w:eastAsia="黑体"/>
          <w:sz w:val="52"/>
          <w:szCs w:val="52"/>
        </w:rPr>
      </w:pPr>
    </w:p>
    <w:p>
      <w:pPr>
        <w:jc w:val="center"/>
        <w:rPr>
          <w:rFonts w:ascii="黑体" w:hAnsi="宋体" w:eastAsia="黑体"/>
          <w:sz w:val="32"/>
          <w:szCs w:val="32"/>
        </w:rPr>
      </w:pPr>
    </w:p>
    <w:p>
      <w:pPr>
        <w:jc w:val="center"/>
        <w:rPr>
          <w:rFonts w:ascii="黑体" w:hAnsi="宋体" w:eastAsia="黑体"/>
          <w:sz w:val="32"/>
          <w:szCs w:val="32"/>
        </w:rPr>
      </w:pPr>
    </w:p>
    <w:p>
      <w:pPr>
        <w:jc w:val="center"/>
        <w:rPr>
          <w:rFonts w:ascii="黑体" w:hAnsi="宋体" w:eastAsia="黑体"/>
          <w:sz w:val="32"/>
          <w:szCs w:val="32"/>
        </w:rPr>
      </w:pPr>
    </w:p>
    <w:p>
      <w:pPr>
        <w:jc w:val="center"/>
        <w:rPr>
          <w:rFonts w:ascii="黑体" w:hAnsi="宋体" w:eastAsia="黑体"/>
          <w:b/>
          <w:sz w:val="32"/>
          <w:szCs w:val="32"/>
        </w:rPr>
      </w:pPr>
      <w:r>
        <w:rPr>
          <w:rFonts w:hint="eastAsia" w:ascii="黑体" w:hAnsi="宋体" w:eastAsia="黑体"/>
          <w:b/>
          <w:sz w:val="32"/>
          <w:szCs w:val="32"/>
        </w:rPr>
        <w:t>中国药学会科技开发中心 编制</w:t>
      </w:r>
    </w:p>
    <w:p>
      <w:pPr>
        <w:snapToGrid w:val="0"/>
        <w:spacing w:line="360" w:lineRule="auto"/>
        <w:jc w:val="center"/>
        <w:rPr>
          <w:rFonts w:ascii="黑体" w:eastAsia="黑体"/>
          <w:sz w:val="30"/>
        </w:rPr>
      </w:pPr>
      <w:r>
        <w:rPr>
          <w:rFonts w:hint="eastAsia" w:ascii="黑体" w:eastAsia="黑体"/>
          <w:sz w:val="30"/>
        </w:rPr>
        <w:t>2018年11月</w:t>
      </w:r>
    </w:p>
    <w:p>
      <w:pPr>
        <w:jc w:val="center"/>
        <w:rPr>
          <w:rFonts w:ascii="黑体" w:hAnsi="宋体" w:eastAsia="黑体"/>
          <w:b/>
          <w:sz w:val="32"/>
          <w:szCs w:val="32"/>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start="0"/>
          <w:cols w:space="425" w:num="1"/>
          <w:titlePg/>
          <w:docGrid w:type="lines" w:linePitch="312" w:charSpace="0"/>
        </w:sectPr>
      </w:pPr>
    </w:p>
    <w:p>
      <w:pPr>
        <w:spacing w:line="360" w:lineRule="auto"/>
        <w:jc w:val="center"/>
        <w:rPr>
          <w:rFonts w:ascii="楷体_GB2312" w:eastAsia="楷体_GB2312"/>
          <w:b/>
          <w:sz w:val="36"/>
          <w:szCs w:val="36"/>
        </w:rPr>
      </w:pPr>
    </w:p>
    <w:p>
      <w:pPr>
        <w:spacing w:line="360" w:lineRule="auto"/>
        <w:jc w:val="center"/>
        <w:rPr>
          <w:rFonts w:ascii="楷体_GB2312" w:eastAsia="楷体_GB2312"/>
          <w:b/>
          <w:sz w:val="36"/>
          <w:szCs w:val="36"/>
        </w:rPr>
      </w:pPr>
      <w:r>
        <w:rPr>
          <w:rFonts w:hint="eastAsia" w:ascii="楷体_GB2312" w:eastAsia="楷体_GB2312"/>
          <w:b/>
          <w:sz w:val="36"/>
          <w:szCs w:val="36"/>
        </w:rPr>
        <w:t>前  言</w:t>
      </w:r>
    </w:p>
    <w:p>
      <w:pPr>
        <w:spacing w:line="360" w:lineRule="auto"/>
        <w:jc w:val="center"/>
        <w:rPr>
          <w:rFonts w:ascii="楷体_GB2312" w:eastAsia="楷体_GB2312"/>
          <w:b/>
          <w:sz w:val="32"/>
          <w:szCs w:val="32"/>
        </w:rPr>
      </w:pPr>
    </w:p>
    <w:p>
      <w:pPr>
        <w:spacing w:line="360" w:lineRule="auto"/>
        <w:ind w:firstLine="480" w:firstLineChars="200"/>
        <w:rPr>
          <w:rFonts w:ascii="楷体_GB2312" w:hAnsi="宋体" w:eastAsia="楷体_GB2312" w:cs="宋体"/>
          <w:sz w:val="24"/>
          <w:szCs w:val="24"/>
        </w:rPr>
      </w:pPr>
      <w:r>
        <w:rPr>
          <w:rFonts w:hint="eastAsia" w:ascii="楷体_GB2312" w:hAnsi="宋体" w:eastAsia="楷体_GB2312" w:cs="宋体"/>
          <w:sz w:val="24"/>
          <w:szCs w:val="24"/>
        </w:rPr>
        <w:t>向公众宣传安全合理用药知识和技能，是中国药学会全国医药经济信息网（以下简称“信息网”）的重要工作之一。根据桑国卫名誉理事长关于“把信息网建设成为药学科技传播的平台”的指示精神，以及孙咸泽理事长在2017年中国药学会全国医药经济信息网工作会议上关于“继续开展科技传播创新工程，促进广大药师提升科学研究和科普传播的能力，将科普传播融入药学服务，进一步加强信息网的社会化服务功能，促进药学综合服务水平的提升”的要求,从2015年起，在各分网和网员医院的大力支持和参与下，在全网开展“科技传播创新工程”项目。</w:t>
      </w:r>
    </w:p>
    <w:p>
      <w:pPr>
        <w:spacing w:line="360" w:lineRule="auto"/>
        <w:ind w:firstLine="480" w:firstLineChars="200"/>
        <w:rPr>
          <w:rFonts w:ascii="楷体_GB2312" w:hAnsi="宋体" w:eastAsia="楷体_GB2312" w:cs="宋体"/>
          <w:sz w:val="24"/>
          <w:szCs w:val="24"/>
        </w:rPr>
      </w:pPr>
      <w:r>
        <w:rPr>
          <w:rFonts w:ascii="楷体_GB2312" w:hAnsi="宋体" w:eastAsia="楷体_GB2312" w:cs="宋体"/>
          <w:sz w:val="24"/>
          <w:szCs w:val="24"/>
        </w:rPr>
        <w:t>2017</w:t>
      </w:r>
      <w:r>
        <w:rPr>
          <w:rFonts w:hint="eastAsia" w:ascii="楷体_GB2312" w:hAnsi="宋体" w:eastAsia="楷体_GB2312" w:cs="宋体"/>
          <w:sz w:val="24"/>
          <w:szCs w:val="24"/>
        </w:rPr>
        <w:t>～</w:t>
      </w:r>
      <w:r>
        <w:rPr>
          <w:rFonts w:ascii="楷体_GB2312" w:hAnsi="宋体" w:eastAsia="楷体_GB2312" w:cs="宋体"/>
          <w:sz w:val="24"/>
          <w:szCs w:val="24"/>
        </w:rPr>
        <w:t>2018年</w:t>
      </w:r>
      <w:r>
        <w:rPr>
          <w:rFonts w:hint="eastAsia" w:ascii="楷体_GB2312" w:hAnsi="宋体" w:eastAsia="楷体_GB2312" w:cs="宋体"/>
          <w:sz w:val="24"/>
          <w:szCs w:val="24"/>
        </w:rPr>
        <w:t>，“科技传播创新工程”共设立</w:t>
      </w:r>
      <w:r>
        <w:rPr>
          <w:rFonts w:ascii="楷体_GB2312" w:hAnsi="宋体" w:eastAsia="楷体_GB2312" w:cs="宋体"/>
          <w:sz w:val="24"/>
          <w:szCs w:val="24"/>
        </w:rPr>
        <w:t>21</w:t>
      </w:r>
      <w:r>
        <w:rPr>
          <w:rFonts w:hint="eastAsia" w:ascii="楷体_GB2312" w:hAnsi="宋体" w:eastAsia="楷体_GB2312" w:cs="宋体"/>
          <w:sz w:val="24"/>
          <w:szCs w:val="24"/>
        </w:rPr>
        <w:t>个项目，</w:t>
      </w:r>
      <w:r>
        <w:rPr>
          <w:rFonts w:ascii="楷体_GB2312" w:hAnsi="宋体" w:eastAsia="楷体_GB2312" w:cs="宋体"/>
          <w:color w:val="000000" w:themeColor="text1"/>
          <w:sz w:val="24"/>
          <w:szCs w:val="24"/>
        </w:rPr>
        <w:t>30</w:t>
      </w:r>
      <w:r>
        <w:rPr>
          <w:rFonts w:hint="eastAsia" w:ascii="楷体_GB2312" w:hAnsi="宋体" w:eastAsia="楷体_GB2312" w:cs="宋体"/>
          <w:color w:val="000000" w:themeColor="text1"/>
          <w:sz w:val="24"/>
          <w:szCs w:val="24"/>
        </w:rPr>
        <w:t>个分网的</w:t>
      </w:r>
      <w:r>
        <w:rPr>
          <w:rFonts w:ascii="楷体_GB2312" w:hAnsi="宋体" w:eastAsia="楷体_GB2312" w:cs="宋体"/>
          <w:color w:val="000000" w:themeColor="text1"/>
          <w:sz w:val="24"/>
          <w:szCs w:val="24"/>
        </w:rPr>
        <w:t>116</w:t>
      </w:r>
      <w:r>
        <w:rPr>
          <w:rFonts w:hint="eastAsia" w:ascii="楷体_GB2312" w:hAnsi="宋体" w:eastAsia="楷体_GB2312" w:cs="宋体"/>
          <w:color w:val="000000" w:themeColor="text1"/>
          <w:sz w:val="24"/>
          <w:szCs w:val="24"/>
        </w:rPr>
        <w:t>家单位申报立项</w:t>
      </w:r>
      <w:r>
        <w:rPr>
          <w:rFonts w:ascii="楷体_GB2312" w:hAnsi="宋体" w:eastAsia="楷体_GB2312" w:cs="宋体"/>
          <w:color w:val="000000" w:themeColor="text1"/>
          <w:sz w:val="24"/>
          <w:szCs w:val="24"/>
        </w:rPr>
        <w:t>179</w:t>
      </w:r>
      <w:r>
        <w:rPr>
          <w:rFonts w:hint="eastAsia" w:ascii="楷体_GB2312" w:hAnsi="宋体" w:eastAsia="楷体_GB2312" w:cs="宋体"/>
          <w:color w:val="000000" w:themeColor="text1"/>
          <w:sz w:val="24"/>
          <w:szCs w:val="24"/>
        </w:rPr>
        <w:t>个科普研究课题，备案</w:t>
      </w:r>
      <w:r>
        <w:rPr>
          <w:rFonts w:ascii="楷体_GB2312" w:hAnsi="宋体" w:eastAsia="楷体_GB2312" w:cs="宋体"/>
          <w:color w:val="000000" w:themeColor="text1"/>
          <w:sz w:val="24"/>
          <w:szCs w:val="24"/>
        </w:rPr>
        <w:t>14个</w:t>
      </w:r>
      <w:r>
        <w:rPr>
          <w:rFonts w:hint="eastAsia" w:ascii="楷体_GB2312" w:hAnsi="宋体" w:eastAsia="楷体_GB2312" w:cs="宋体"/>
          <w:color w:val="000000" w:themeColor="text1"/>
          <w:sz w:val="24"/>
          <w:szCs w:val="24"/>
        </w:rPr>
        <w:t>科普活动项目。</w:t>
      </w:r>
      <w:r>
        <w:rPr>
          <w:rFonts w:hint="eastAsia" w:ascii="楷体_GB2312" w:hAnsi="宋体" w:eastAsia="楷体_GB2312" w:cs="宋体"/>
          <w:sz w:val="24"/>
          <w:szCs w:val="24"/>
        </w:rPr>
        <w:t>截止到</w:t>
      </w:r>
      <w:r>
        <w:rPr>
          <w:rFonts w:ascii="楷体_GB2312" w:hAnsi="宋体" w:eastAsia="楷体_GB2312" w:cs="宋体"/>
          <w:sz w:val="24"/>
          <w:szCs w:val="24"/>
        </w:rPr>
        <w:t>2018年11</w:t>
      </w:r>
      <w:r>
        <w:rPr>
          <w:rFonts w:hint="eastAsia" w:ascii="楷体_GB2312" w:hAnsi="宋体" w:eastAsia="楷体_GB2312" w:cs="宋体"/>
          <w:sz w:val="24"/>
          <w:szCs w:val="24"/>
        </w:rPr>
        <w:t>月，共收到</w:t>
      </w:r>
      <w:r>
        <w:rPr>
          <w:rFonts w:ascii="楷体_GB2312" w:hAnsi="宋体" w:eastAsia="楷体_GB2312" w:cs="宋体"/>
          <w:sz w:val="24"/>
          <w:szCs w:val="24"/>
        </w:rPr>
        <w:t>128</w:t>
      </w:r>
      <w:r>
        <w:rPr>
          <w:rFonts w:hint="eastAsia" w:ascii="楷体_GB2312" w:hAnsi="宋体" w:eastAsia="楷体_GB2312" w:cs="宋体"/>
          <w:sz w:val="24"/>
          <w:szCs w:val="24"/>
        </w:rPr>
        <w:t>份结题报告，项目产出了丰富的成果，包括研究报告、手册、视频、照片、讲座课件、脚本等。总网组织了结题验收审评和课题成果征文，</w:t>
      </w:r>
      <w:r>
        <w:rPr>
          <w:rFonts w:ascii="楷体_GB2312" w:hAnsi="宋体" w:eastAsia="楷体_GB2312" w:cs="宋体"/>
          <w:sz w:val="24"/>
          <w:szCs w:val="24"/>
        </w:rPr>
        <w:t>97</w:t>
      </w:r>
      <w:r>
        <w:rPr>
          <w:rFonts w:hint="eastAsia" w:ascii="楷体_GB2312" w:hAnsi="宋体" w:eastAsia="楷体_GB2312" w:cs="宋体"/>
          <w:sz w:val="24"/>
          <w:szCs w:val="24"/>
        </w:rPr>
        <w:t>个课题通过验收获得结题证明，</w:t>
      </w:r>
      <w:r>
        <w:rPr>
          <w:rFonts w:ascii="楷体_GB2312" w:hAnsi="宋体" w:eastAsia="楷体_GB2312" w:cs="宋体"/>
          <w:sz w:val="24"/>
          <w:szCs w:val="24"/>
        </w:rPr>
        <w:t>21个</w:t>
      </w:r>
      <w:r>
        <w:rPr>
          <w:rFonts w:hint="eastAsia" w:ascii="楷体_GB2312" w:hAnsi="宋体" w:eastAsia="楷体_GB2312" w:cs="宋体"/>
          <w:sz w:val="24"/>
          <w:szCs w:val="24"/>
        </w:rPr>
        <w:t>课题被评为优秀结题报告，</w:t>
      </w:r>
      <w:r>
        <w:rPr>
          <w:rFonts w:ascii="楷体_GB2312" w:hAnsi="宋体" w:eastAsia="楷体_GB2312" w:cs="宋体"/>
          <w:sz w:val="24"/>
          <w:szCs w:val="24"/>
        </w:rPr>
        <w:t>32</w:t>
      </w:r>
      <w:r>
        <w:rPr>
          <w:rFonts w:hint="eastAsia" w:ascii="楷体_GB2312" w:hAnsi="宋体" w:eastAsia="楷体_GB2312" w:cs="宋体"/>
          <w:sz w:val="24"/>
          <w:szCs w:val="24"/>
        </w:rPr>
        <w:t>篇成果论文获得优秀论文表彰，部分论文受邀在</w:t>
      </w:r>
      <w:r>
        <w:rPr>
          <w:rFonts w:ascii="楷体_GB2312" w:hAnsi="宋体" w:eastAsia="楷体_GB2312" w:cs="宋体"/>
          <w:sz w:val="24"/>
          <w:szCs w:val="24"/>
        </w:rPr>
        <w:t>2018年第十八届中国药师周上通过专题报告、壁报、论文集等形式进行了交流，18</w:t>
      </w:r>
      <w:r>
        <w:rPr>
          <w:rFonts w:hint="eastAsia" w:ascii="楷体_GB2312" w:hAnsi="宋体" w:eastAsia="楷体_GB2312" w:cs="宋体"/>
          <w:sz w:val="24"/>
          <w:szCs w:val="24"/>
        </w:rPr>
        <w:t>篇论文被推荐给《临床药物治疗杂志》发表。</w:t>
      </w:r>
    </w:p>
    <w:p>
      <w:pPr>
        <w:spacing w:line="360" w:lineRule="auto"/>
        <w:ind w:firstLine="480" w:firstLineChars="200"/>
        <w:rPr>
          <w:rFonts w:ascii="楷体_GB2312" w:hAnsi="宋体" w:eastAsia="楷体_GB2312"/>
          <w:sz w:val="24"/>
          <w:szCs w:val="24"/>
        </w:rPr>
      </w:pPr>
      <w:r>
        <w:rPr>
          <w:rFonts w:hint="eastAsia" w:ascii="楷体_GB2312" w:hAnsi="宋体" w:eastAsia="楷体_GB2312" w:cs="宋体"/>
          <w:sz w:val="24"/>
          <w:szCs w:val="24"/>
        </w:rPr>
        <w:t>“科技创新、科学普及是实现创新发展的两翼”。科技传播创新工程的实施，进一步加强了信息网的社会化服务功能，有效促进科技传播融入药学服务，通过“科研+科普”的模式，践行习近平总书记关于科技创新“一体两翼”的理论，不断促进药学科技人员综合药学服务水平的提升。为持续夯实科技传播创新工程所取得的成果，不断发挥信息网作为药学科技传播平台的作用，2019年将继续开展中国药学会全国医药经济信息网科技传播创新工程，</w:t>
      </w:r>
      <w:r>
        <w:rPr>
          <w:rFonts w:hint="eastAsia" w:ascii="楷体_GB2312" w:hAnsi="宋体" w:eastAsia="楷体_GB2312"/>
          <w:sz w:val="24"/>
          <w:szCs w:val="24"/>
        </w:rPr>
        <w:t>为做好相关项目，特制订此指南。</w:t>
      </w:r>
    </w:p>
    <w:p>
      <w:pPr>
        <w:spacing w:line="360" w:lineRule="auto"/>
        <w:ind w:firstLine="200"/>
        <w:rPr>
          <w:rFonts w:ascii="楷体_GB2312" w:hAnsi="宋体" w:eastAsia="楷体_GB2312"/>
          <w:sz w:val="24"/>
          <w:szCs w:val="24"/>
        </w:rPr>
      </w:pPr>
    </w:p>
    <w:p>
      <w:pPr>
        <w:spacing w:line="360" w:lineRule="auto"/>
        <w:ind w:firstLine="560" w:firstLineChars="200"/>
        <w:rPr>
          <w:rFonts w:ascii="楷体_GB2312" w:hAnsi="宋体" w:eastAsia="楷体_GB2312"/>
          <w:sz w:val="28"/>
          <w:szCs w:val="28"/>
        </w:rPr>
        <w:sectPr>
          <w:pgSz w:w="11906" w:h="16838"/>
          <w:pgMar w:top="1440" w:right="1800" w:bottom="1440" w:left="1800" w:header="851" w:footer="992" w:gutter="0"/>
          <w:pgNumType w:start="1"/>
          <w:cols w:space="425" w:num="1"/>
          <w:titlePg/>
          <w:docGrid w:type="lines" w:linePitch="312" w:charSpace="0"/>
        </w:sectPr>
      </w:pPr>
    </w:p>
    <w:p>
      <w:pPr>
        <w:jc w:val="center"/>
        <w:rPr>
          <w:rFonts w:ascii="黑体" w:hAnsi="黑体" w:eastAsia="黑体"/>
          <w:b/>
          <w:color w:val="000000"/>
          <w:sz w:val="44"/>
          <w:szCs w:val="44"/>
          <w:lang w:val="zh-CN"/>
        </w:rPr>
      </w:pPr>
      <w:r>
        <w:rPr>
          <w:rFonts w:hint="eastAsia" w:ascii="黑体" w:hAnsi="黑体" w:eastAsia="黑体"/>
          <w:b/>
          <w:color w:val="000000"/>
          <w:sz w:val="44"/>
          <w:szCs w:val="44"/>
          <w:lang w:val="zh-CN"/>
        </w:rPr>
        <w:t>目</w:t>
      </w:r>
      <w:r>
        <w:rPr>
          <w:rFonts w:ascii="黑体" w:hAnsi="黑体" w:eastAsia="黑体"/>
          <w:b/>
          <w:color w:val="000000"/>
          <w:sz w:val="44"/>
          <w:szCs w:val="44"/>
          <w:lang w:val="zh-CN"/>
        </w:rPr>
        <w:t xml:space="preserve">  </w:t>
      </w:r>
      <w:r>
        <w:rPr>
          <w:rFonts w:hint="eastAsia" w:ascii="黑体" w:hAnsi="黑体" w:eastAsia="黑体"/>
          <w:b/>
          <w:color w:val="000000"/>
          <w:sz w:val="44"/>
          <w:szCs w:val="44"/>
          <w:lang w:val="zh-CN"/>
        </w:rPr>
        <w:t>录</w:t>
      </w:r>
    </w:p>
    <w:p>
      <w:pPr>
        <w:spacing w:line="360" w:lineRule="auto"/>
        <w:rPr>
          <w:rFonts w:ascii="黑体" w:hAnsi="黑体" w:eastAsia="黑体"/>
          <w:color w:val="000000"/>
          <w:sz w:val="24"/>
          <w:szCs w:val="24"/>
          <w:lang w:val="zh-CN"/>
        </w:rPr>
      </w:pPr>
    </w:p>
    <w:p>
      <w:pPr>
        <w:pStyle w:val="9"/>
        <w:rPr>
          <w:rFonts w:cstheme="minorBidi"/>
        </w:rPr>
      </w:pPr>
      <w:r>
        <w:fldChar w:fldCharType="begin"/>
      </w:r>
      <w:r>
        <w:instrText xml:space="preserve"> TOC \o "1-3" \h \z \u </w:instrText>
      </w:r>
      <w:r>
        <w:fldChar w:fldCharType="separate"/>
      </w:r>
      <w:r>
        <w:fldChar w:fldCharType="begin"/>
      </w:r>
      <w:r>
        <w:instrText xml:space="preserve"> HYPERLINK \l "_Toc529800844" </w:instrText>
      </w:r>
      <w:r>
        <w:fldChar w:fldCharType="separate"/>
      </w:r>
      <w:r>
        <w:rPr>
          <w:rStyle w:val="16"/>
          <w:rFonts w:hint="eastAsia"/>
        </w:rPr>
        <w:t>第一部分</w:t>
      </w:r>
      <w:r>
        <w:rPr>
          <w:rStyle w:val="16"/>
        </w:rPr>
        <w:t xml:space="preserve">  </w:t>
      </w:r>
      <w:r>
        <w:rPr>
          <w:rStyle w:val="16"/>
          <w:rFonts w:hint="eastAsia"/>
        </w:rPr>
        <w:t>科普研究</w:t>
      </w:r>
      <w:r>
        <w:tab/>
      </w:r>
      <w:r>
        <w:fldChar w:fldCharType="begin"/>
      </w:r>
      <w:r>
        <w:instrText xml:space="preserve"> PAGEREF _Toc529800844 \h </w:instrText>
      </w:r>
      <w:r>
        <w:fldChar w:fldCharType="separate"/>
      </w:r>
      <w:r>
        <w:t>1</w:t>
      </w:r>
      <w:r>
        <w:fldChar w:fldCharType="end"/>
      </w:r>
      <w:r>
        <w:fldChar w:fldCharType="end"/>
      </w:r>
    </w:p>
    <w:p>
      <w:pPr>
        <w:pStyle w:val="9"/>
        <w:rPr>
          <w:rFonts w:cstheme="minorBidi"/>
        </w:rPr>
      </w:pPr>
      <w:r>
        <w:fldChar w:fldCharType="begin"/>
      </w:r>
      <w:r>
        <w:instrText xml:space="preserve"> HYPERLINK \l "_Toc529800845" </w:instrText>
      </w:r>
      <w:r>
        <w:fldChar w:fldCharType="separate"/>
      </w:r>
      <w:r>
        <w:rPr>
          <w:rStyle w:val="16"/>
          <w:rFonts w:hint="eastAsia"/>
          <w:b w:val="0"/>
        </w:rPr>
        <w:t>课题一、中国居民用药安全行为风险</w:t>
      </w:r>
      <w:r>
        <w:rPr>
          <w:rStyle w:val="16"/>
          <w:b w:val="0"/>
        </w:rPr>
        <w:t>KAP</w:t>
      </w:r>
      <w:r>
        <w:rPr>
          <w:rStyle w:val="16"/>
          <w:rFonts w:hint="eastAsia"/>
          <w:b w:val="0"/>
        </w:rPr>
        <w:t>调查研究</w:t>
      </w:r>
      <w:r>
        <w:tab/>
      </w:r>
      <w:r>
        <w:fldChar w:fldCharType="begin"/>
      </w:r>
      <w:r>
        <w:instrText xml:space="preserve"> PAGEREF _Toc529800845 \h </w:instrText>
      </w:r>
      <w:r>
        <w:fldChar w:fldCharType="separate"/>
      </w:r>
      <w:r>
        <w:t>1</w:t>
      </w:r>
      <w:r>
        <w:fldChar w:fldCharType="end"/>
      </w:r>
      <w:r>
        <w:fldChar w:fldCharType="end"/>
      </w:r>
    </w:p>
    <w:p>
      <w:pPr>
        <w:pStyle w:val="9"/>
        <w:rPr>
          <w:rFonts w:cstheme="minorBidi"/>
        </w:rPr>
      </w:pPr>
      <w:r>
        <w:fldChar w:fldCharType="begin"/>
      </w:r>
      <w:r>
        <w:instrText xml:space="preserve"> HYPERLINK \l "_Toc529800846" </w:instrText>
      </w:r>
      <w:r>
        <w:fldChar w:fldCharType="separate"/>
      </w:r>
      <w:r>
        <w:rPr>
          <w:rStyle w:val="16"/>
          <w:rFonts w:hint="eastAsia"/>
          <w:b w:val="0"/>
        </w:rPr>
        <w:t>课题二、特殊人群用药安全行为风险评估机制研究</w:t>
      </w:r>
      <w:r>
        <w:tab/>
      </w:r>
      <w:r>
        <w:fldChar w:fldCharType="begin"/>
      </w:r>
      <w:r>
        <w:instrText xml:space="preserve"> PAGEREF _Toc529800846 \h </w:instrText>
      </w:r>
      <w:r>
        <w:fldChar w:fldCharType="separate"/>
      </w:r>
      <w:r>
        <w:t>1</w:t>
      </w:r>
      <w:r>
        <w:fldChar w:fldCharType="end"/>
      </w:r>
      <w:r>
        <w:fldChar w:fldCharType="end"/>
      </w:r>
    </w:p>
    <w:p>
      <w:pPr>
        <w:pStyle w:val="9"/>
        <w:rPr>
          <w:rFonts w:cstheme="minorBidi"/>
        </w:rPr>
      </w:pPr>
      <w:r>
        <w:fldChar w:fldCharType="begin"/>
      </w:r>
      <w:r>
        <w:instrText xml:space="preserve"> HYPERLINK \l "_Toc529800847" </w:instrText>
      </w:r>
      <w:r>
        <w:fldChar w:fldCharType="separate"/>
      </w:r>
      <w:r>
        <w:rPr>
          <w:rStyle w:val="16"/>
          <w:rFonts w:hint="eastAsia"/>
          <w:b w:val="0"/>
        </w:rPr>
        <w:t>课题三、常见慢病合理用药临床科普干预技术研究</w:t>
      </w:r>
      <w:r>
        <w:tab/>
      </w:r>
      <w:r>
        <w:fldChar w:fldCharType="begin"/>
      </w:r>
      <w:r>
        <w:instrText xml:space="preserve"> PAGEREF _Toc529800847 \h </w:instrText>
      </w:r>
      <w:r>
        <w:fldChar w:fldCharType="separate"/>
      </w:r>
      <w:r>
        <w:t>2</w:t>
      </w:r>
      <w:r>
        <w:fldChar w:fldCharType="end"/>
      </w:r>
      <w:r>
        <w:fldChar w:fldCharType="end"/>
      </w:r>
    </w:p>
    <w:p>
      <w:pPr>
        <w:pStyle w:val="9"/>
        <w:rPr>
          <w:rFonts w:cstheme="minorBidi"/>
        </w:rPr>
      </w:pPr>
      <w:r>
        <w:fldChar w:fldCharType="begin"/>
      </w:r>
      <w:r>
        <w:instrText xml:space="preserve"> HYPERLINK \l "_Toc529800848" </w:instrText>
      </w:r>
      <w:r>
        <w:fldChar w:fldCharType="separate"/>
      </w:r>
      <w:r>
        <w:rPr>
          <w:rStyle w:val="16"/>
          <w:rFonts w:hint="eastAsia"/>
          <w:b w:val="0"/>
        </w:rPr>
        <w:t>课题四、合理用药科普标准化服务研究</w:t>
      </w:r>
      <w:r>
        <w:tab/>
      </w:r>
      <w:r>
        <w:fldChar w:fldCharType="begin"/>
      </w:r>
      <w:r>
        <w:instrText xml:space="preserve"> PAGEREF _Toc529800848 \h </w:instrText>
      </w:r>
      <w:r>
        <w:fldChar w:fldCharType="separate"/>
      </w:r>
      <w:r>
        <w:t>3</w:t>
      </w:r>
      <w:r>
        <w:fldChar w:fldCharType="end"/>
      </w:r>
      <w:r>
        <w:fldChar w:fldCharType="end"/>
      </w:r>
    </w:p>
    <w:p>
      <w:pPr>
        <w:pStyle w:val="9"/>
        <w:rPr>
          <w:rFonts w:cstheme="minorBidi"/>
        </w:rPr>
      </w:pPr>
      <w:r>
        <w:fldChar w:fldCharType="begin"/>
      </w:r>
      <w:r>
        <w:instrText xml:space="preserve"> HYPERLINK \l "_Toc529800849" </w:instrText>
      </w:r>
      <w:r>
        <w:fldChar w:fldCharType="separate"/>
      </w:r>
      <w:r>
        <w:rPr>
          <w:rStyle w:val="16"/>
          <w:rFonts w:hint="eastAsia"/>
          <w:b w:val="0"/>
        </w:rPr>
        <w:t>课题五、合理用药临床科普干预能力评价研究与应用</w:t>
      </w:r>
      <w:r>
        <w:tab/>
      </w:r>
      <w:r>
        <w:fldChar w:fldCharType="begin"/>
      </w:r>
      <w:r>
        <w:instrText xml:space="preserve"> PAGEREF _Toc529800849 \h </w:instrText>
      </w:r>
      <w:r>
        <w:fldChar w:fldCharType="separate"/>
      </w:r>
      <w:r>
        <w:t>4</w:t>
      </w:r>
      <w:r>
        <w:fldChar w:fldCharType="end"/>
      </w:r>
      <w:r>
        <w:fldChar w:fldCharType="end"/>
      </w:r>
    </w:p>
    <w:p>
      <w:pPr>
        <w:pStyle w:val="9"/>
        <w:rPr>
          <w:rFonts w:cstheme="minorBidi"/>
        </w:rPr>
      </w:pPr>
      <w:r>
        <w:fldChar w:fldCharType="begin"/>
      </w:r>
      <w:r>
        <w:instrText xml:space="preserve"> HYPERLINK \l "_Toc529800850" </w:instrText>
      </w:r>
      <w:r>
        <w:fldChar w:fldCharType="separate"/>
      </w:r>
      <w:r>
        <w:rPr>
          <w:rStyle w:val="16"/>
          <w:rFonts w:hint="eastAsia"/>
          <w:b w:val="0"/>
        </w:rPr>
        <w:t>课题六、科技传播在药学服务中的应用创新研究</w:t>
      </w:r>
      <w:r>
        <w:tab/>
      </w:r>
      <w:r>
        <w:fldChar w:fldCharType="begin"/>
      </w:r>
      <w:r>
        <w:instrText xml:space="preserve"> PAGEREF _Toc529800850 \h </w:instrText>
      </w:r>
      <w:r>
        <w:fldChar w:fldCharType="separate"/>
      </w:r>
      <w:r>
        <w:t>5</w:t>
      </w:r>
      <w:r>
        <w:fldChar w:fldCharType="end"/>
      </w:r>
      <w:r>
        <w:fldChar w:fldCharType="end"/>
      </w:r>
    </w:p>
    <w:p>
      <w:pPr>
        <w:pStyle w:val="9"/>
        <w:rPr>
          <w:rFonts w:cstheme="minorBidi"/>
        </w:rPr>
      </w:pPr>
      <w:r>
        <w:fldChar w:fldCharType="begin"/>
      </w:r>
      <w:r>
        <w:instrText xml:space="preserve"> HYPERLINK \l "_Toc529800851" </w:instrText>
      </w:r>
      <w:r>
        <w:fldChar w:fldCharType="separate"/>
      </w:r>
      <w:r>
        <w:rPr>
          <w:rStyle w:val="16"/>
          <w:rFonts w:hint="eastAsia"/>
          <w:b w:val="0"/>
        </w:rPr>
        <w:t>课题七、少数民族安全用药科普资源创作研究</w:t>
      </w:r>
      <w:r>
        <w:tab/>
      </w:r>
      <w:r>
        <w:fldChar w:fldCharType="begin"/>
      </w:r>
      <w:r>
        <w:instrText xml:space="preserve"> PAGEREF _Toc529800851 \h </w:instrText>
      </w:r>
      <w:r>
        <w:fldChar w:fldCharType="separate"/>
      </w:r>
      <w:r>
        <w:t>6</w:t>
      </w:r>
      <w:r>
        <w:fldChar w:fldCharType="end"/>
      </w:r>
      <w:r>
        <w:fldChar w:fldCharType="end"/>
      </w:r>
    </w:p>
    <w:p>
      <w:pPr>
        <w:pStyle w:val="9"/>
        <w:rPr>
          <w:rFonts w:cstheme="minorBidi"/>
        </w:rPr>
      </w:pPr>
      <w:r>
        <w:fldChar w:fldCharType="begin"/>
      </w:r>
      <w:r>
        <w:instrText xml:space="preserve"> HYPERLINK \l "_Toc529800852" </w:instrText>
      </w:r>
      <w:r>
        <w:fldChar w:fldCharType="separate"/>
      </w:r>
      <w:r>
        <w:rPr>
          <w:rStyle w:val="16"/>
          <w:rFonts w:hint="eastAsia"/>
        </w:rPr>
        <w:t>第二部分  科普活动</w:t>
      </w:r>
      <w:r>
        <w:tab/>
      </w:r>
      <w:r>
        <w:fldChar w:fldCharType="begin"/>
      </w:r>
      <w:r>
        <w:instrText xml:space="preserve"> PAGEREF _Toc529800852 \h </w:instrText>
      </w:r>
      <w:r>
        <w:fldChar w:fldCharType="separate"/>
      </w:r>
      <w:r>
        <w:t>8</w:t>
      </w:r>
      <w:r>
        <w:fldChar w:fldCharType="end"/>
      </w:r>
      <w:r>
        <w:fldChar w:fldCharType="end"/>
      </w:r>
    </w:p>
    <w:p>
      <w:pPr>
        <w:pStyle w:val="9"/>
        <w:rPr>
          <w:rFonts w:cstheme="minorBidi"/>
        </w:rPr>
      </w:pPr>
      <w:r>
        <w:fldChar w:fldCharType="begin"/>
      </w:r>
      <w:r>
        <w:instrText xml:space="preserve"> HYPERLINK \l "_Toc529800853" </w:instrText>
      </w:r>
      <w:r>
        <w:fldChar w:fldCharType="separate"/>
      </w:r>
      <w:r>
        <w:rPr>
          <w:rStyle w:val="16"/>
          <w:rFonts w:hint="eastAsia"/>
          <w:b w:val="0"/>
        </w:rPr>
        <w:t>项目一、“汇聚药师爱的力量”合理用药乡医培训活动</w:t>
      </w:r>
      <w:r>
        <w:tab/>
      </w:r>
      <w:r>
        <w:fldChar w:fldCharType="begin"/>
      </w:r>
      <w:r>
        <w:instrText xml:space="preserve"> PAGEREF _Toc529800853 \h </w:instrText>
      </w:r>
      <w:r>
        <w:fldChar w:fldCharType="separate"/>
      </w:r>
      <w:r>
        <w:t>8</w:t>
      </w:r>
      <w:r>
        <w:fldChar w:fldCharType="end"/>
      </w:r>
      <w:r>
        <w:fldChar w:fldCharType="end"/>
      </w:r>
    </w:p>
    <w:p>
      <w:pPr>
        <w:pStyle w:val="9"/>
        <w:rPr>
          <w:rFonts w:cstheme="minorBidi"/>
        </w:rPr>
      </w:pPr>
      <w:r>
        <w:fldChar w:fldCharType="begin"/>
      </w:r>
      <w:r>
        <w:instrText xml:space="preserve"> HYPERLINK \l "_Toc529800854" </w:instrText>
      </w:r>
      <w:r>
        <w:fldChar w:fldCharType="separate"/>
      </w:r>
      <w:r>
        <w:rPr>
          <w:rStyle w:val="16"/>
          <w:rFonts w:hint="eastAsia"/>
          <w:b w:val="0"/>
        </w:rPr>
        <w:t>项目二、“药师在您身边”安全用药科普扶贫活动</w:t>
      </w:r>
      <w:r>
        <w:tab/>
      </w:r>
      <w:r>
        <w:fldChar w:fldCharType="begin"/>
      </w:r>
      <w:r>
        <w:instrText xml:space="preserve"> PAGEREF _Toc529800854 \h </w:instrText>
      </w:r>
      <w:r>
        <w:fldChar w:fldCharType="separate"/>
      </w:r>
      <w:r>
        <w:t>9</w:t>
      </w:r>
      <w:r>
        <w:fldChar w:fldCharType="end"/>
      </w:r>
      <w:r>
        <w:fldChar w:fldCharType="end"/>
      </w:r>
    </w:p>
    <w:p>
      <w:pPr>
        <w:pStyle w:val="9"/>
        <w:rPr>
          <w:rFonts w:cstheme="minorBidi"/>
        </w:rPr>
      </w:pPr>
      <w:r>
        <w:fldChar w:fldCharType="begin"/>
      </w:r>
      <w:r>
        <w:instrText xml:space="preserve"> HYPERLINK \l "_Toc529800855" </w:instrText>
      </w:r>
      <w:r>
        <w:fldChar w:fldCharType="separate"/>
      </w:r>
      <w:r>
        <w:rPr>
          <w:rStyle w:val="16"/>
          <w:rFonts w:hint="eastAsia"/>
          <w:b w:val="0"/>
        </w:rPr>
        <w:t>项目三、“小手拉大手</w:t>
      </w:r>
      <w:r>
        <w:rPr>
          <w:rStyle w:val="16"/>
          <w:b w:val="0"/>
        </w:rPr>
        <w:t>”</w:t>
      </w:r>
      <w:r>
        <w:rPr>
          <w:rStyle w:val="16"/>
          <w:rFonts w:hint="eastAsia"/>
          <w:b w:val="0"/>
        </w:rPr>
        <w:t>安全用药科普扶贫志愿活动</w:t>
      </w:r>
      <w:r>
        <w:tab/>
      </w:r>
      <w:r>
        <w:fldChar w:fldCharType="begin"/>
      </w:r>
      <w:r>
        <w:instrText xml:space="preserve"> PAGEREF _Toc529800855 \h </w:instrText>
      </w:r>
      <w:r>
        <w:fldChar w:fldCharType="separate"/>
      </w:r>
      <w:r>
        <w:t>10</w:t>
      </w:r>
      <w:r>
        <w:fldChar w:fldCharType="end"/>
      </w:r>
      <w:r>
        <w:fldChar w:fldCharType="end"/>
      </w:r>
    </w:p>
    <w:p>
      <w:pPr>
        <w:pStyle w:val="9"/>
        <w:rPr>
          <w:rFonts w:cstheme="minorBidi"/>
        </w:rPr>
      </w:pPr>
      <w:r>
        <w:fldChar w:fldCharType="begin"/>
      </w:r>
      <w:r>
        <w:instrText xml:space="preserve"> HYPERLINK \l "_Toc529800856" </w:instrText>
      </w:r>
      <w:r>
        <w:fldChar w:fldCharType="separate"/>
      </w:r>
      <w:r>
        <w:rPr>
          <w:rStyle w:val="16"/>
          <w:rFonts w:hint="eastAsia"/>
          <w:b w:val="0"/>
        </w:rPr>
        <w:t>项目四、</w:t>
      </w:r>
      <w:r>
        <w:rPr>
          <w:rStyle w:val="16"/>
          <w:b w:val="0"/>
        </w:rPr>
        <w:t>“</w:t>
      </w:r>
      <w:r>
        <w:rPr>
          <w:rStyle w:val="16"/>
          <w:rFonts w:hint="eastAsia"/>
          <w:b w:val="0"/>
        </w:rPr>
        <w:t>药师您好”安全用药科普文艺作品征集活动</w:t>
      </w:r>
      <w:r>
        <w:tab/>
      </w:r>
      <w:r>
        <w:fldChar w:fldCharType="begin"/>
      </w:r>
      <w:r>
        <w:instrText xml:space="preserve"> PAGEREF _Toc529800856 \h </w:instrText>
      </w:r>
      <w:r>
        <w:fldChar w:fldCharType="separate"/>
      </w:r>
      <w:r>
        <w:t>11</w:t>
      </w:r>
      <w:r>
        <w:fldChar w:fldCharType="end"/>
      </w:r>
      <w:r>
        <w:fldChar w:fldCharType="end"/>
      </w:r>
    </w:p>
    <w:p>
      <w:pPr>
        <w:pStyle w:val="9"/>
        <w:rPr>
          <w:rFonts w:cstheme="minorBidi"/>
        </w:rPr>
      </w:pPr>
      <w:r>
        <w:fldChar w:fldCharType="begin"/>
      </w:r>
      <w:r>
        <w:instrText xml:space="preserve"> HYPERLINK \l "_Toc529800857" </w:instrText>
      </w:r>
      <w:r>
        <w:fldChar w:fldCharType="separate"/>
      </w:r>
      <w:r>
        <w:rPr>
          <w:rStyle w:val="16"/>
          <w:rFonts w:hint="eastAsia"/>
          <w:b w:val="0"/>
        </w:rPr>
        <w:t>项目五、</w:t>
      </w:r>
      <w:r>
        <w:rPr>
          <w:rStyle w:val="16"/>
          <w:b w:val="0"/>
        </w:rPr>
        <w:t>“</w:t>
      </w:r>
      <w:r>
        <w:rPr>
          <w:rStyle w:val="16"/>
          <w:rFonts w:hint="eastAsia"/>
          <w:b w:val="0"/>
        </w:rPr>
        <w:t>科海扬帆</w:t>
      </w:r>
      <w:r>
        <w:rPr>
          <w:rStyle w:val="16"/>
          <w:b w:val="0"/>
        </w:rPr>
        <w:t xml:space="preserve"> </w:t>
      </w:r>
      <w:r>
        <w:rPr>
          <w:rStyle w:val="16"/>
          <w:rFonts w:hint="eastAsia"/>
          <w:b w:val="0"/>
        </w:rPr>
        <w:t>梦想启航”科普进校园活动</w:t>
      </w:r>
      <w:r>
        <w:tab/>
      </w:r>
      <w:r>
        <w:fldChar w:fldCharType="begin"/>
      </w:r>
      <w:r>
        <w:instrText xml:space="preserve"> PAGEREF _Toc529800857 \h </w:instrText>
      </w:r>
      <w:r>
        <w:fldChar w:fldCharType="separate"/>
      </w:r>
      <w:r>
        <w:t>11</w:t>
      </w:r>
      <w:r>
        <w:fldChar w:fldCharType="end"/>
      </w:r>
      <w:r>
        <w:fldChar w:fldCharType="end"/>
      </w:r>
    </w:p>
    <w:p>
      <w:pPr>
        <w:pStyle w:val="9"/>
        <w:rPr>
          <w:rFonts w:cstheme="minorBidi"/>
        </w:rPr>
      </w:pPr>
      <w:r>
        <w:fldChar w:fldCharType="begin"/>
      </w:r>
      <w:r>
        <w:instrText xml:space="preserve"> HYPERLINK \l "_Toc529800858" </w:instrText>
      </w:r>
      <w:r>
        <w:fldChar w:fldCharType="separate"/>
      </w:r>
      <w:r>
        <w:rPr>
          <w:rStyle w:val="16"/>
          <w:rFonts w:hint="eastAsia"/>
          <w:b w:val="0"/>
        </w:rPr>
        <w:t>项目六、药品安全科技传播相关项目</w:t>
      </w:r>
      <w:r>
        <w:tab/>
      </w:r>
      <w:r>
        <w:fldChar w:fldCharType="begin"/>
      </w:r>
      <w:r>
        <w:instrText xml:space="preserve"> PAGEREF _Toc529800858 \h </w:instrText>
      </w:r>
      <w:r>
        <w:fldChar w:fldCharType="separate"/>
      </w:r>
      <w:r>
        <w:t>12</w:t>
      </w:r>
      <w:r>
        <w:fldChar w:fldCharType="end"/>
      </w:r>
      <w:r>
        <w:fldChar w:fldCharType="end"/>
      </w:r>
    </w:p>
    <w:p>
      <w:pPr>
        <w:pStyle w:val="9"/>
        <w:rPr>
          <w:rFonts w:cstheme="minorBidi"/>
        </w:rPr>
      </w:pPr>
      <w:r>
        <w:fldChar w:fldCharType="begin"/>
      </w:r>
      <w:r>
        <w:instrText xml:space="preserve"> HYPERLINK \l "_Toc529800859" </w:instrText>
      </w:r>
      <w:r>
        <w:fldChar w:fldCharType="separate"/>
      </w:r>
      <w:r>
        <w:rPr>
          <w:rStyle w:val="16"/>
          <w:rFonts w:hint="eastAsia"/>
        </w:rPr>
        <w:t>第三部分</w:t>
      </w:r>
      <w:r>
        <w:rPr>
          <w:rStyle w:val="16"/>
        </w:rPr>
        <w:t xml:space="preserve">  </w:t>
      </w:r>
      <w:r>
        <w:rPr>
          <w:rStyle w:val="16"/>
          <w:rFonts w:hint="eastAsia"/>
        </w:rPr>
        <w:t>附件</w:t>
      </w:r>
      <w:r>
        <w:tab/>
      </w:r>
      <w:r>
        <w:fldChar w:fldCharType="begin"/>
      </w:r>
      <w:r>
        <w:instrText xml:space="preserve"> PAGEREF _Toc529800859 \h </w:instrText>
      </w:r>
      <w:r>
        <w:fldChar w:fldCharType="separate"/>
      </w:r>
      <w:r>
        <w:t>14</w:t>
      </w:r>
      <w:r>
        <w:fldChar w:fldCharType="end"/>
      </w:r>
      <w:r>
        <w:fldChar w:fldCharType="end"/>
      </w:r>
    </w:p>
    <w:p>
      <w:pPr>
        <w:pStyle w:val="9"/>
        <w:rPr>
          <w:rFonts w:cstheme="minorBidi"/>
        </w:rPr>
      </w:pPr>
      <w:r>
        <w:fldChar w:fldCharType="begin"/>
      </w:r>
      <w:r>
        <w:instrText xml:space="preserve"> HYPERLINK \l "_Toc529800860" </w:instrText>
      </w:r>
      <w:r>
        <w:fldChar w:fldCharType="separate"/>
      </w:r>
      <w:r>
        <w:rPr>
          <w:rStyle w:val="16"/>
          <w:rFonts w:hint="eastAsia"/>
          <w:b w:val="0"/>
        </w:rPr>
        <w:t>附件</w:t>
      </w:r>
      <w:r>
        <w:rPr>
          <w:rStyle w:val="16"/>
          <w:b w:val="0"/>
        </w:rPr>
        <w:t>1.</w:t>
      </w:r>
      <w:r>
        <w:rPr>
          <w:rStyle w:val="16"/>
          <w:rFonts w:hint="eastAsia"/>
          <w:b w:val="0"/>
        </w:rPr>
        <w:t>《中国居民用药行为风险</w:t>
      </w:r>
      <w:r>
        <w:rPr>
          <w:rStyle w:val="16"/>
          <w:b w:val="0"/>
        </w:rPr>
        <w:t>KAP</w:t>
      </w:r>
      <w:r>
        <w:rPr>
          <w:rStyle w:val="16"/>
          <w:rFonts w:hint="eastAsia"/>
          <w:b w:val="0"/>
        </w:rPr>
        <w:t>调查问卷》（模板）</w:t>
      </w:r>
      <w:r>
        <w:tab/>
      </w:r>
      <w:r>
        <w:fldChar w:fldCharType="begin"/>
      </w:r>
      <w:r>
        <w:instrText xml:space="preserve"> PAGEREF _Toc529800860 \h </w:instrText>
      </w:r>
      <w:r>
        <w:fldChar w:fldCharType="separate"/>
      </w:r>
      <w:r>
        <w:t>14</w:t>
      </w:r>
      <w:r>
        <w:fldChar w:fldCharType="end"/>
      </w:r>
      <w:r>
        <w:fldChar w:fldCharType="end"/>
      </w:r>
    </w:p>
    <w:p>
      <w:pPr>
        <w:pStyle w:val="9"/>
        <w:rPr>
          <w:rFonts w:cstheme="minorBidi"/>
        </w:rPr>
      </w:pPr>
      <w:r>
        <w:fldChar w:fldCharType="begin"/>
      </w:r>
      <w:r>
        <w:instrText xml:space="preserve"> HYPERLINK \l "_Toc529800861" </w:instrText>
      </w:r>
      <w:r>
        <w:fldChar w:fldCharType="separate"/>
      </w:r>
      <w:r>
        <w:rPr>
          <w:rStyle w:val="16"/>
          <w:rFonts w:hint="eastAsia"/>
          <w:b w:val="0"/>
        </w:rPr>
        <w:t>附件</w:t>
      </w:r>
      <w:r>
        <w:rPr>
          <w:rStyle w:val="16"/>
          <w:b w:val="0"/>
        </w:rPr>
        <w:t>2.</w:t>
      </w:r>
      <w:r>
        <w:rPr>
          <w:rStyle w:val="16"/>
          <w:rFonts w:hint="eastAsia"/>
          <w:b w:val="0"/>
        </w:rPr>
        <w:t>《中国居民用药安全行为风险</w:t>
      </w:r>
      <w:r>
        <w:rPr>
          <w:rStyle w:val="16"/>
          <w:b w:val="0"/>
        </w:rPr>
        <w:t>KAP</w:t>
      </w:r>
      <w:r>
        <w:rPr>
          <w:rStyle w:val="16"/>
          <w:rFonts w:hint="eastAsia"/>
          <w:b w:val="0"/>
        </w:rPr>
        <w:t>调查研究》数据汇总表（</w:t>
      </w:r>
      <w:r>
        <w:rPr>
          <w:rStyle w:val="16"/>
          <w:b w:val="0"/>
        </w:rPr>
        <w:t>Excel</w:t>
      </w:r>
      <w:r>
        <w:rPr>
          <w:rStyle w:val="16"/>
          <w:rFonts w:hint="eastAsia"/>
          <w:b w:val="0"/>
        </w:rPr>
        <w:t>表）</w:t>
      </w:r>
      <w:r>
        <w:tab/>
      </w:r>
      <w:r>
        <w:fldChar w:fldCharType="begin"/>
      </w:r>
      <w:r>
        <w:instrText xml:space="preserve"> PAGEREF _Toc529800861 \h </w:instrText>
      </w:r>
      <w:r>
        <w:fldChar w:fldCharType="separate"/>
      </w:r>
      <w:r>
        <w:t>19</w:t>
      </w:r>
      <w:r>
        <w:fldChar w:fldCharType="end"/>
      </w:r>
      <w:r>
        <w:fldChar w:fldCharType="end"/>
      </w:r>
    </w:p>
    <w:p>
      <w:pPr>
        <w:pStyle w:val="9"/>
        <w:rPr>
          <w:rFonts w:cstheme="minorBidi"/>
        </w:rPr>
      </w:pPr>
      <w:r>
        <w:fldChar w:fldCharType="begin"/>
      </w:r>
      <w:r>
        <w:instrText xml:space="preserve"> HYPERLINK \l "_Toc529800862" </w:instrText>
      </w:r>
      <w:r>
        <w:fldChar w:fldCharType="separate"/>
      </w:r>
      <w:r>
        <w:rPr>
          <w:rStyle w:val="16"/>
          <w:rFonts w:hint="eastAsia"/>
          <w:b w:val="0"/>
        </w:rPr>
        <w:t>附件</w:t>
      </w:r>
      <w:r>
        <w:rPr>
          <w:rStyle w:val="16"/>
          <w:b w:val="0"/>
        </w:rPr>
        <w:t xml:space="preserve">3. </w:t>
      </w:r>
      <w:r>
        <w:rPr>
          <w:rStyle w:val="16"/>
          <w:rFonts w:hint="eastAsia"/>
          <w:b w:val="0"/>
        </w:rPr>
        <w:t>课题研究报告（通用模板）</w:t>
      </w:r>
      <w:r>
        <w:tab/>
      </w:r>
      <w:r>
        <w:fldChar w:fldCharType="begin"/>
      </w:r>
      <w:r>
        <w:instrText xml:space="preserve"> PAGEREF _Toc529800862 \h </w:instrText>
      </w:r>
      <w:r>
        <w:fldChar w:fldCharType="separate"/>
      </w:r>
      <w:r>
        <w:t>20</w:t>
      </w:r>
      <w:r>
        <w:fldChar w:fldCharType="end"/>
      </w:r>
      <w:r>
        <w:fldChar w:fldCharType="end"/>
      </w:r>
    </w:p>
    <w:p>
      <w:pPr>
        <w:pStyle w:val="9"/>
        <w:rPr>
          <w:rFonts w:cstheme="minorBidi"/>
        </w:rPr>
      </w:pPr>
      <w:r>
        <w:fldChar w:fldCharType="begin"/>
      </w:r>
      <w:r>
        <w:instrText xml:space="preserve"> HYPERLINK \l "_Toc529800863" </w:instrText>
      </w:r>
      <w:r>
        <w:fldChar w:fldCharType="separate"/>
      </w:r>
      <w:r>
        <w:rPr>
          <w:rStyle w:val="16"/>
          <w:rFonts w:hint="eastAsia"/>
          <w:b w:val="0"/>
        </w:rPr>
        <w:t>附件</w:t>
      </w:r>
      <w:r>
        <w:rPr>
          <w:rStyle w:val="16"/>
          <w:b w:val="0"/>
        </w:rPr>
        <w:t xml:space="preserve">4. </w:t>
      </w:r>
      <w:r>
        <w:rPr>
          <w:rStyle w:val="16"/>
          <w:rFonts w:hint="eastAsia"/>
          <w:b w:val="0"/>
        </w:rPr>
        <w:t>公众十大用药误区</w:t>
      </w:r>
      <w:r>
        <w:tab/>
      </w:r>
      <w:r>
        <w:fldChar w:fldCharType="begin"/>
      </w:r>
      <w:r>
        <w:instrText xml:space="preserve"> PAGEREF _Toc529800863 \h </w:instrText>
      </w:r>
      <w:r>
        <w:fldChar w:fldCharType="separate"/>
      </w:r>
      <w:r>
        <w:t>22</w:t>
      </w:r>
      <w:r>
        <w:fldChar w:fldCharType="end"/>
      </w:r>
      <w:r>
        <w:fldChar w:fldCharType="end"/>
      </w:r>
    </w:p>
    <w:p>
      <w:pPr>
        <w:pStyle w:val="9"/>
        <w:rPr>
          <w:rFonts w:cstheme="minorBidi"/>
        </w:rPr>
      </w:pPr>
      <w:r>
        <w:fldChar w:fldCharType="begin"/>
      </w:r>
      <w:r>
        <w:instrText xml:space="preserve"> HYPERLINK \l "_Toc529800864" </w:instrText>
      </w:r>
      <w:r>
        <w:fldChar w:fldCharType="separate"/>
      </w:r>
      <w:r>
        <w:rPr>
          <w:rStyle w:val="16"/>
          <w:rFonts w:hint="eastAsia"/>
          <w:b w:val="0"/>
        </w:rPr>
        <w:t>附件</w:t>
      </w:r>
      <w:r>
        <w:rPr>
          <w:rStyle w:val="16"/>
          <w:b w:val="0"/>
        </w:rPr>
        <w:t xml:space="preserve">5. </w:t>
      </w:r>
      <w:r>
        <w:rPr>
          <w:rStyle w:val="16"/>
          <w:rFonts w:hint="eastAsia"/>
          <w:b w:val="0"/>
        </w:rPr>
        <w:t>少数民族安全用药科普资源创作研究资源格式要求</w:t>
      </w:r>
      <w:r>
        <w:tab/>
      </w:r>
      <w:r>
        <w:fldChar w:fldCharType="begin"/>
      </w:r>
      <w:r>
        <w:instrText xml:space="preserve"> PAGEREF _Toc529800864 \h </w:instrText>
      </w:r>
      <w:r>
        <w:fldChar w:fldCharType="separate"/>
      </w:r>
      <w:r>
        <w:t>23</w:t>
      </w:r>
      <w:r>
        <w:fldChar w:fldCharType="end"/>
      </w:r>
      <w:r>
        <w:fldChar w:fldCharType="end"/>
      </w:r>
    </w:p>
    <w:p>
      <w:pPr>
        <w:pStyle w:val="9"/>
        <w:rPr>
          <w:rFonts w:cstheme="minorBidi"/>
        </w:rPr>
      </w:pPr>
      <w:r>
        <w:fldChar w:fldCharType="begin"/>
      </w:r>
      <w:r>
        <w:instrText xml:space="preserve"> HYPERLINK \l "_Toc529800865" </w:instrText>
      </w:r>
      <w:r>
        <w:fldChar w:fldCharType="separate"/>
      </w:r>
      <w:r>
        <w:rPr>
          <w:rStyle w:val="16"/>
          <w:rFonts w:hint="eastAsia"/>
          <w:b w:val="0"/>
        </w:rPr>
        <w:t>附件</w:t>
      </w:r>
      <w:r>
        <w:rPr>
          <w:rStyle w:val="16"/>
          <w:b w:val="0"/>
        </w:rPr>
        <w:t>6.</w:t>
      </w:r>
      <w:r>
        <w:rPr>
          <w:rStyle w:val="16"/>
          <w:rFonts w:hint="eastAsia"/>
          <w:b w:val="0"/>
        </w:rPr>
        <w:t>“汇聚药师爱的力量”合理用药乡医培训活动（通用模板）</w:t>
      </w:r>
      <w:r>
        <w:tab/>
      </w:r>
      <w:r>
        <w:fldChar w:fldCharType="begin"/>
      </w:r>
      <w:r>
        <w:instrText xml:space="preserve"> PAGEREF _Toc529800865 \h </w:instrText>
      </w:r>
      <w:r>
        <w:fldChar w:fldCharType="separate"/>
      </w:r>
      <w:r>
        <w:t>25</w:t>
      </w:r>
      <w:r>
        <w:fldChar w:fldCharType="end"/>
      </w:r>
      <w:r>
        <w:fldChar w:fldCharType="end"/>
      </w:r>
    </w:p>
    <w:p>
      <w:pPr>
        <w:pStyle w:val="9"/>
        <w:rPr>
          <w:rFonts w:cstheme="minorBidi"/>
        </w:rPr>
      </w:pPr>
      <w:r>
        <w:fldChar w:fldCharType="begin"/>
      </w:r>
      <w:r>
        <w:instrText xml:space="preserve"> HYPERLINK \l "_Toc529800866" </w:instrText>
      </w:r>
      <w:r>
        <w:fldChar w:fldCharType="separate"/>
      </w:r>
      <w:r>
        <w:rPr>
          <w:rStyle w:val="16"/>
          <w:rFonts w:hint="eastAsia"/>
          <w:b w:val="0"/>
        </w:rPr>
        <w:t>附件</w:t>
      </w:r>
      <w:r>
        <w:rPr>
          <w:rStyle w:val="16"/>
          <w:b w:val="0"/>
        </w:rPr>
        <w:t xml:space="preserve">7. </w:t>
      </w:r>
      <w:r>
        <w:rPr>
          <w:rStyle w:val="16"/>
          <w:rFonts w:hint="eastAsia"/>
          <w:b w:val="0"/>
        </w:rPr>
        <w:t>合理用药结对帮扶协议书</w:t>
      </w:r>
      <w:r>
        <w:tab/>
      </w:r>
      <w:r>
        <w:fldChar w:fldCharType="begin"/>
      </w:r>
      <w:r>
        <w:instrText xml:space="preserve"> PAGEREF _Toc529800866 \h </w:instrText>
      </w:r>
      <w:r>
        <w:fldChar w:fldCharType="separate"/>
      </w:r>
      <w:r>
        <w:t>27</w:t>
      </w:r>
      <w:r>
        <w:fldChar w:fldCharType="end"/>
      </w:r>
      <w:r>
        <w:fldChar w:fldCharType="end"/>
      </w:r>
    </w:p>
    <w:p>
      <w:pPr>
        <w:pStyle w:val="9"/>
        <w:rPr>
          <w:rFonts w:cstheme="minorBidi"/>
        </w:rPr>
      </w:pPr>
      <w:r>
        <w:fldChar w:fldCharType="begin"/>
      </w:r>
      <w:r>
        <w:instrText xml:space="preserve"> HYPERLINK \l "_Toc529800867" </w:instrText>
      </w:r>
      <w:r>
        <w:fldChar w:fldCharType="separate"/>
      </w:r>
      <w:r>
        <w:rPr>
          <w:rStyle w:val="16"/>
          <w:rFonts w:hint="eastAsia"/>
          <w:b w:val="0"/>
        </w:rPr>
        <w:t>附件</w:t>
      </w:r>
      <w:r>
        <w:rPr>
          <w:rStyle w:val="16"/>
          <w:b w:val="0"/>
        </w:rPr>
        <w:t xml:space="preserve">8. </w:t>
      </w:r>
      <w:r>
        <w:rPr>
          <w:rStyle w:val="16"/>
          <w:rFonts w:hint="eastAsia"/>
          <w:b w:val="0"/>
        </w:rPr>
        <w:t>“汇聚药师爱的力量”合理用药乡医培训活动评估表（样式）</w:t>
      </w:r>
      <w:r>
        <w:tab/>
      </w:r>
      <w:r>
        <w:fldChar w:fldCharType="begin"/>
      </w:r>
      <w:r>
        <w:instrText xml:space="preserve"> PAGEREF _Toc529800867 \h </w:instrText>
      </w:r>
      <w:r>
        <w:fldChar w:fldCharType="separate"/>
      </w:r>
      <w:r>
        <w:t>29</w:t>
      </w:r>
      <w:r>
        <w:fldChar w:fldCharType="end"/>
      </w:r>
      <w:r>
        <w:fldChar w:fldCharType="end"/>
      </w:r>
    </w:p>
    <w:p>
      <w:pPr>
        <w:pStyle w:val="9"/>
        <w:rPr>
          <w:rFonts w:cstheme="minorBidi"/>
        </w:rPr>
      </w:pPr>
      <w:r>
        <w:fldChar w:fldCharType="begin"/>
      </w:r>
      <w:r>
        <w:instrText xml:space="preserve"> HYPERLINK \l "_Toc529800868" </w:instrText>
      </w:r>
      <w:r>
        <w:fldChar w:fldCharType="separate"/>
      </w:r>
      <w:r>
        <w:rPr>
          <w:rStyle w:val="16"/>
          <w:rFonts w:hint="eastAsia"/>
          <w:b w:val="0"/>
        </w:rPr>
        <w:t>附件</w:t>
      </w:r>
      <w:r>
        <w:rPr>
          <w:rStyle w:val="16"/>
          <w:b w:val="0"/>
        </w:rPr>
        <w:t xml:space="preserve">8.1 </w:t>
      </w:r>
      <w:r>
        <w:rPr>
          <w:rStyle w:val="16"/>
          <w:rFonts w:hint="eastAsia"/>
          <w:b w:val="0"/>
        </w:rPr>
        <w:t>“汇聚药师爱的力量”合理用药乡医培训活动评估数据汇总表（</w:t>
      </w:r>
      <w:r>
        <w:rPr>
          <w:rStyle w:val="16"/>
          <w:b w:val="0"/>
        </w:rPr>
        <w:t>Excel</w:t>
      </w:r>
      <w:r>
        <w:rPr>
          <w:rStyle w:val="16"/>
          <w:rFonts w:hint="eastAsia"/>
          <w:b w:val="0"/>
        </w:rPr>
        <w:t>表）</w:t>
      </w:r>
      <w:r>
        <w:tab/>
      </w:r>
      <w:r>
        <w:fldChar w:fldCharType="begin"/>
      </w:r>
      <w:r>
        <w:instrText xml:space="preserve"> PAGEREF _Toc529800868 \h </w:instrText>
      </w:r>
      <w:r>
        <w:fldChar w:fldCharType="separate"/>
      </w:r>
      <w:r>
        <w:t>30</w:t>
      </w:r>
      <w:r>
        <w:fldChar w:fldCharType="end"/>
      </w:r>
      <w:r>
        <w:fldChar w:fldCharType="end"/>
      </w:r>
    </w:p>
    <w:p>
      <w:pPr>
        <w:pStyle w:val="9"/>
        <w:rPr>
          <w:rFonts w:cstheme="minorBidi"/>
        </w:rPr>
      </w:pPr>
      <w:r>
        <w:fldChar w:fldCharType="begin"/>
      </w:r>
      <w:r>
        <w:instrText xml:space="preserve"> HYPERLINK \l "_Toc529800869" </w:instrText>
      </w:r>
      <w:r>
        <w:fldChar w:fldCharType="separate"/>
      </w:r>
      <w:r>
        <w:rPr>
          <w:rStyle w:val="16"/>
          <w:rFonts w:hint="eastAsia"/>
          <w:b w:val="0"/>
        </w:rPr>
        <w:t>附件</w:t>
      </w:r>
      <w:r>
        <w:rPr>
          <w:rStyle w:val="16"/>
          <w:b w:val="0"/>
        </w:rPr>
        <w:t xml:space="preserve">9. </w:t>
      </w:r>
      <w:r>
        <w:rPr>
          <w:rStyle w:val="16"/>
          <w:rFonts w:hint="eastAsia"/>
          <w:b w:val="0"/>
        </w:rPr>
        <w:t>活动总结报告（通用模板）</w:t>
      </w:r>
      <w:r>
        <w:tab/>
      </w:r>
      <w:r>
        <w:fldChar w:fldCharType="begin"/>
      </w:r>
      <w:r>
        <w:instrText xml:space="preserve"> PAGEREF _Toc529800869 \h </w:instrText>
      </w:r>
      <w:r>
        <w:fldChar w:fldCharType="separate"/>
      </w:r>
      <w:r>
        <w:t>31</w:t>
      </w:r>
      <w:r>
        <w:fldChar w:fldCharType="end"/>
      </w:r>
      <w:r>
        <w:fldChar w:fldCharType="end"/>
      </w:r>
    </w:p>
    <w:p>
      <w:pPr>
        <w:pStyle w:val="9"/>
        <w:rPr>
          <w:rFonts w:cstheme="minorBidi"/>
        </w:rPr>
      </w:pPr>
      <w:r>
        <w:fldChar w:fldCharType="begin"/>
      </w:r>
      <w:r>
        <w:instrText xml:space="preserve"> HYPERLINK \l "_Toc529800870" </w:instrText>
      </w:r>
      <w:r>
        <w:fldChar w:fldCharType="separate"/>
      </w:r>
      <w:r>
        <w:rPr>
          <w:rStyle w:val="16"/>
          <w:rFonts w:hint="eastAsia"/>
          <w:b w:val="0"/>
        </w:rPr>
        <w:t>附件</w:t>
      </w:r>
      <w:r>
        <w:rPr>
          <w:rStyle w:val="16"/>
          <w:b w:val="0"/>
        </w:rPr>
        <w:t xml:space="preserve">10. </w:t>
      </w:r>
      <w:r>
        <w:rPr>
          <w:rStyle w:val="16"/>
          <w:rFonts w:hint="eastAsia"/>
          <w:b w:val="0"/>
        </w:rPr>
        <w:t>“药师在您身边”安全用药科普扶贫活动（通用模板）</w:t>
      </w:r>
      <w:r>
        <w:tab/>
      </w:r>
      <w:r>
        <w:fldChar w:fldCharType="begin"/>
      </w:r>
      <w:r>
        <w:instrText xml:space="preserve"> PAGEREF _Toc529800870 \h </w:instrText>
      </w:r>
      <w:r>
        <w:fldChar w:fldCharType="separate"/>
      </w:r>
      <w:r>
        <w:t>32</w:t>
      </w:r>
      <w:r>
        <w:fldChar w:fldCharType="end"/>
      </w:r>
      <w:r>
        <w:fldChar w:fldCharType="end"/>
      </w:r>
    </w:p>
    <w:p>
      <w:pPr>
        <w:pStyle w:val="9"/>
        <w:rPr>
          <w:rFonts w:cstheme="minorBidi"/>
        </w:rPr>
      </w:pPr>
      <w:r>
        <w:fldChar w:fldCharType="begin"/>
      </w:r>
      <w:r>
        <w:instrText xml:space="preserve"> HYPERLINK \l "_Toc529800871" </w:instrText>
      </w:r>
      <w:r>
        <w:fldChar w:fldCharType="separate"/>
      </w:r>
      <w:r>
        <w:rPr>
          <w:rStyle w:val="16"/>
          <w:rFonts w:hint="eastAsia"/>
          <w:b w:val="0"/>
        </w:rPr>
        <w:t>附件</w:t>
      </w:r>
      <w:r>
        <w:rPr>
          <w:rStyle w:val="16"/>
          <w:b w:val="0"/>
        </w:rPr>
        <w:t xml:space="preserve">11. </w:t>
      </w:r>
      <w:r>
        <w:rPr>
          <w:rStyle w:val="16"/>
          <w:rFonts w:hint="eastAsia"/>
          <w:b w:val="0"/>
        </w:rPr>
        <w:t>公众安全用药科普干预效果评估量表</w:t>
      </w:r>
      <w:r>
        <w:tab/>
      </w:r>
      <w:r>
        <w:fldChar w:fldCharType="begin"/>
      </w:r>
      <w:r>
        <w:instrText xml:space="preserve"> PAGEREF _Toc529800871 \h </w:instrText>
      </w:r>
      <w:r>
        <w:fldChar w:fldCharType="separate"/>
      </w:r>
      <w:r>
        <w:t>33</w:t>
      </w:r>
      <w:r>
        <w:fldChar w:fldCharType="end"/>
      </w:r>
      <w:r>
        <w:fldChar w:fldCharType="end"/>
      </w:r>
    </w:p>
    <w:p>
      <w:pPr>
        <w:pStyle w:val="9"/>
        <w:rPr>
          <w:rFonts w:cstheme="minorBidi"/>
        </w:rPr>
      </w:pPr>
      <w:r>
        <w:fldChar w:fldCharType="begin"/>
      </w:r>
      <w:r>
        <w:instrText xml:space="preserve"> HYPERLINK \l "_Toc529800872" </w:instrText>
      </w:r>
      <w:r>
        <w:fldChar w:fldCharType="separate"/>
      </w:r>
      <w:r>
        <w:rPr>
          <w:rStyle w:val="16"/>
          <w:rFonts w:hint="eastAsia"/>
          <w:b w:val="0"/>
        </w:rPr>
        <w:t>附件</w:t>
      </w:r>
      <w:r>
        <w:rPr>
          <w:rStyle w:val="16"/>
          <w:b w:val="0"/>
        </w:rPr>
        <w:t xml:space="preserve">11.1 </w:t>
      </w:r>
      <w:r>
        <w:rPr>
          <w:rStyle w:val="16"/>
          <w:rFonts w:hint="eastAsia"/>
          <w:b w:val="0"/>
        </w:rPr>
        <w:t>公众安全用药科普干预效果评估数据汇总表（</w:t>
      </w:r>
      <w:r>
        <w:rPr>
          <w:rStyle w:val="16"/>
          <w:b w:val="0"/>
        </w:rPr>
        <w:t>Excel</w:t>
      </w:r>
      <w:r>
        <w:rPr>
          <w:rStyle w:val="16"/>
          <w:rFonts w:hint="eastAsia"/>
          <w:b w:val="0"/>
        </w:rPr>
        <w:t>表）</w:t>
      </w:r>
      <w:r>
        <w:tab/>
      </w:r>
      <w:r>
        <w:fldChar w:fldCharType="begin"/>
      </w:r>
      <w:r>
        <w:instrText xml:space="preserve"> PAGEREF _Toc529800872 \h </w:instrText>
      </w:r>
      <w:r>
        <w:fldChar w:fldCharType="separate"/>
      </w:r>
      <w:r>
        <w:t>36</w:t>
      </w:r>
      <w:r>
        <w:fldChar w:fldCharType="end"/>
      </w:r>
      <w:r>
        <w:fldChar w:fldCharType="end"/>
      </w:r>
    </w:p>
    <w:p>
      <w:pPr>
        <w:pStyle w:val="9"/>
        <w:rPr>
          <w:rFonts w:cstheme="minorBidi"/>
        </w:rPr>
      </w:pPr>
      <w:r>
        <w:fldChar w:fldCharType="begin"/>
      </w:r>
      <w:r>
        <w:instrText xml:space="preserve"> HYPERLINK \l "_Toc529800873" </w:instrText>
      </w:r>
      <w:r>
        <w:fldChar w:fldCharType="separate"/>
      </w:r>
      <w:r>
        <w:rPr>
          <w:rStyle w:val="16"/>
          <w:rFonts w:hint="eastAsia"/>
          <w:b w:val="0"/>
        </w:rPr>
        <w:t>附件</w:t>
      </w:r>
      <w:r>
        <w:rPr>
          <w:rStyle w:val="16"/>
          <w:b w:val="0"/>
        </w:rPr>
        <w:t xml:space="preserve">12. </w:t>
      </w:r>
      <w:r>
        <w:rPr>
          <w:rStyle w:val="16"/>
          <w:rFonts w:hint="eastAsia"/>
          <w:b w:val="0"/>
        </w:rPr>
        <w:t>“小手拉大手”安全用药科普扶贫志愿活动（通用模板）</w:t>
      </w:r>
      <w:r>
        <w:tab/>
      </w:r>
      <w:r>
        <w:fldChar w:fldCharType="begin"/>
      </w:r>
      <w:r>
        <w:instrText xml:space="preserve"> PAGEREF _Toc529800873 \h </w:instrText>
      </w:r>
      <w:r>
        <w:fldChar w:fldCharType="separate"/>
      </w:r>
      <w:r>
        <w:t>37</w:t>
      </w:r>
      <w:r>
        <w:fldChar w:fldCharType="end"/>
      </w:r>
      <w:r>
        <w:fldChar w:fldCharType="end"/>
      </w:r>
    </w:p>
    <w:p>
      <w:pPr>
        <w:pStyle w:val="9"/>
        <w:rPr>
          <w:rFonts w:cstheme="minorBidi"/>
        </w:rPr>
      </w:pPr>
      <w:r>
        <w:fldChar w:fldCharType="begin"/>
      </w:r>
      <w:r>
        <w:instrText xml:space="preserve"> HYPERLINK \l "_Toc529800874" </w:instrText>
      </w:r>
      <w:r>
        <w:fldChar w:fldCharType="separate"/>
      </w:r>
      <w:r>
        <w:rPr>
          <w:rStyle w:val="16"/>
          <w:rFonts w:hint="eastAsia"/>
          <w:b w:val="0"/>
        </w:rPr>
        <w:t>附件</w:t>
      </w:r>
      <w:r>
        <w:rPr>
          <w:rStyle w:val="16"/>
          <w:b w:val="0"/>
        </w:rPr>
        <w:t xml:space="preserve">12.1 </w:t>
      </w:r>
      <w:r>
        <w:rPr>
          <w:rStyle w:val="16"/>
          <w:rFonts w:hint="eastAsia"/>
          <w:b w:val="0"/>
        </w:rPr>
        <w:t>“小手拉大手”安全用药科普扶贫志愿活动大学生志愿者名单</w:t>
      </w:r>
      <w:r>
        <w:tab/>
      </w:r>
      <w:r>
        <w:fldChar w:fldCharType="begin"/>
      </w:r>
      <w:r>
        <w:instrText xml:space="preserve"> PAGEREF _Toc529800874 \h </w:instrText>
      </w:r>
      <w:r>
        <w:fldChar w:fldCharType="separate"/>
      </w:r>
      <w:r>
        <w:t>38</w:t>
      </w:r>
      <w:r>
        <w:fldChar w:fldCharType="end"/>
      </w:r>
      <w:r>
        <w:fldChar w:fldCharType="end"/>
      </w:r>
    </w:p>
    <w:p>
      <w:pPr>
        <w:pStyle w:val="9"/>
        <w:rPr>
          <w:rFonts w:cstheme="minorBidi"/>
        </w:rPr>
      </w:pPr>
      <w:r>
        <w:fldChar w:fldCharType="begin"/>
      </w:r>
      <w:r>
        <w:instrText xml:space="preserve"> HYPERLINK \l "_Toc529800875" </w:instrText>
      </w:r>
      <w:r>
        <w:fldChar w:fldCharType="separate"/>
      </w:r>
      <w:r>
        <w:rPr>
          <w:rStyle w:val="16"/>
          <w:rFonts w:hint="eastAsia"/>
          <w:b w:val="0"/>
        </w:rPr>
        <w:t>附件</w:t>
      </w:r>
      <w:r>
        <w:rPr>
          <w:rStyle w:val="16"/>
          <w:b w:val="0"/>
        </w:rPr>
        <w:t xml:space="preserve">13. </w:t>
      </w:r>
      <w:r>
        <w:rPr>
          <w:rStyle w:val="16"/>
          <w:rFonts w:hint="eastAsia"/>
          <w:b w:val="0"/>
        </w:rPr>
        <w:t>“药师您好”安全用药科普文艺作品征集活动（通用模板）</w:t>
      </w:r>
      <w:r>
        <w:tab/>
      </w:r>
      <w:r>
        <w:fldChar w:fldCharType="begin"/>
      </w:r>
      <w:r>
        <w:instrText xml:space="preserve"> PAGEREF _Toc529800875 \h </w:instrText>
      </w:r>
      <w:r>
        <w:fldChar w:fldCharType="separate"/>
      </w:r>
      <w:r>
        <w:t>39</w:t>
      </w:r>
      <w:r>
        <w:fldChar w:fldCharType="end"/>
      </w:r>
      <w:r>
        <w:fldChar w:fldCharType="end"/>
      </w:r>
    </w:p>
    <w:p>
      <w:pPr>
        <w:pStyle w:val="9"/>
        <w:rPr>
          <w:rFonts w:cstheme="minorBidi"/>
        </w:rPr>
      </w:pPr>
      <w:r>
        <w:fldChar w:fldCharType="begin"/>
      </w:r>
      <w:r>
        <w:instrText xml:space="preserve"> HYPERLINK \l "_Toc529800876" </w:instrText>
      </w:r>
      <w:r>
        <w:fldChar w:fldCharType="separate"/>
      </w:r>
      <w:r>
        <w:rPr>
          <w:rStyle w:val="16"/>
          <w:rFonts w:hint="eastAsia"/>
          <w:b w:val="0"/>
        </w:rPr>
        <w:t>附件</w:t>
      </w:r>
      <w:r>
        <w:rPr>
          <w:rStyle w:val="16"/>
          <w:b w:val="0"/>
        </w:rPr>
        <w:t xml:space="preserve">14. </w:t>
      </w:r>
      <w:r>
        <w:rPr>
          <w:rStyle w:val="16"/>
          <w:rFonts w:hint="eastAsia"/>
          <w:b w:val="0"/>
        </w:rPr>
        <w:t>《药品安全科普文艺作品信息表》（通用模板）</w:t>
      </w:r>
      <w:r>
        <w:tab/>
      </w:r>
      <w:r>
        <w:fldChar w:fldCharType="begin"/>
      </w:r>
      <w:r>
        <w:instrText xml:space="preserve"> PAGEREF _Toc529800876 \h </w:instrText>
      </w:r>
      <w:r>
        <w:fldChar w:fldCharType="separate"/>
      </w:r>
      <w:r>
        <w:t>41</w:t>
      </w:r>
      <w:r>
        <w:fldChar w:fldCharType="end"/>
      </w:r>
      <w:r>
        <w:fldChar w:fldCharType="end"/>
      </w:r>
    </w:p>
    <w:p>
      <w:pPr>
        <w:pStyle w:val="9"/>
        <w:rPr>
          <w:rFonts w:cstheme="minorBidi"/>
        </w:rPr>
      </w:pPr>
      <w:r>
        <w:fldChar w:fldCharType="begin"/>
      </w:r>
      <w:r>
        <w:instrText xml:space="preserve"> HYPERLINK \l "_Toc529800877" </w:instrText>
      </w:r>
      <w:r>
        <w:fldChar w:fldCharType="separate"/>
      </w:r>
      <w:r>
        <w:rPr>
          <w:rStyle w:val="16"/>
          <w:rFonts w:hint="eastAsia"/>
          <w:b w:val="0"/>
        </w:rPr>
        <w:t>附件</w:t>
      </w:r>
      <w:r>
        <w:rPr>
          <w:rStyle w:val="16"/>
          <w:b w:val="0"/>
        </w:rPr>
        <w:t xml:space="preserve">15. </w:t>
      </w:r>
      <w:r>
        <w:rPr>
          <w:rStyle w:val="16"/>
          <w:rFonts w:hint="eastAsia"/>
          <w:b w:val="0"/>
        </w:rPr>
        <w:t>“科海扬帆</w:t>
      </w:r>
      <w:r>
        <w:rPr>
          <w:rStyle w:val="16"/>
          <w:b w:val="0"/>
        </w:rPr>
        <w:t xml:space="preserve"> </w:t>
      </w:r>
      <w:r>
        <w:rPr>
          <w:rStyle w:val="16"/>
          <w:rFonts w:hint="eastAsia"/>
          <w:b w:val="0"/>
        </w:rPr>
        <w:t>梦想启航”科普进校园活动（通用模板）</w:t>
      </w:r>
      <w:r>
        <w:tab/>
      </w:r>
      <w:r>
        <w:fldChar w:fldCharType="begin"/>
      </w:r>
      <w:r>
        <w:instrText xml:space="preserve"> PAGEREF _Toc529800877 \h </w:instrText>
      </w:r>
      <w:r>
        <w:fldChar w:fldCharType="separate"/>
      </w:r>
      <w:r>
        <w:t>42</w:t>
      </w:r>
      <w:r>
        <w:fldChar w:fldCharType="end"/>
      </w:r>
      <w:r>
        <w:fldChar w:fldCharType="end"/>
      </w:r>
    </w:p>
    <w:p>
      <w:pPr>
        <w:pStyle w:val="9"/>
        <w:rPr>
          <w:rFonts w:cstheme="minorBidi"/>
        </w:rPr>
      </w:pPr>
      <w:r>
        <w:fldChar w:fldCharType="begin"/>
      </w:r>
      <w:r>
        <w:instrText xml:space="preserve"> HYPERLINK \l "_Toc529800878" </w:instrText>
      </w:r>
      <w:r>
        <w:fldChar w:fldCharType="separate"/>
      </w:r>
      <w:r>
        <w:rPr>
          <w:rStyle w:val="16"/>
          <w:rFonts w:hint="eastAsia"/>
          <w:b w:val="0"/>
        </w:rPr>
        <w:t>附件</w:t>
      </w:r>
      <w:r>
        <w:rPr>
          <w:rStyle w:val="16"/>
          <w:b w:val="0"/>
        </w:rPr>
        <w:t xml:space="preserve">15.1 </w:t>
      </w:r>
      <w:r>
        <w:rPr>
          <w:rStyle w:val="16"/>
          <w:rFonts w:hint="eastAsia"/>
          <w:b w:val="0"/>
        </w:rPr>
        <w:t>药学科普志愿者倡议书（样式）</w:t>
      </w:r>
      <w:r>
        <w:tab/>
      </w:r>
      <w:r>
        <w:fldChar w:fldCharType="begin"/>
      </w:r>
      <w:r>
        <w:instrText xml:space="preserve"> PAGEREF _Toc529800878 \h </w:instrText>
      </w:r>
      <w:r>
        <w:fldChar w:fldCharType="separate"/>
      </w:r>
      <w:r>
        <w:t>44</w:t>
      </w:r>
      <w:r>
        <w:fldChar w:fldCharType="end"/>
      </w:r>
      <w:r>
        <w:fldChar w:fldCharType="end"/>
      </w:r>
    </w:p>
    <w:p>
      <w:pPr>
        <w:pStyle w:val="9"/>
        <w:rPr>
          <w:rFonts w:cstheme="minorBidi"/>
        </w:rPr>
      </w:pPr>
      <w:r>
        <w:fldChar w:fldCharType="begin"/>
      </w:r>
      <w:r>
        <w:instrText xml:space="preserve"> HYPERLINK \l "_Toc529800879" </w:instrText>
      </w:r>
      <w:r>
        <w:fldChar w:fldCharType="separate"/>
      </w:r>
      <w:r>
        <w:rPr>
          <w:rStyle w:val="16"/>
          <w:rFonts w:hint="eastAsia"/>
          <w:b w:val="0"/>
        </w:rPr>
        <w:t>附件</w:t>
      </w:r>
      <w:r>
        <w:rPr>
          <w:rStyle w:val="16"/>
          <w:b w:val="0"/>
        </w:rPr>
        <w:t xml:space="preserve">16. </w:t>
      </w:r>
      <w:r>
        <w:rPr>
          <w:rStyle w:val="16"/>
          <w:rFonts w:hint="eastAsia"/>
          <w:b w:val="0"/>
        </w:rPr>
        <w:t>科普活动备案表（样式）</w:t>
      </w:r>
      <w:r>
        <w:tab/>
      </w:r>
      <w:r>
        <w:fldChar w:fldCharType="begin"/>
      </w:r>
      <w:r>
        <w:instrText xml:space="preserve"> PAGEREF _Toc529800879 \h </w:instrText>
      </w:r>
      <w:r>
        <w:fldChar w:fldCharType="separate"/>
      </w:r>
      <w:r>
        <w:t>45</w:t>
      </w:r>
      <w:r>
        <w:fldChar w:fldCharType="end"/>
      </w:r>
      <w:r>
        <w:fldChar w:fldCharType="end"/>
      </w:r>
    </w:p>
    <w:p>
      <w:pPr>
        <w:spacing w:line="360" w:lineRule="auto"/>
        <w:ind w:firstLine="480" w:firstLineChars="200"/>
        <w:rPr>
          <w:rFonts w:ascii="微软雅黑" w:hAnsi="微软雅黑" w:eastAsia="微软雅黑"/>
          <w:sz w:val="24"/>
          <w:szCs w:val="24"/>
        </w:rPr>
      </w:pPr>
      <w:r>
        <w:rPr>
          <w:rFonts w:ascii="微软雅黑" w:hAnsi="微软雅黑" w:eastAsia="微软雅黑"/>
          <w:sz w:val="24"/>
          <w:szCs w:val="24"/>
        </w:rPr>
        <w:fldChar w:fldCharType="end"/>
      </w:r>
    </w:p>
    <w:p>
      <w:pPr>
        <w:pStyle w:val="2"/>
        <w:spacing w:before="0" w:after="0" w:line="360" w:lineRule="auto"/>
        <w:ind w:firstLine="480" w:firstLineChars="200"/>
        <w:rPr>
          <w:rFonts w:ascii="微软雅黑" w:hAnsi="微软雅黑" w:eastAsia="微软雅黑"/>
          <w:b w:val="0"/>
          <w:color w:val="000000"/>
          <w:sz w:val="24"/>
          <w:szCs w:val="24"/>
        </w:rPr>
        <w:sectPr>
          <w:pgSz w:w="11906" w:h="16838"/>
          <w:pgMar w:top="1440" w:right="1797" w:bottom="1440" w:left="1797" w:header="851" w:footer="992" w:gutter="0"/>
          <w:pgNumType w:start="1"/>
          <w:cols w:space="425" w:num="1"/>
          <w:titlePg/>
          <w:docGrid w:type="lines" w:linePitch="312" w:charSpace="0"/>
        </w:sectPr>
      </w:pPr>
    </w:p>
    <w:p>
      <w:pPr>
        <w:pStyle w:val="2"/>
        <w:spacing w:before="0" w:after="0" w:line="360" w:lineRule="auto"/>
        <w:jc w:val="center"/>
        <w:rPr>
          <w:rFonts w:ascii="黑体" w:hAnsi="黑体" w:eastAsia="黑体"/>
          <w:sz w:val="32"/>
          <w:szCs w:val="32"/>
        </w:rPr>
      </w:pPr>
      <w:bookmarkStart w:id="0" w:name="_Toc529800844"/>
      <w:r>
        <w:rPr>
          <w:rFonts w:hint="eastAsia" w:ascii="黑体" w:hAnsi="黑体" w:eastAsia="黑体"/>
          <w:sz w:val="32"/>
          <w:szCs w:val="32"/>
        </w:rPr>
        <w:t>第一部分  科普研究</w:t>
      </w:r>
      <w:bookmarkEnd w:id="0"/>
    </w:p>
    <w:p>
      <w:pPr>
        <w:tabs>
          <w:tab w:val="left" w:pos="1080"/>
        </w:tabs>
        <w:spacing w:line="360" w:lineRule="auto"/>
        <w:ind w:firstLine="480" w:firstLineChars="200"/>
        <w:rPr>
          <w:rFonts w:ascii="仿宋_GB2312" w:eastAsia="仿宋_GB2312"/>
          <w:sz w:val="24"/>
          <w:szCs w:val="24"/>
        </w:rPr>
      </w:pPr>
    </w:p>
    <w:p>
      <w:pPr>
        <w:pStyle w:val="2"/>
        <w:spacing w:before="0" w:after="0" w:line="360" w:lineRule="auto"/>
        <w:ind w:firstLine="482" w:firstLineChars="200"/>
        <w:rPr>
          <w:rFonts w:ascii="仿宋_GB2312" w:eastAsia="仿宋_GB2312"/>
          <w:sz w:val="24"/>
          <w:szCs w:val="24"/>
        </w:rPr>
      </w:pPr>
      <w:bookmarkStart w:id="1" w:name="_Toc529800845"/>
      <w:r>
        <w:rPr>
          <w:rFonts w:hint="eastAsia" w:ascii="仿宋_GB2312" w:eastAsia="仿宋_GB2312"/>
          <w:sz w:val="24"/>
          <w:szCs w:val="24"/>
        </w:rPr>
        <w:t>课题一、中国居民用药安全行为风险KAP调查研究</w:t>
      </w:r>
      <w:bookmarkEnd w:id="1"/>
    </w:p>
    <w:p>
      <w:pPr>
        <w:spacing w:line="360" w:lineRule="auto"/>
        <w:ind w:firstLine="480" w:firstLineChars="200"/>
        <w:rPr>
          <w:rFonts w:ascii="仿宋_GB2312" w:eastAsia="仿宋_GB2312"/>
          <w:sz w:val="24"/>
          <w:szCs w:val="24"/>
        </w:rPr>
      </w:pPr>
      <w:r>
        <w:rPr>
          <w:rFonts w:hint="eastAsia" w:ascii="仿宋_GB2312" w:eastAsia="仿宋_GB2312"/>
          <w:sz w:val="24"/>
          <w:szCs w:val="24"/>
        </w:rPr>
        <w:t>课题</w:t>
      </w:r>
      <w:r>
        <w:rPr>
          <w:rFonts w:ascii="仿宋_GB2312" w:eastAsia="仿宋_GB2312"/>
          <w:sz w:val="24"/>
          <w:szCs w:val="24"/>
        </w:rPr>
        <w:t>编号：</w:t>
      </w:r>
      <w:r>
        <w:rPr>
          <w:rFonts w:hint="eastAsia" w:ascii="仿宋_GB2312" w:eastAsia="仿宋_GB2312"/>
          <w:sz w:val="24"/>
          <w:szCs w:val="24"/>
        </w:rPr>
        <w:t>CMEI2019KPYJ001xx</w:t>
      </w:r>
    </w:p>
    <w:p>
      <w:pPr>
        <w:tabs>
          <w:tab w:val="left" w:pos="1080"/>
        </w:tabs>
        <w:spacing w:line="360" w:lineRule="auto"/>
        <w:ind w:firstLine="482" w:firstLineChars="200"/>
        <w:rPr>
          <w:rFonts w:ascii="仿宋_GB2312" w:eastAsia="仿宋_GB2312"/>
          <w:b/>
          <w:sz w:val="24"/>
          <w:szCs w:val="24"/>
        </w:rPr>
      </w:pPr>
      <w:r>
        <w:rPr>
          <w:rFonts w:hint="eastAsia" w:ascii="仿宋_GB2312" w:eastAsia="仿宋_GB2312"/>
          <w:b/>
          <w:sz w:val="24"/>
          <w:szCs w:val="24"/>
        </w:rPr>
        <w:t>（一）课题内容</w:t>
      </w:r>
    </w:p>
    <w:p>
      <w:pPr>
        <w:tabs>
          <w:tab w:val="left" w:pos="1080"/>
        </w:tabs>
        <w:spacing w:line="360" w:lineRule="auto"/>
        <w:ind w:firstLine="480" w:firstLineChars="200"/>
        <w:rPr>
          <w:rFonts w:ascii="仿宋_GB2312" w:eastAsia="仿宋_GB2312"/>
          <w:sz w:val="24"/>
          <w:szCs w:val="24"/>
        </w:rPr>
      </w:pPr>
      <w:r>
        <w:rPr>
          <w:rFonts w:hint="eastAsia" w:ascii="仿宋_GB2312" w:eastAsia="仿宋_GB2312"/>
          <w:sz w:val="24"/>
          <w:szCs w:val="24"/>
        </w:rPr>
        <w:t>本研究拟</w:t>
      </w:r>
      <w:r>
        <w:rPr>
          <w:rFonts w:hint="eastAsia" w:ascii="仿宋_GB2312" w:hAnsi="宋体" w:eastAsia="仿宋_GB2312"/>
          <w:color w:val="000000"/>
          <w:sz w:val="24"/>
          <w:szCs w:val="24"/>
        </w:rPr>
        <w:t>以我国常住居民的用药行为作为研究对象</w:t>
      </w:r>
      <w:r>
        <w:rPr>
          <w:rFonts w:hint="eastAsia" w:ascii="仿宋_GB2312" w:eastAsia="仿宋_GB2312"/>
          <w:sz w:val="24"/>
          <w:szCs w:val="24"/>
        </w:rPr>
        <w:t>，</w:t>
      </w:r>
      <w:r>
        <w:rPr>
          <w:rFonts w:hint="eastAsia" w:ascii="仿宋_GB2312" w:hAnsi="宋体" w:eastAsia="仿宋_GB2312"/>
          <w:color w:val="000000"/>
          <w:sz w:val="24"/>
          <w:szCs w:val="24"/>
        </w:rPr>
        <w:t>采用</w:t>
      </w:r>
      <w:r>
        <w:rPr>
          <w:rFonts w:ascii="仿宋_GB2312" w:hAnsi="宋体" w:eastAsia="仿宋_GB2312"/>
          <w:color w:val="000000"/>
          <w:sz w:val="24"/>
          <w:szCs w:val="24"/>
        </w:rPr>
        <w:t>问卷调查方法，</w:t>
      </w:r>
      <w:r>
        <w:rPr>
          <w:rFonts w:hint="eastAsia" w:ascii="仿宋_GB2312" w:eastAsia="仿宋_GB2312"/>
          <w:sz w:val="24"/>
          <w:szCs w:val="24"/>
        </w:rPr>
        <w:t>以多中心研究形式，</w:t>
      </w:r>
      <w:r>
        <w:rPr>
          <w:rFonts w:hint="eastAsia" w:ascii="仿宋_GB2312" w:hAnsi="宋体" w:eastAsia="仿宋_GB2312"/>
          <w:color w:val="000000"/>
          <w:sz w:val="24"/>
          <w:szCs w:val="24"/>
        </w:rPr>
        <w:t>对目前居民用药行为现状及其风险水平进行大规模的调查，通过大数据分析评估公众在用药过程中的风险水平，形成研究报告</w:t>
      </w:r>
      <w:r>
        <w:rPr>
          <w:rFonts w:hint="eastAsia" w:ascii="仿宋_GB2312" w:eastAsia="仿宋_GB2312"/>
          <w:sz w:val="24"/>
          <w:szCs w:val="24"/>
        </w:rPr>
        <w:t>，为决策者制定减少居民用药错误相关干预策略提供依据，为药品安全科普干预内容和方法的精准设置，为药学知识传播的“供给侧”改革模式提供技术支撑。</w:t>
      </w:r>
    </w:p>
    <w:p>
      <w:pPr>
        <w:spacing w:line="360" w:lineRule="auto"/>
        <w:ind w:firstLine="482" w:firstLineChars="200"/>
        <w:rPr>
          <w:rFonts w:ascii="仿宋_GB2312" w:eastAsia="仿宋_GB2312"/>
          <w:b/>
          <w:sz w:val="24"/>
          <w:szCs w:val="24"/>
        </w:rPr>
      </w:pPr>
      <w:r>
        <w:rPr>
          <w:rFonts w:hint="eastAsia" w:ascii="仿宋_GB2312" w:eastAsia="仿宋_GB2312"/>
          <w:b/>
          <w:sz w:val="24"/>
          <w:szCs w:val="24"/>
        </w:rPr>
        <w:t>（二）完成期限</w:t>
      </w:r>
    </w:p>
    <w:p>
      <w:pPr>
        <w:spacing w:line="360" w:lineRule="auto"/>
        <w:ind w:firstLine="480" w:firstLineChars="200"/>
        <w:rPr>
          <w:rFonts w:ascii="仿宋_GB2312" w:eastAsia="仿宋_GB2312"/>
          <w:sz w:val="24"/>
          <w:szCs w:val="24"/>
        </w:rPr>
      </w:pPr>
      <w:r>
        <w:rPr>
          <w:rFonts w:ascii="仿宋_GB2312" w:eastAsia="仿宋_GB2312"/>
          <w:sz w:val="24"/>
          <w:szCs w:val="24"/>
        </w:rPr>
        <w:t>201</w:t>
      </w:r>
      <w:r>
        <w:rPr>
          <w:rFonts w:hint="eastAsia" w:ascii="仿宋_GB2312" w:eastAsia="仿宋_GB2312"/>
          <w:sz w:val="24"/>
          <w:szCs w:val="24"/>
        </w:rPr>
        <w:t>9年12月</w:t>
      </w:r>
      <w:r>
        <w:rPr>
          <w:rFonts w:ascii="仿宋_GB2312" w:eastAsia="仿宋_GB2312"/>
          <w:sz w:val="24"/>
          <w:szCs w:val="24"/>
        </w:rPr>
        <w:t>31</w:t>
      </w:r>
      <w:r>
        <w:rPr>
          <w:rFonts w:hint="eastAsia" w:ascii="仿宋_GB2312" w:eastAsia="仿宋_GB2312"/>
          <w:sz w:val="24"/>
          <w:szCs w:val="24"/>
        </w:rPr>
        <w:t>日之前完成研究报告并提交。</w:t>
      </w:r>
    </w:p>
    <w:p>
      <w:pPr>
        <w:spacing w:line="360" w:lineRule="auto"/>
        <w:ind w:firstLine="482" w:firstLineChars="200"/>
        <w:rPr>
          <w:rFonts w:ascii="仿宋_GB2312" w:eastAsia="仿宋_GB2312"/>
          <w:b/>
          <w:sz w:val="24"/>
          <w:szCs w:val="24"/>
        </w:rPr>
      </w:pPr>
      <w:r>
        <w:rPr>
          <w:rFonts w:hint="eastAsia" w:ascii="仿宋_GB2312" w:eastAsia="仿宋_GB2312"/>
          <w:b/>
          <w:sz w:val="24"/>
          <w:szCs w:val="24"/>
        </w:rPr>
        <w:t>（三）考核指标</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1.完成至少500份有效调查问卷（问卷模板见附件1），录入问卷数据，提交《中国居民用药安全行为风险KAP调查研究》数据表（表格见附件2）。</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2.完成《2019年度xxx省居民用药行为风险研究报告》（报告模板见附件3）。</w:t>
      </w:r>
    </w:p>
    <w:p>
      <w:pPr>
        <w:spacing w:line="360" w:lineRule="auto"/>
        <w:ind w:firstLine="482" w:firstLineChars="200"/>
        <w:rPr>
          <w:rFonts w:ascii="仿宋_GB2312" w:eastAsia="仿宋_GB2312"/>
          <w:b/>
          <w:sz w:val="24"/>
          <w:szCs w:val="24"/>
        </w:rPr>
      </w:pPr>
      <w:r>
        <w:rPr>
          <w:rFonts w:hint="eastAsia" w:ascii="仿宋_GB2312" w:eastAsia="仿宋_GB2312"/>
          <w:b/>
          <w:sz w:val="24"/>
          <w:szCs w:val="24"/>
        </w:rPr>
        <w:t>（四）申报条件</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1.资助课题数量按分网数量设定，总计35个。每个课题给予研究补助经费不超过5000元。</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2.课题牵头承担单位须是中国药学会全国医药经济信息网分网负责单位，网员</w:t>
      </w:r>
      <w:r>
        <w:rPr>
          <w:rFonts w:ascii="仿宋_GB2312" w:eastAsia="仿宋_GB2312"/>
          <w:sz w:val="24"/>
          <w:szCs w:val="24"/>
        </w:rPr>
        <w:t>单位</w:t>
      </w:r>
      <w:r>
        <w:rPr>
          <w:rFonts w:hint="eastAsia" w:ascii="仿宋_GB2312" w:eastAsia="仿宋_GB2312"/>
          <w:sz w:val="24"/>
          <w:szCs w:val="24"/>
        </w:rPr>
        <w:t>牵头须</w:t>
      </w:r>
      <w:r>
        <w:rPr>
          <w:rFonts w:ascii="仿宋_GB2312" w:eastAsia="仿宋_GB2312"/>
          <w:sz w:val="24"/>
          <w:szCs w:val="24"/>
        </w:rPr>
        <w:t>经所属分网</w:t>
      </w:r>
      <w:r>
        <w:rPr>
          <w:rFonts w:hint="eastAsia" w:ascii="仿宋_GB2312" w:eastAsia="仿宋_GB2312"/>
          <w:sz w:val="24"/>
          <w:szCs w:val="24"/>
        </w:rPr>
        <w:t>负责单位</w:t>
      </w:r>
      <w:r>
        <w:rPr>
          <w:rFonts w:ascii="仿宋_GB2312" w:eastAsia="仿宋_GB2312"/>
          <w:sz w:val="24"/>
          <w:szCs w:val="24"/>
        </w:rPr>
        <w:t>推荐</w:t>
      </w:r>
      <w:r>
        <w:rPr>
          <w:rFonts w:hint="eastAsia" w:ascii="仿宋_GB2312" w:eastAsia="仿宋_GB2312"/>
          <w:sz w:val="24"/>
          <w:szCs w:val="24"/>
        </w:rPr>
        <w:t>认可。</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3.须由法人单位提出申请。</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4.课题负责人在过去三年内在申请和承担科研项目中无不良信用记录。</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5.不受理尚未完成前一年度项目的课题负责人申报资助项目。</w:t>
      </w:r>
    </w:p>
    <w:p>
      <w:pPr>
        <w:spacing w:line="360" w:lineRule="auto"/>
        <w:ind w:firstLine="482" w:firstLineChars="200"/>
        <w:rPr>
          <w:rFonts w:ascii="仿宋_GB2312" w:eastAsia="仿宋_GB2312"/>
          <w:b/>
          <w:sz w:val="24"/>
          <w:szCs w:val="24"/>
        </w:rPr>
      </w:pPr>
      <w:r>
        <w:rPr>
          <w:rFonts w:hint="eastAsia" w:ascii="仿宋_GB2312" w:eastAsia="仿宋_GB2312"/>
          <w:b/>
          <w:sz w:val="24"/>
          <w:szCs w:val="24"/>
        </w:rPr>
        <w:t>（五）自筹经费课题</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本课题可设自筹经费课题，数量不限。</w:t>
      </w:r>
    </w:p>
    <w:p>
      <w:pPr>
        <w:spacing w:line="360" w:lineRule="auto"/>
        <w:ind w:firstLine="480" w:firstLineChars="200"/>
        <w:rPr>
          <w:rFonts w:ascii="仿宋_GB2312" w:eastAsia="仿宋_GB2312"/>
          <w:sz w:val="24"/>
          <w:szCs w:val="24"/>
        </w:rPr>
      </w:pPr>
    </w:p>
    <w:p>
      <w:pPr>
        <w:pStyle w:val="2"/>
        <w:spacing w:before="0" w:after="0" w:line="360" w:lineRule="auto"/>
        <w:ind w:firstLine="482" w:firstLineChars="200"/>
        <w:rPr>
          <w:rFonts w:ascii="仿宋_GB2312" w:eastAsia="仿宋_GB2312"/>
          <w:sz w:val="24"/>
          <w:szCs w:val="24"/>
        </w:rPr>
      </w:pPr>
      <w:bookmarkStart w:id="2" w:name="_Toc529800846"/>
      <w:r>
        <w:rPr>
          <w:rFonts w:hint="eastAsia" w:ascii="仿宋_GB2312" w:eastAsia="仿宋_GB2312"/>
          <w:sz w:val="24"/>
          <w:szCs w:val="24"/>
        </w:rPr>
        <w:t>课题二、特殊人群用药安全行为风险评估机制研究</w:t>
      </w:r>
      <w:bookmarkEnd w:id="2"/>
    </w:p>
    <w:p>
      <w:pPr>
        <w:tabs>
          <w:tab w:val="left" w:pos="1080"/>
        </w:tabs>
        <w:spacing w:line="360" w:lineRule="auto"/>
        <w:ind w:firstLine="480" w:firstLineChars="200"/>
        <w:rPr>
          <w:rFonts w:ascii="仿宋_GB2312" w:eastAsia="仿宋_GB2312"/>
          <w:sz w:val="24"/>
          <w:szCs w:val="24"/>
        </w:rPr>
      </w:pPr>
      <w:r>
        <w:rPr>
          <w:rFonts w:hint="eastAsia" w:ascii="仿宋_GB2312" w:eastAsia="仿宋_GB2312"/>
          <w:sz w:val="24"/>
          <w:szCs w:val="24"/>
        </w:rPr>
        <w:t>课题编号：CMEI2019KPYJ002xx</w:t>
      </w:r>
    </w:p>
    <w:p>
      <w:pPr>
        <w:tabs>
          <w:tab w:val="left" w:pos="1080"/>
        </w:tabs>
        <w:spacing w:line="360" w:lineRule="auto"/>
        <w:ind w:firstLine="482" w:firstLineChars="200"/>
        <w:rPr>
          <w:rFonts w:ascii="仿宋_GB2312" w:eastAsia="仿宋_GB2312"/>
          <w:b/>
          <w:sz w:val="24"/>
          <w:szCs w:val="24"/>
        </w:rPr>
      </w:pPr>
      <w:r>
        <w:rPr>
          <w:rFonts w:hint="eastAsia" w:ascii="仿宋_GB2312" w:eastAsia="仿宋_GB2312"/>
          <w:b/>
          <w:sz w:val="24"/>
          <w:szCs w:val="24"/>
        </w:rPr>
        <w:t>（一）课题内容</w:t>
      </w:r>
    </w:p>
    <w:p>
      <w:pPr>
        <w:tabs>
          <w:tab w:val="left" w:pos="1080"/>
        </w:tabs>
        <w:spacing w:line="360" w:lineRule="auto"/>
        <w:ind w:firstLine="480" w:firstLineChars="200"/>
        <w:rPr>
          <w:rFonts w:ascii="仿宋_GB2312" w:eastAsia="仿宋_GB2312"/>
          <w:sz w:val="24"/>
          <w:szCs w:val="24"/>
        </w:rPr>
      </w:pPr>
      <w:r>
        <w:rPr>
          <w:rFonts w:hint="eastAsia" w:ascii="仿宋_GB2312" w:hAnsi="宋体" w:eastAsia="仿宋_GB2312"/>
          <w:sz w:val="24"/>
          <w:szCs w:val="24"/>
        </w:rPr>
        <w:t>本研究拟采用</w:t>
      </w:r>
      <w:r>
        <w:rPr>
          <w:rFonts w:ascii="仿宋_GB2312" w:hAnsi="宋体" w:eastAsia="仿宋_GB2312"/>
          <w:sz w:val="24"/>
          <w:szCs w:val="24"/>
        </w:rPr>
        <w:t>文献分析、专家咨询</w:t>
      </w:r>
      <w:r>
        <w:rPr>
          <w:rFonts w:hint="eastAsia" w:ascii="仿宋_GB2312" w:hAnsi="宋体" w:eastAsia="仿宋_GB2312"/>
          <w:sz w:val="24"/>
          <w:szCs w:val="24"/>
        </w:rPr>
        <w:t>、问卷调查等方法</w:t>
      </w:r>
      <w:r>
        <w:rPr>
          <w:rFonts w:ascii="仿宋_GB2312" w:hAnsi="宋体" w:eastAsia="仿宋_GB2312"/>
          <w:sz w:val="24"/>
          <w:szCs w:val="24"/>
        </w:rPr>
        <w:t>，</w:t>
      </w:r>
      <w:r>
        <w:rPr>
          <w:rFonts w:hint="eastAsia" w:ascii="仿宋_GB2312" w:hAnsi="宋体" w:eastAsia="仿宋_GB2312"/>
          <w:sz w:val="24"/>
          <w:szCs w:val="24"/>
        </w:rPr>
        <w:t>在前期《中国居民用药行为风险KAP调查问卷》的基础上，以科普学中通用的</w:t>
      </w:r>
      <w:r>
        <w:rPr>
          <w:rFonts w:ascii="仿宋_GB2312" w:hAnsi="宋体" w:eastAsia="仿宋_GB2312"/>
          <w:sz w:val="24"/>
          <w:szCs w:val="24"/>
        </w:rPr>
        <w:t>KAP</w:t>
      </w:r>
      <w:r>
        <w:rPr>
          <w:rFonts w:hint="eastAsia" w:ascii="仿宋_GB2312" w:hAnsi="宋体" w:eastAsia="仿宋_GB2312"/>
          <w:sz w:val="24"/>
          <w:szCs w:val="24"/>
        </w:rPr>
        <w:t>（</w:t>
      </w:r>
      <w:r>
        <w:rPr>
          <w:rFonts w:ascii="仿宋_GB2312" w:hAnsi="宋体" w:eastAsia="仿宋_GB2312"/>
          <w:sz w:val="24"/>
          <w:szCs w:val="24"/>
        </w:rPr>
        <w:t>Knowledge</w:t>
      </w:r>
      <w:r>
        <w:rPr>
          <w:rFonts w:hint="eastAsia" w:ascii="仿宋_GB2312" w:hAnsi="宋体" w:eastAsia="仿宋_GB2312"/>
          <w:sz w:val="24"/>
          <w:szCs w:val="24"/>
        </w:rPr>
        <w:t>、</w:t>
      </w:r>
      <w:r>
        <w:rPr>
          <w:rFonts w:ascii="仿宋_GB2312" w:hAnsi="宋体" w:eastAsia="仿宋_GB2312"/>
          <w:sz w:val="24"/>
          <w:szCs w:val="24"/>
        </w:rPr>
        <w:t>Attitude</w:t>
      </w:r>
      <w:r>
        <w:rPr>
          <w:rFonts w:hint="eastAsia" w:ascii="仿宋_GB2312" w:hAnsi="宋体" w:eastAsia="仿宋_GB2312"/>
          <w:sz w:val="24"/>
          <w:szCs w:val="24"/>
        </w:rPr>
        <w:t>、</w:t>
      </w:r>
      <w:r>
        <w:rPr>
          <w:rFonts w:ascii="仿宋_GB2312" w:hAnsi="宋体" w:eastAsia="仿宋_GB2312"/>
          <w:sz w:val="24"/>
          <w:szCs w:val="24"/>
        </w:rPr>
        <w:t>Practice</w:t>
      </w:r>
      <w:r>
        <w:rPr>
          <w:rFonts w:hint="eastAsia" w:ascii="仿宋_GB2312" w:hAnsi="宋体" w:eastAsia="仿宋_GB2312"/>
          <w:sz w:val="24"/>
          <w:szCs w:val="24"/>
        </w:rPr>
        <w:t>）</w:t>
      </w:r>
      <w:r>
        <w:rPr>
          <w:rFonts w:ascii="仿宋_GB2312" w:hAnsi="宋体" w:eastAsia="仿宋_GB2312"/>
          <w:sz w:val="24"/>
          <w:szCs w:val="24"/>
        </w:rPr>
        <w:t>模型为基础</w:t>
      </w:r>
      <w:r>
        <w:rPr>
          <w:rFonts w:hint="eastAsia" w:ascii="仿宋_GB2312" w:hAnsi="宋体" w:eastAsia="仿宋_GB2312"/>
          <w:sz w:val="24"/>
          <w:szCs w:val="24"/>
        </w:rPr>
        <w:t>，研究衡量某个特殊人群用药安全行为风险评估的指标体系，完善调查问卷设计，研究制订覆盖全国的抽样调查组织实施方案，提出建立常态化监测机制的建议</w:t>
      </w:r>
      <w:r>
        <w:rPr>
          <w:rFonts w:ascii="仿宋_GB2312" w:hAnsi="宋体" w:eastAsia="仿宋_GB2312"/>
          <w:sz w:val="24"/>
          <w:szCs w:val="24"/>
        </w:rPr>
        <w:t>，</w:t>
      </w:r>
      <w:r>
        <w:rPr>
          <w:rFonts w:hint="eastAsia" w:ascii="仿宋_GB2312" w:hAnsi="宋体" w:eastAsia="仿宋_GB2312"/>
          <w:sz w:val="24"/>
          <w:szCs w:val="24"/>
        </w:rPr>
        <w:t>为全面开展</w:t>
      </w:r>
      <w:r>
        <w:rPr>
          <w:rFonts w:hint="eastAsia" w:ascii="仿宋_GB2312" w:eastAsia="仿宋_GB2312"/>
          <w:sz w:val="24"/>
          <w:szCs w:val="24"/>
        </w:rPr>
        <w:t>我国特殊人群居民用药行为风险KAP调研</w:t>
      </w:r>
      <w:r>
        <w:rPr>
          <w:rFonts w:hint="eastAsia" w:ascii="仿宋_GB2312" w:hAnsi="宋体" w:eastAsia="仿宋_GB2312"/>
          <w:sz w:val="24"/>
          <w:szCs w:val="24"/>
        </w:rPr>
        <w:t>提供技术支撑。特殊人群可包括：老年人、儿童、某种疾病人群等，可由申报人自行设定。</w:t>
      </w:r>
      <w:r>
        <w:rPr>
          <w:rFonts w:hint="eastAsia" w:ascii="仿宋_GB2312" w:eastAsia="仿宋_GB2312"/>
          <w:sz w:val="24"/>
          <w:szCs w:val="24"/>
        </w:rPr>
        <w:t>妇女人群相关研究在“智爱妈妈安全用药科普</w:t>
      </w:r>
      <w:r>
        <w:rPr>
          <w:rFonts w:ascii="仿宋_GB2312" w:eastAsia="仿宋_GB2312"/>
          <w:sz w:val="24"/>
          <w:szCs w:val="24"/>
        </w:rPr>
        <w:t>促进行动</w:t>
      </w:r>
      <w:r>
        <w:rPr>
          <w:rFonts w:hint="eastAsia" w:ascii="仿宋_GB2312" w:eastAsia="仿宋_GB2312"/>
          <w:sz w:val="24"/>
          <w:szCs w:val="24"/>
        </w:rPr>
        <w:t>”项目中实施。</w:t>
      </w:r>
    </w:p>
    <w:p>
      <w:pPr>
        <w:spacing w:line="360" w:lineRule="auto"/>
        <w:ind w:firstLine="482" w:firstLineChars="200"/>
        <w:rPr>
          <w:rFonts w:ascii="仿宋_GB2312" w:eastAsia="仿宋_GB2312"/>
          <w:b/>
          <w:sz w:val="24"/>
          <w:szCs w:val="24"/>
        </w:rPr>
      </w:pPr>
      <w:r>
        <w:rPr>
          <w:rFonts w:hint="eastAsia" w:ascii="仿宋_GB2312" w:eastAsia="仿宋_GB2312"/>
          <w:b/>
          <w:sz w:val="24"/>
          <w:szCs w:val="24"/>
        </w:rPr>
        <w:t>（二）完成期限</w:t>
      </w:r>
    </w:p>
    <w:p>
      <w:pPr>
        <w:spacing w:line="360" w:lineRule="auto"/>
        <w:ind w:firstLine="480" w:firstLineChars="200"/>
        <w:rPr>
          <w:rFonts w:ascii="仿宋_GB2312" w:eastAsia="仿宋_GB2312"/>
          <w:sz w:val="24"/>
          <w:szCs w:val="24"/>
        </w:rPr>
      </w:pPr>
      <w:r>
        <w:rPr>
          <w:rFonts w:ascii="仿宋_GB2312" w:eastAsia="仿宋_GB2312"/>
          <w:sz w:val="24"/>
          <w:szCs w:val="24"/>
        </w:rPr>
        <w:t>201</w:t>
      </w:r>
      <w:r>
        <w:rPr>
          <w:rFonts w:hint="eastAsia" w:ascii="仿宋_GB2312" w:eastAsia="仿宋_GB2312"/>
          <w:sz w:val="24"/>
          <w:szCs w:val="24"/>
        </w:rPr>
        <w:t>9年12月</w:t>
      </w:r>
      <w:r>
        <w:rPr>
          <w:rFonts w:ascii="仿宋_GB2312" w:eastAsia="仿宋_GB2312"/>
          <w:sz w:val="24"/>
          <w:szCs w:val="24"/>
        </w:rPr>
        <w:t>31</w:t>
      </w:r>
      <w:r>
        <w:rPr>
          <w:rFonts w:hint="eastAsia" w:ascii="仿宋_GB2312" w:eastAsia="仿宋_GB2312"/>
          <w:sz w:val="24"/>
          <w:szCs w:val="24"/>
        </w:rPr>
        <w:t>日之前完成研究报告并提交。</w:t>
      </w:r>
    </w:p>
    <w:p>
      <w:pPr>
        <w:spacing w:line="360" w:lineRule="auto"/>
        <w:ind w:firstLine="482" w:firstLineChars="200"/>
        <w:rPr>
          <w:rFonts w:ascii="仿宋_GB2312" w:eastAsia="仿宋_GB2312"/>
          <w:b/>
          <w:sz w:val="24"/>
          <w:szCs w:val="24"/>
        </w:rPr>
      </w:pPr>
      <w:r>
        <w:rPr>
          <w:rFonts w:hint="eastAsia" w:ascii="仿宋_GB2312" w:eastAsia="仿宋_GB2312"/>
          <w:b/>
          <w:sz w:val="24"/>
          <w:szCs w:val="24"/>
        </w:rPr>
        <w:t>（三）考核指标</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1.完成</w:t>
      </w:r>
      <w:r>
        <w:rPr>
          <w:rFonts w:hint="eastAsia" w:ascii="仿宋_GB2312" w:hAnsi="宋体" w:eastAsia="仿宋_GB2312"/>
          <w:sz w:val="24"/>
          <w:szCs w:val="24"/>
        </w:rPr>
        <w:t>《xx</w:t>
      </w:r>
      <w:r>
        <w:rPr>
          <w:rFonts w:hint="eastAsia" w:ascii="仿宋_GB2312" w:eastAsia="仿宋_GB2312"/>
          <w:sz w:val="24"/>
          <w:szCs w:val="24"/>
        </w:rPr>
        <w:t>特殊人群</w:t>
      </w:r>
      <w:r>
        <w:rPr>
          <w:rFonts w:hint="eastAsia" w:ascii="仿宋_GB2312" w:hAnsi="宋体" w:eastAsia="仿宋_GB2312"/>
          <w:sz w:val="24"/>
          <w:szCs w:val="24"/>
        </w:rPr>
        <w:t>用药行为风险KAP调查问卷》。</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2.完成</w:t>
      </w:r>
      <w:r>
        <w:rPr>
          <w:rFonts w:hint="eastAsia" w:ascii="仿宋_GB2312" w:hAnsi="宋体" w:eastAsia="仿宋_GB2312"/>
          <w:sz w:val="24"/>
          <w:szCs w:val="24"/>
        </w:rPr>
        <w:t>全国的抽样调查组织实施方案。</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3.提交项目研究报告（报告模板见附件3）。</w:t>
      </w:r>
    </w:p>
    <w:p>
      <w:pPr>
        <w:spacing w:line="360" w:lineRule="auto"/>
        <w:ind w:firstLine="482" w:firstLineChars="200"/>
        <w:rPr>
          <w:rFonts w:ascii="仿宋_GB2312" w:eastAsia="仿宋_GB2312"/>
          <w:b/>
          <w:sz w:val="24"/>
          <w:szCs w:val="24"/>
        </w:rPr>
      </w:pPr>
      <w:r>
        <w:rPr>
          <w:rFonts w:hint="eastAsia" w:ascii="仿宋_GB2312" w:eastAsia="仿宋_GB2312"/>
          <w:b/>
          <w:sz w:val="24"/>
          <w:szCs w:val="24"/>
        </w:rPr>
        <w:t>（四）申报条件</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1.资助课题数量2个，研究补助经费不超过5000元，采用谈判的形式确定。</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2.课题牵头承担单位须是中国药学会全国医药经济信息网分网负责单位或网员单位，2016～2018年信息网工作先进单位和科技传播优秀单位优先，2017年～2018年度科技传播创新工程优秀结题报告和优秀论文单位优先。</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3.须由法人单位提出申请。</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4.课题负责人在过去三年内在申请和承担科研项目中无不良信用记录。</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5.不受理尚未完成前一年度项目的课题负责人申报资助项目。</w:t>
      </w:r>
    </w:p>
    <w:p>
      <w:pPr>
        <w:spacing w:line="360" w:lineRule="auto"/>
        <w:ind w:firstLine="482" w:firstLineChars="200"/>
        <w:rPr>
          <w:rFonts w:ascii="仿宋_GB2312" w:eastAsia="仿宋_GB2312"/>
          <w:b/>
          <w:sz w:val="24"/>
          <w:szCs w:val="24"/>
        </w:rPr>
      </w:pPr>
      <w:r>
        <w:rPr>
          <w:rFonts w:hint="eastAsia" w:ascii="仿宋_GB2312" w:eastAsia="仿宋_GB2312"/>
          <w:b/>
          <w:sz w:val="24"/>
          <w:szCs w:val="24"/>
        </w:rPr>
        <w:t>（五）自筹经费课题</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本课题可设自筹经费课题，数量不限。</w:t>
      </w:r>
    </w:p>
    <w:p>
      <w:pPr>
        <w:spacing w:line="360" w:lineRule="auto"/>
        <w:ind w:firstLine="480" w:firstLineChars="200"/>
        <w:rPr>
          <w:rFonts w:ascii="仿宋_GB2312" w:eastAsia="仿宋_GB2312"/>
          <w:sz w:val="24"/>
          <w:szCs w:val="24"/>
        </w:rPr>
      </w:pPr>
    </w:p>
    <w:p>
      <w:pPr>
        <w:pStyle w:val="2"/>
        <w:spacing w:before="0" w:after="0" w:line="360" w:lineRule="auto"/>
        <w:ind w:firstLine="482" w:firstLineChars="200"/>
        <w:rPr>
          <w:rFonts w:ascii="仿宋_GB2312" w:eastAsia="仿宋_GB2312"/>
          <w:sz w:val="24"/>
          <w:szCs w:val="24"/>
        </w:rPr>
      </w:pPr>
      <w:bookmarkStart w:id="3" w:name="_Toc529800847"/>
      <w:r>
        <w:rPr>
          <w:rFonts w:hint="eastAsia" w:ascii="仿宋_GB2312" w:eastAsia="仿宋_GB2312"/>
          <w:sz w:val="24"/>
          <w:szCs w:val="24"/>
        </w:rPr>
        <w:t>课题三、常见慢病合理用药临床科普干预技术研究</w:t>
      </w:r>
      <w:bookmarkEnd w:id="3"/>
    </w:p>
    <w:p>
      <w:pPr>
        <w:spacing w:line="360" w:lineRule="auto"/>
        <w:ind w:firstLine="480" w:firstLineChars="200"/>
        <w:rPr>
          <w:rFonts w:ascii="仿宋_GB2312" w:eastAsia="仿宋_GB2312"/>
          <w:sz w:val="24"/>
          <w:szCs w:val="24"/>
        </w:rPr>
      </w:pPr>
      <w:r>
        <w:rPr>
          <w:rFonts w:hint="eastAsia" w:ascii="仿宋_GB2312" w:eastAsia="仿宋_GB2312"/>
          <w:sz w:val="24"/>
          <w:szCs w:val="24"/>
        </w:rPr>
        <w:t>课题</w:t>
      </w:r>
      <w:r>
        <w:rPr>
          <w:rFonts w:ascii="仿宋_GB2312" w:eastAsia="仿宋_GB2312"/>
          <w:sz w:val="24"/>
          <w:szCs w:val="24"/>
        </w:rPr>
        <w:t>编号：</w:t>
      </w:r>
      <w:r>
        <w:rPr>
          <w:rFonts w:hint="eastAsia" w:ascii="仿宋_GB2312" w:eastAsia="仿宋_GB2312"/>
          <w:sz w:val="24"/>
          <w:szCs w:val="24"/>
        </w:rPr>
        <w:t>CMEI2019KPYJ003xx</w:t>
      </w:r>
    </w:p>
    <w:p>
      <w:pPr>
        <w:spacing w:line="360" w:lineRule="auto"/>
        <w:ind w:firstLine="482" w:firstLineChars="200"/>
        <w:rPr>
          <w:rFonts w:ascii="仿宋_GB2312" w:eastAsia="仿宋_GB2312"/>
          <w:b/>
          <w:sz w:val="24"/>
          <w:szCs w:val="24"/>
        </w:rPr>
      </w:pPr>
      <w:r>
        <w:rPr>
          <w:rFonts w:hint="eastAsia" w:ascii="仿宋_GB2312" w:eastAsia="仿宋_GB2312"/>
          <w:b/>
          <w:sz w:val="24"/>
          <w:szCs w:val="24"/>
        </w:rPr>
        <w:t>（一）课题内容</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针对某一种常见慢病或某一种慢病药物，以提高患者用药的依从性为主要目的，研究制定适宜的合理用药科普干预方案，形成以促进临床疗效为目标的科普干预方法和科普资源，开展对慢病患者的用药科普干预实践，选择临床指标作为评价依据，与非科普干预组进行对比研究，评估科普干预的效果，进而优化科普干预方案、方法和资源，形成该种常见慢病或该种药物的科普干预指导手册。</w:t>
      </w:r>
    </w:p>
    <w:p>
      <w:pPr>
        <w:spacing w:line="360" w:lineRule="auto"/>
        <w:ind w:firstLine="482" w:firstLineChars="200"/>
        <w:rPr>
          <w:rFonts w:ascii="仿宋_GB2312" w:eastAsia="仿宋_GB2312"/>
          <w:b/>
          <w:sz w:val="24"/>
          <w:szCs w:val="24"/>
        </w:rPr>
      </w:pPr>
      <w:r>
        <w:rPr>
          <w:rFonts w:hint="eastAsia" w:ascii="仿宋_GB2312" w:eastAsia="仿宋_GB2312"/>
          <w:b/>
          <w:sz w:val="24"/>
          <w:szCs w:val="24"/>
        </w:rPr>
        <w:t>（二）完成期限</w:t>
      </w:r>
    </w:p>
    <w:p>
      <w:pPr>
        <w:spacing w:line="360" w:lineRule="auto"/>
        <w:ind w:firstLine="480" w:firstLineChars="200"/>
        <w:rPr>
          <w:rFonts w:ascii="仿宋_GB2312" w:eastAsia="仿宋_GB2312"/>
          <w:sz w:val="24"/>
          <w:szCs w:val="24"/>
        </w:rPr>
      </w:pPr>
      <w:r>
        <w:rPr>
          <w:rFonts w:ascii="仿宋_GB2312" w:eastAsia="仿宋_GB2312"/>
          <w:sz w:val="24"/>
          <w:szCs w:val="24"/>
        </w:rPr>
        <w:t>201</w:t>
      </w:r>
      <w:r>
        <w:rPr>
          <w:rFonts w:hint="eastAsia" w:ascii="仿宋_GB2312" w:eastAsia="仿宋_GB2312"/>
          <w:sz w:val="24"/>
          <w:szCs w:val="24"/>
        </w:rPr>
        <w:t>9年12月</w:t>
      </w:r>
      <w:r>
        <w:rPr>
          <w:rFonts w:ascii="仿宋_GB2312" w:eastAsia="仿宋_GB2312"/>
          <w:sz w:val="24"/>
          <w:szCs w:val="24"/>
        </w:rPr>
        <w:t>31</w:t>
      </w:r>
      <w:r>
        <w:rPr>
          <w:rFonts w:hint="eastAsia" w:ascii="仿宋_GB2312" w:eastAsia="仿宋_GB2312"/>
          <w:sz w:val="24"/>
          <w:szCs w:val="24"/>
        </w:rPr>
        <w:t>日之前完成研究报告并提交。</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课题承担单位可根据实际研究情况制定研究期限，但不能超过24个月。未完成本项研究之前，不能申报其他资助项目。</w:t>
      </w:r>
    </w:p>
    <w:p>
      <w:pPr>
        <w:spacing w:line="360" w:lineRule="auto"/>
        <w:ind w:firstLine="482" w:firstLineChars="200"/>
        <w:rPr>
          <w:rFonts w:ascii="仿宋_GB2312" w:eastAsia="仿宋_GB2312"/>
          <w:b/>
          <w:sz w:val="24"/>
          <w:szCs w:val="24"/>
        </w:rPr>
      </w:pPr>
      <w:r>
        <w:rPr>
          <w:rFonts w:hint="eastAsia" w:ascii="仿宋_GB2312" w:eastAsia="仿宋_GB2312"/>
          <w:b/>
          <w:sz w:val="24"/>
          <w:szCs w:val="24"/>
        </w:rPr>
        <w:t>（三）考核指标</w:t>
      </w:r>
    </w:p>
    <w:p>
      <w:pPr>
        <w:spacing w:line="360" w:lineRule="auto"/>
        <w:ind w:firstLine="480" w:firstLineChars="200"/>
        <w:rPr>
          <w:rFonts w:ascii="仿宋_GB2312" w:eastAsia="仿宋_GB2312"/>
          <w:b/>
          <w:sz w:val="24"/>
          <w:szCs w:val="24"/>
        </w:rPr>
      </w:pPr>
      <w:r>
        <w:rPr>
          <w:rFonts w:hint="eastAsia" w:ascii="仿宋_GB2312" w:eastAsia="仿宋_GB2312"/>
          <w:sz w:val="24"/>
          <w:szCs w:val="24"/>
        </w:rPr>
        <w:t>1.完成某种常见慢病（或药物）的安全用药科普干预指导手册，包括科普干预方案、效果评价方法和指标、相应的科普资源等。</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2. 提交课题研究报告（报告模板见附件3）。</w:t>
      </w:r>
    </w:p>
    <w:p>
      <w:pPr>
        <w:spacing w:line="360" w:lineRule="auto"/>
        <w:ind w:firstLine="482" w:firstLineChars="200"/>
        <w:rPr>
          <w:rFonts w:ascii="仿宋_GB2312" w:eastAsia="仿宋_GB2312"/>
          <w:b/>
          <w:sz w:val="24"/>
          <w:szCs w:val="24"/>
        </w:rPr>
      </w:pPr>
      <w:r>
        <w:rPr>
          <w:rFonts w:hint="eastAsia" w:ascii="仿宋_GB2312" w:eastAsia="仿宋_GB2312"/>
          <w:b/>
          <w:sz w:val="24"/>
          <w:szCs w:val="24"/>
        </w:rPr>
        <w:t>（四）申报条件</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1.资助课题数量不超过2个。研究补助经费不超过5000元，采用谈判的形式确定。</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2.课题牵头承担单位须是中国药学会全国医药经济信息网分网负责单位或网员单位，2016～2018年信息网工作先进单位和科技传播优秀单位优先，2017年～2018年度科技传播创新工程优秀结题报告和优秀论文单位优先。</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3.须由法人单位提出申请。</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4.课题负责人在过去三年内在申请和承担科研项目中无不良信用记录。</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5.不受理尚未完成前一年度项目的课题负责人申报资助项目。</w:t>
      </w:r>
    </w:p>
    <w:p>
      <w:pPr>
        <w:spacing w:line="360" w:lineRule="auto"/>
        <w:ind w:firstLine="482" w:firstLineChars="200"/>
        <w:rPr>
          <w:rFonts w:ascii="仿宋_GB2312" w:eastAsia="仿宋_GB2312"/>
          <w:b/>
          <w:sz w:val="24"/>
          <w:szCs w:val="24"/>
        </w:rPr>
      </w:pPr>
      <w:r>
        <w:rPr>
          <w:rFonts w:hint="eastAsia" w:ascii="仿宋_GB2312" w:eastAsia="仿宋_GB2312"/>
          <w:b/>
          <w:sz w:val="24"/>
          <w:szCs w:val="24"/>
        </w:rPr>
        <w:t>（五）自筹经费课题</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本课题可设自筹经费课题，数量不限。</w:t>
      </w:r>
    </w:p>
    <w:p>
      <w:pPr>
        <w:tabs>
          <w:tab w:val="left" w:pos="1080"/>
        </w:tabs>
        <w:spacing w:line="580" w:lineRule="exact"/>
        <w:ind w:firstLine="480" w:firstLineChars="200"/>
        <w:rPr>
          <w:rFonts w:ascii="仿宋_GB2312" w:eastAsia="仿宋_GB2312"/>
          <w:sz w:val="24"/>
          <w:szCs w:val="24"/>
        </w:rPr>
      </w:pPr>
    </w:p>
    <w:p>
      <w:pPr>
        <w:pStyle w:val="2"/>
        <w:spacing w:before="0" w:after="0" w:line="360" w:lineRule="auto"/>
        <w:ind w:firstLine="482" w:firstLineChars="200"/>
        <w:rPr>
          <w:rFonts w:ascii="仿宋_GB2312" w:eastAsia="仿宋_GB2312"/>
          <w:sz w:val="24"/>
          <w:szCs w:val="24"/>
        </w:rPr>
      </w:pPr>
      <w:bookmarkStart w:id="4" w:name="_Toc529800848"/>
      <w:r>
        <w:rPr>
          <w:rFonts w:hint="eastAsia" w:ascii="仿宋_GB2312" w:eastAsia="仿宋_GB2312"/>
          <w:sz w:val="24"/>
          <w:szCs w:val="24"/>
        </w:rPr>
        <w:t>课题四、合理用药科普标准化服务研究</w:t>
      </w:r>
      <w:bookmarkEnd w:id="4"/>
    </w:p>
    <w:p>
      <w:pPr>
        <w:spacing w:line="360" w:lineRule="auto"/>
        <w:ind w:firstLine="480" w:firstLineChars="200"/>
        <w:rPr>
          <w:rFonts w:ascii="仿宋_GB2312" w:eastAsia="仿宋_GB2312"/>
          <w:sz w:val="24"/>
          <w:szCs w:val="24"/>
        </w:rPr>
      </w:pPr>
      <w:r>
        <w:rPr>
          <w:rFonts w:hint="eastAsia" w:ascii="仿宋_GB2312" w:eastAsia="仿宋_GB2312"/>
          <w:sz w:val="24"/>
          <w:szCs w:val="24"/>
        </w:rPr>
        <w:t>课题</w:t>
      </w:r>
      <w:r>
        <w:rPr>
          <w:rFonts w:ascii="仿宋_GB2312" w:eastAsia="仿宋_GB2312"/>
          <w:sz w:val="24"/>
          <w:szCs w:val="24"/>
        </w:rPr>
        <w:t>编号：</w:t>
      </w:r>
      <w:r>
        <w:rPr>
          <w:rFonts w:hint="eastAsia" w:ascii="仿宋_GB2312" w:eastAsia="仿宋_GB2312"/>
          <w:sz w:val="24"/>
          <w:szCs w:val="24"/>
        </w:rPr>
        <w:t>CMEI2019KPYJ004xx</w:t>
      </w:r>
    </w:p>
    <w:p>
      <w:pPr>
        <w:spacing w:line="360" w:lineRule="auto"/>
        <w:ind w:firstLine="482" w:firstLineChars="200"/>
        <w:rPr>
          <w:rFonts w:ascii="仿宋_GB2312" w:eastAsia="仿宋_GB2312"/>
          <w:b/>
          <w:sz w:val="24"/>
          <w:szCs w:val="24"/>
        </w:rPr>
      </w:pPr>
      <w:r>
        <w:rPr>
          <w:rFonts w:hint="eastAsia" w:ascii="仿宋_GB2312" w:eastAsia="仿宋_GB2312"/>
          <w:b/>
          <w:sz w:val="24"/>
          <w:szCs w:val="24"/>
        </w:rPr>
        <w:t>（一）课题内容</w:t>
      </w:r>
    </w:p>
    <w:p>
      <w:pPr>
        <w:tabs>
          <w:tab w:val="left" w:pos="1080"/>
        </w:tabs>
        <w:spacing w:line="360" w:lineRule="auto"/>
        <w:ind w:firstLine="480" w:firstLineChars="200"/>
        <w:rPr>
          <w:rFonts w:ascii="仿宋_GB2312" w:eastAsia="仿宋_GB2312"/>
          <w:sz w:val="24"/>
          <w:szCs w:val="24"/>
        </w:rPr>
      </w:pPr>
      <w:r>
        <w:rPr>
          <w:rFonts w:hint="eastAsia" w:eastAsia="仿宋_GB2312" w:asciiTheme="minorHAnsi" w:hAnsiTheme="minorHAnsi"/>
          <w:sz w:val="24"/>
          <w:szCs w:val="24"/>
        </w:rPr>
        <w:t>当药师面对公众的</w:t>
      </w:r>
      <w:r>
        <w:rPr>
          <w:rFonts w:hint="eastAsia" w:ascii="仿宋_GB2312" w:eastAsia="仿宋_GB2312"/>
          <w:sz w:val="24"/>
          <w:szCs w:val="24"/>
        </w:rPr>
        <w:t>用药咨询、科普演讲和媒体采访时，如何讲得对、讲得好？本课题拟研究建立一套精细化、标准化的服务流程，针对常见的安全用药重点和热点问题，梳理出问题的核心知识和典型案例，编制通用的咨询手册、演讲PPT或采访提纲，设定标准化的语言、动作、态度等，形成适宜的操作流程（话术），用于指导和辅助药师在用药咨询、科普演讲和媒体采访中参考使用。</w:t>
      </w:r>
    </w:p>
    <w:p>
      <w:pPr>
        <w:tabs>
          <w:tab w:val="left" w:pos="1080"/>
        </w:tabs>
        <w:spacing w:line="360" w:lineRule="auto"/>
        <w:ind w:firstLine="480" w:firstLineChars="200"/>
        <w:rPr>
          <w:rFonts w:ascii="仿宋_GB2312" w:eastAsia="仿宋_GB2312"/>
          <w:sz w:val="24"/>
          <w:szCs w:val="24"/>
        </w:rPr>
      </w:pPr>
      <w:r>
        <w:rPr>
          <w:rFonts w:hint="eastAsia" w:ascii="仿宋_GB2312" w:eastAsia="仿宋_GB2312"/>
          <w:sz w:val="24"/>
          <w:szCs w:val="24"/>
        </w:rPr>
        <w:t>选题样例（仅供参考）：</w:t>
      </w:r>
    </w:p>
    <w:p>
      <w:pPr>
        <w:tabs>
          <w:tab w:val="left" w:pos="1080"/>
        </w:tabs>
        <w:spacing w:line="360" w:lineRule="auto"/>
        <w:ind w:firstLine="480" w:firstLineChars="200"/>
        <w:rPr>
          <w:rFonts w:ascii="仿宋_GB2312" w:eastAsia="仿宋_GB2312"/>
          <w:sz w:val="24"/>
          <w:szCs w:val="24"/>
        </w:rPr>
      </w:pPr>
      <w:r>
        <w:rPr>
          <w:rFonts w:hint="eastAsia" w:ascii="仿宋_GB2312" w:eastAsia="仿宋_GB2312"/>
          <w:sz w:val="24"/>
          <w:szCs w:val="24"/>
        </w:rPr>
        <w:t>糖尿病患者用药咨询标准化服务指导手册</w:t>
      </w:r>
    </w:p>
    <w:p>
      <w:pPr>
        <w:tabs>
          <w:tab w:val="left" w:pos="1080"/>
        </w:tabs>
        <w:spacing w:line="360" w:lineRule="auto"/>
        <w:ind w:firstLine="480" w:firstLineChars="200"/>
        <w:rPr>
          <w:rFonts w:ascii="仿宋_GB2312" w:eastAsia="仿宋_GB2312"/>
          <w:sz w:val="24"/>
          <w:szCs w:val="24"/>
        </w:rPr>
      </w:pPr>
      <w:r>
        <w:rPr>
          <w:rFonts w:hint="eastAsia" w:ascii="仿宋_GB2312" w:eastAsia="仿宋_GB2312"/>
          <w:sz w:val="24"/>
          <w:szCs w:val="24"/>
        </w:rPr>
        <w:t>儿童安全用药社区科普演讲标准化服务指导手册</w:t>
      </w:r>
    </w:p>
    <w:p>
      <w:pPr>
        <w:tabs>
          <w:tab w:val="left" w:pos="1080"/>
        </w:tabs>
        <w:spacing w:line="360" w:lineRule="auto"/>
        <w:ind w:firstLine="480" w:firstLineChars="200"/>
        <w:rPr>
          <w:rFonts w:ascii="仿宋_GB2312" w:eastAsia="仿宋_GB2312"/>
          <w:sz w:val="24"/>
          <w:szCs w:val="24"/>
        </w:rPr>
      </w:pPr>
      <w:r>
        <w:rPr>
          <w:rFonts w:hint="eastAsia" w:ascii="仿宋_GB2312" w:eastAsia="仿宋_GB2312"/>
          <w:sz w:val="24"/>
          <w:szCs w:val="24"/>
        </w:rPr>
        <w:t>高血压日媒体采访标准化服务指导手册</w:t>
      </w:r>
    </w:p>
    <w:p>
      <w:pPr>
        <w:spacing w:line="360" w:lineRule="auto"/>
        <w:ind w:firstLine="482" w:firstLineChars="200"/>
        <w:rPr>
          <w:rFonts w:ascii="仿宋_GB2312" w:eastAsia="仿宋_GB2312"/>
          <w:b/>
          <w:sz w:val="24"/>
          <w:szCs w:val="24"/>
        </w:rPr>
      </w:pPr>
      <w:r>
        <w:rPr>
          <w:rFonts w:hint="eastAsia" w:ascii="仿宋_GB2312" w:eastAsia="仿宋_GB2312"/>
          <w:b/>
          <w:sz w:val="24"/>
          <w:szCs w:val="24"/>
        </w:rPr>
        <w:t>（二）完成期限</w:t>
      </w:r>
    </w:p>
    <w:p>
      <w:pPr>
        <w:spacing w:line="360" w:lineRule="auto"/>
        <w:ind w:firstLine="480" w:firstLineChars="200"/>
        <w:rPr>
          <w:rFonts w:ascii="仿宋_GB2312" w:eastAsia="仿宋_GB2312"/>
          <w:sz w:val="24"/>
          <w:szCs w:val="24"/>
        </w:rPr>
      </w:pPr>
      <w:r>
        <w:rPr>
          <w:rFonts w:ascii="仿宋_GB2312" w:eastAsia="仿宋_GB2312"/>
          <w:sz w:val="24"/>
          <w:szCs w:val="24"/>
        </w:rPr>
        <w:t>201</w:t>
      </w:r>
      <w:r>
        <w:rPr>
          <w:rFonts w:hint="eastAsia" w:ascii="仿宋_GB2312" w:eastAsia="仿宋_GB2312"/>
          <w:sz w:val="24"/>
          <w:szCs w:val="24"/>
        </w:rPr>
        <w:t>9年12月</w:t>
      </w:r>
      <w:r>
        <w:rPr>
          <w:rFonts w:ascii="仿宋_GB2312" w:eastAsia="仿宋_GB2312"/>
          <w:sz w:val="24"/>
          <w:szCs w:val="24"/>
        </w:rPr>
        <w:t>31</w:t>
      </w:r>
      <w:r>
        <w:rPr>
          <w:rFonts w:hint="eastAsia" w:ascii="仿宋_GB2312" w:eastAsia="仿宋_GB2312"/>
          <w:sz w:val="24"/>
          <w:szCs w:val="24"/>
        </w:rPr>
        <w:t>日之前完成研究报告并提交。</w:t>
      </w:r>
    </w:p>
    <w:p>
      <w:pPr>
        <w:spacing w:line="360" w:lineRule="auto"/>
        <w:ind w:firstLine="482" w:firstLineChars="200"/>
        <w:rPr>
          <w:rFonts w:ascii="仿宋_GB2312" w:eastAsia="仿宋_GB2312"/>
          <w:b/>
          <w:sz w:val="24"/>
          <w:szCs w:val="24"/>
        </w:rPr>
      </w:pPr>
      <w:r>
        <w:rPr>
          <w:rFonts w:hint="eastAsia" w:ascii="仿宋_GB2312" w:eastAsia="仿宋_GB2312"/>
          <w:b/>
          <w:sz w:val="24"/>
          <w:szCs w:val="24"/>
        </w:rPr>
        <w:t>（三）考核指标</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1.完成至少1个标准化服务指导手册。</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2.提交课题研究报告（报告模板见附件3）。</w:t>
      </w:r>
    </w:p>
    <w:p>
      <w:pPr>
        <w:spacing w:line="360" w:lineRule="auto"/>
        <w:ind w:firstLine="482" w:firstLineChars="200"/>
        <w:rPr>
          <w:rFonts w:ascii="仿宋_GB2312" w:eastAsia="仿宋_GB2312"/>
          <w:b/>
          <w:sz w:val="24"/>
          <w:szCs w:val="24"/>
        </w:rPr>
      </w:pPr>
      <w:r>
        <w:rPr>
          <w:rFonts w:hint="eastAsia" w:ascii="仿宋_GB2312" w:eastAsia="仿宋_GB2312"/>
          <w:b/>
          <w:sz w:val="24"/>
          <w:szCs w:val="24"/>
        </w:rPr>
        <w:t>（四）申报条件</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1.资助课题数量不超过2个。研究补助经费不超过5000元，采用谈判的形式确定。</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2.课题牵头承担单位须是中国药学会全国医药经济信息网分网负责单位或网员单位，2016～2018年信息网工作先进单位和科技传播优秀单位优先，2017年～2018年度科技传播创新工程优秀结题报告和优秀论文单位优先。</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3.须由法人单位提出申请。</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4.课题负责人在过去三年内在申请和承担科研项目中无不良信用记录。</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5.不受理尚未完成前一年度项目的课题负责人申报资助项目。</w:t>
      </w:r>
    </w:p>
    <w:p>
      <w:pPr>
        <w:spacing w:line="360" w:lineRule="auto"/>
        <w:ind w:firstLine="482" w:firstLineChars="200"/>
        <w:rPr>
          <w:rFonts w:ascii="仿宋_GB2312" w:eastAsia="仿宋_GB2312"/>
          <w:b/>
          <w:sz w:val="24"/>
          <w:szCs w:val="24"/>
        </w:rPr>
      </w:pPr>
      <w:r>
        <w:rPr>
          <w:rFonts w:hint="eastAsia" w:ascii="仿宋_GB2312" w:eastAsia="仿宋_GB2312"/>
          <w:b/>
          <w:sz w:val="24"/>
          <w:szCs w:val="24"/>
        </w:rPr>
        <w:t>（五）自筹经费课题</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本课题可设自筹经费课题，数量不限。</w:t>
      </w:r>
    </w:p>
    <w:p>
      <w:pPr>
        <w:spacing w:line="360" w:lineRule="auto"/>
        <w:ind w:firstLine="480" w:firstLineChars="200"/>
        <w:rPr>
          <w:rFonts w:ascii="仿宋_GB2312" w:eastAsia="仿宋_GB2312"/>
          <w:sz w:val="24"/>
          <w:szCs w:val="24"/>
        </w:rPr>
      </w:pPr>
    </w:p>
    <w:p>
      <w:pPr>
        <w:pStyle w:val="2"/>
        <w:spacing w:before="0" w:after="0" w:line="360" w:lineRule="auto"/>
        <w:ind w:firstLine="482" w:firstLineChars="200"/>
        <w:rPr>
          <w:rFonts w:ascii="仿宋_GB2312" w:eastAsia="仿宋_GB2312"/>
          <w:sz w:val="24"/>
          <w:szCs w:val="24"/>
        </w:rPr>
      </w:pPr>
      <w:bookmarkStart w:id="5" w:name="_Toc529800849"/>
      <w:r>
        <w:rPr>
          <w:rFonts w:hint="eastAsia" w:ascii="仿宋_GB2312" w:eastAsia="仿宋_GB2312"/>
          <w:sz w:val="24"/>
          <w:szCs w:val="24"/>
        </w:rPr>
        <w:t>课题五、合理用药临床科普干预能力评价研究与应用</w:t>
      </w:r>
      <w:bookmarkEnd w:id="5"/>
    </w:p>
    <w:p>
      <w:pPr>
        <w:spacing w:line="360" w:lineRule="auto"/>
        <w:ind w:firstLine="480" w:firstLineChars="200"/>
        <w:rPr>
          <w:rFonts w:ascii="仿宋_GB2312" w:eastAsia="仿宋_GB2312"/>
          <w:sz w:val="24"/>
          <w:szCs w:val="24"/>
        </w:rPr>
      </w:pPr>
      <w:r>
        <w:rPr>
          <w:rFonts w:hint="eastAsia" w:ascii="仿宋_GB2312" w:eastAsia="仿宋_GB2312"/>
          <w:sz w:val="24"/>
          <w:szCs w:val="24"/>
        </w:rPr>
        <w:t>课题</w:t>
      </w:r>
      <w:r>
        <w:rPr>
          <w:rFonts w:ascii="仿宋_GB2312" w:eastAsia="仿宋_GB2312"/>
          <w:sz w:val="24"/>
          <w:szCs w:val="24"/>
        </w:rPr>
        <w:t>编号：</w:t>
      </w:r>
      <w:r>
        <w:rPr>
          <w:rFonts w:hint="eastAsia" w:ascii="仿宋_GB2312" w:eastAsia="仿宋_GB2312"/>
          <w:sz w:val="24"/>
          <w:szCs w:val="24"/>
        </w:rPr>
        <w:t>CMEI2019KPYJ005xx</w:t>
      </w:r>
    </w:p>
    <w:p>
      <w:pPr>
        <w:spacing w:line="360" w:lineRule="auto"/>
        <w:ind w:firstLine="482" w:firstLineChars="200"/>
        <w:rPr>
          <w:rFonts w:ascii="仿宋_GB2312" w:eastAsia="仿宋_GB2312"/>
          <w:b/>
          <w:sz w:val="24"/>
          <w:szCs w:val="24"/>
        </w:rPr>
      </w:pPr>
      <w:r>
        <w:rPr>
          <w:rFonts w:hint="eastAsia" w:ascii="仿宋_GB2312" w:eastAsia="仿宋_GB2312"/>
          <w:b/>
          <w:sz w:val="24"/>
          <w:szCs w:val="24"/>
        </w:rPr>
        <w:t>（一）课题内容</w:t>
      </w:r>
    </w:p>
    <w:p>
      <w:pPr>
        <w:tabs>
          <w:tab w:val="left" w:pos="1080"/>
        </w:tabs>
        <w:spacing w:line="360" w:lineRule="auto"/>
        <w:ind w:firstLine="480" w:firstLineChars="200"/>
        <w:rPr>
          <w:rFonts w:eastAsia="仿宋_GB2312" w:asciiTheme="minorHAnsi" w:hAnsiTheme="minorHAnsi"/>
          <w:sz w:val="24"/>
          <w:szCs w:val="24"/>
        </w:rPr>
      </w:pPr>
      <w:r>
        <w:rPr>
          <w:rFonts w:hint="eastAsia" w:eastAsia="仿宋_GB2312" w:asciiTheme="minorHAnsi" w:hAnsiTheme="minorHAnsi"/>
          <w:sz w:val="24"/>
          <w:szCs w:val="24"/>
        </w:rPr>
        <w:t>本课题拟针对临床合理用药科普开展前瞻性研究和应用实践，研究建立包括人才队伍、基础设施、传播渠道、组织工作、宣教材料等要素共同构成的药品安全科普能力体系，制订开展本地区合理用药临床科普能力调查的评价指标和组织实施方案，通过统计分析和综合评价，得出本地区开展合理用药临床科普干预能力发展指数，编制本地区的《合理用药临床科普干预能力发展报告》，为决策者制定相关政策和促进科普干预能力建设提供依据。</w:t>
      </w:r>
    </w:p>
    <w:p>
      <w:pPr>
        <w:spacing w:line="360" w:lineRule="auto"/>
        <w:ind w:firstLine="482" w:firstLineChars="200"/>
        <w:rPr>
          <w:rFonts w:ascii="仿宋_GB2312" w:eastAsia="仿宋_GB2312"/>
          <w:b/>
          <w:sz w:val="24"/>
          <w:szCs w:val="24"/>
        </w:rPr>
      </w:pPr>
      <w:r>
        <w:rPr>
          <w:rFonts w:hint="eastAsia" w:ascii="仿宋_GB2312" w:eastAsia="仿宋_GB2312"/>
          <w:b/>
          <w:sz w:val="24"/>
          <w:szCs w:val="24"/>
        </w:rPr>
        <w:t>（二）完成期限</w:t>
      </w:r>
    </w:p>
    <w:p>
      <w:pPr>
        <w:spacing w:line="360" w:lineRule="auto"/>
        <w:ind w:firstLine="480" w:firstLineChars="200"/>
        <w:rPr>
          <w:rFonts w:ascii="仿宋_GB2312" w:eastAsia="仿宋_GB2312"/>
          <w:sz w:val="24"/>
          <w:szCs w:val="24"/>
        </w:rPr>
      </w:pPr>
      <w:r>
        <w:rPr>
          <w:rFonts w:ascii="仿宋_GB2312" w:eastAsia="仿宋_GB2312"/>
          <w:sz w:val="24"/>
          <w:szCs w:val="24"/>
        </w:rPr>
        <w:t>201</w:t>
      </w:r>
      <w:r>
        <w:rPr>
          <w:rFonts w:hint="eastAsia" w:ascii="仿宋_GB2312" w:eastAsia="仿宋_GB2312"/>
          <w:sz w:val="24"/>
          <w:szCs w:val="24"/>
        </w:rPr>
        <w:t>9年12月</w:t>
      </w:r>
      <w:r>
        <w:rPr>
          <w:rFonts w:ascii="仿宋_GB2312" w:eastAsia="仿宋_GB2312"/>
          <w:sz w:val="24"/>
          <w:szCs w:val="24"/>
        </w:rPr>
        <w:t>31</w:t>
      </w:r>
      <w:r>
        <w:rPr>
          <w:rFonts w:hint="eastAsia" w:ascii="仿宋_GB2312" w:eastAsia="仿宋_GB2312"/>
          <w:sz w:val="24"/>
          <w:szCs w:val="24"/>
        </w:rPr>
        <w:t>日之前完成研究报告并提交。</w:t>
      </w:r>
    </w:p>
    <w:p>
      <w:pPr>
        <w:spacing w:line="360" w:lineRule="auto"/>
        <w:ind w:firstLine="482" w:firstLineChars="200"/>
        <w:rPr>
          <w:rFonts w:ascii="仿宋_GB2312" w:eastAsia="仿宋_GB2312"/>
          <w:b/>
          <w:sz w:val="24"/>
          <w:szCs w:val="24"/>
        </w:rPr>
      </w:pPr>
      <w:r>
        <w:rPr>
          <w:rFonts w:hint="eastAsia" w:ascii="仿宋_GB2312" w:eastAsia="仿宋_GB2312"/>
          <w:b/>
          <w:sz w:val="24"/>
          <w:szCs w:val="24"/>
        </w:rPr>
        <w:t>（三）考核指标</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1.完成研究范围的</w:t>
      </w:r>
      <w:r>
        <w:rPr>
          <w:rFonts w:hint="eastAsia" w:eastAsia="仿宋_GB2312" w:asciiTheme="minorHAnsi" w:hAnsiTheme="minorHAnsi"/>
          <w:sz w:val="24"/>
          <w:szCs w:val="24"/>
        </w:rPr>
        <w:t>《合理用药临床科普干预能力发展报告》</w:t>
      </w:r>
      <w:r>
        <w:rPr>
          <w:rFonts w:hint="eastAsia" w:ascii="仿宋_GB2312" w:eastAsia="仿宋_GB2312"/>
          <w:sz w:val="24"/>
          <w:szCs w:val="24"/>
        </w:rPr>
        <w:t>。</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2.提交课题研究报告（报告模板见附件3）。</w:t>
      </w:r>
    </w:p>
    <w:p>
      <w:pPr>
        <w:spacing w:line="360" w:lineRule="auto"/>
        <w:ind w:firstLine="482" w:firstLineChars="200"/>
        <w:rPr>
          <w:rFonts w:ascii="仿宋_GB2312" w:eastAsia="仿宋_GB2312"/>
          <w:b/>
          <w:sz w:val="24"/>
          <w:szCs w:val="24"/>
        </w:rPr>
      </w:pPr>
      <w:r>
        <w:rPr>
          <w:rFonts w:hint="eastAsia" w:ascii="仿宋_GB2312" w:eastAsia="仿宋_GB2312"/>
          <w:b/>
          <w:sz w:val="24"/>
          <w:szCs w:val="24"/>
        </w:rPr>
        <w:t>（四）申报条件</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1.资助课题数量不超过2个。研究补助经费不超过5000元，采用谈判的形式确定。</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2.课题牵头承担单位须是中国药学会全国医药经济信息网分网负责单位或网员单位，2016～2018年信息网工作先进单位和科技传播优秀单位优先，2017年～2018年度科技传播创新工程优秀结题报告和优秀论文单位优先。</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3.须由法人单位提出申请。</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4.课题负责人在过去三年内在申请和承担科研项目中无不良信用记录。</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5.不受理尚未完成前一年度项目的课题负责人申报资助项目。</w:t>
      </w:r>
    </w:p>
    <w:p>
      <w:pPr>
        <w:spacing w:line="360" w:lineRule="auto"/>
        <w:ind w:firstLine="482" w:firstLineChars="200"/>
        <w:rPr>
          <w:rFonts w:ascii="仿宋_GB2312" w:eastAsia="仿宋_GB2312"/>
          <w:b/>
          <w:sz w:val="24"/>
          <w:szCs w:val="24"/>
        </w:rPr>
      </w:pPr>
      <w:r>
        <w:rPr>
          <w:rFonts w:hint="eastAsia" w:ascii="仿宋_GB2312" w:eastAsia="仿宋_GB2312"/>
          <w:b/>
          <w:sz w:val="24"/>
          <w:szCs w:val="24"/>
        </w:rPr>
        <w:t>（五）自筹经费课题</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本课题可设自筹经费课题，数量不限。</w:t>
      </w:r>
    </w:p>
    <w:p>
      <w:pPr>
        <w:tabs>
          <w:tab w:val="left" w:pos="1080"/>
        </w:tabs>
        <w:spacing w:line="360" w:lineRule="auto"/>
        <w:ind w:firstLine="480" w:firstLineChars="200"/>
        <w:rPr>
          <w:rFonts w:eastAsia="仿宋_GB2312" w:asciiTheme="minorHAnsi" w:hAnsiTheme="minorHAnsi"/>
          <w:sz w:val="24"/>
          <w:szCs w:val="24"/>
          <w:highlight w:val="yellow"/>
        </w:rPr>
      </w:pPr>
    </w:p>
    <w:p>
      <w:pPr>
        <w:pStyle w:val="2"/>
        <w:spacing w:before="0" w:after="0" w:line="360" w:lineRule="auto"/>
        <w:ind w:firstLine="482" w:firstLineChars="200"/>
        <w:rPr>
          <w:rFonts w:ascii="仿宋_GB2312" w:eastAsia="仿宋_GB2312"/>
          <w:b w:val="0"/>
          <w:bCs w:val="0"/>
          <w:kern w:val="2"/>
          <w:sz w:val="24"/>
          <w:szCs w:val="24"/>
        </w:rPr>
      </w:pPr>
      <w:bookmarkStart w:id="6" w:name="_Toc529800850"/>
      <w:r>
        <w:rPr>
          <w:rFonts w:hint="eastAsia" w:ascii="仿宋_GB2312" w:eastAsia="仿宋_GB2312"/>
          <w:sz w:val="24"/>
          <w:szCs w:val="24"/>
        </w:rPr>
        <w:t>课题六、科技传播在药学服务中的应用创新研究</w:t>
      </w:r>
      <w:bookmarkEnd w:id="6"/>
    </w:p>
    <w:p>
      <w:pPr>
        <w:spacing w:line="360" w:lineRule="auto"/>
        <w:ind w:firstLine="480" w:firstLineChars="200"/>
        <w:rPr>
          <w:rFonts w:ascii="仿宋_GB2312" w:eastAsia="仿宋_GB2312"/>
          <w:sz w:val="24"/>
          <w:szCs w:val="24"/>
        </w:rPr>
      </w:pPr>
      <w:r>
        <w:rPr>
          <w:rFonts w:hint="eastAsia" w:ascii="仿宋_GB2312" w:eastAsia="仿宋_GB2312"/>
          <w:sz w:val="24"/>
          <w:szCs w:val="24"/>
        </w:rPr>
        <w:t>【青年专向】</w:t>
      </w:r>
      <w:r>
        <w:rPr>
          <w:rFonts w:ascii="仿宋_GB2312" w:eastAsia="仿宋_GB2312"/>
          <w:sz w:val="24"/>
          <w:szCs w:val="24"/>
        </w:rPr>
        <w:t>项目编号：</w:t>
      </w:r>
      <w:r>
        <w:rPr>
          <w:rFonts w:hint="eastAsia" w:ascii="仿宋_GB2312" w:eastAsia="仿宋_GB2312"/>
          <w:sz w:val="24"/>
          <w:szCs w:val="24"/>
        </w:rPr>
        <w:t>CMEI2019KPYJ006xx</w:t>
      </w:r>
    </w:p>
    <w:p>
      <w:pPr>
        <w:spacing w:line="360" w:lineRule="auto"/>
        <w:ind w:firstLine="482" w:firstLineChars="200"/>
        <w:rPr>
          <w:rFonts w:ascii="仿宋_GB2312" w:eastAsia="仿宋_GB2312"/>
          <w:b/>
          <w:sz w:val="24"/>
          <w:szCs w:val="24"/>
        </w:rPr>
      </w:pPr>
      <w:r>
        <w:rPr>
          <w:rFonts w:hint="eastAsia" w:ascii="仿宋_GB2312" w:eastAsia="仿宋_GB2312"/>
          <w:b/>
          <w:sz w:val="24"/>
          <w:szCs w:val="24"/>
        </w:rPr>
        <w:t>（一）项目内容</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针对药学科技传播在药学服务中的实践应用开展前瞻性的研究，探索在新医改形式下的延伸药学服务的新模式，形成有针对性的政策建议、技术方法、工作机制、资源库等，以促进人才培养、资源创新、精准医疗、信息化建设等，提升药学服务能力，拓展药学服务渠道，促进公众用药安全。</w:t>
      </w:r>
    </w:p>
    <w:p>
      <w:pPr>
        <w:spacing w:line="360" w:lineRule="auto"/>
        <w:ind w:firstLine="482" w:firstLineChars="200"/>
        <w:rPr>
          <w:rFonts w:ascii="仿宋_GB2312" w:eastAsia="仿宋_GB2312"/>
          <w:b/>
          <w:sz w:val="24"/>
          <w:szCs w:val="24"/>
        </w:rPr>
      </w:pPr>
      <w:r>
        <w:rPr>
          <w:rFonts w:hint="eastAsia" w:ascii="仿宋_GB2312" w:eastAsia="仿宋_GB2312"/>
          <w:b/>
          <w:sz w:val="24"/>
          <w:szCs w:val="24"/>
        </w:rPr>
        <w:t>（二）完成期限</w:t>
      </w:r>
    </w:p>
    <w:p>
      <w:pPr>
        <w:spacing w:line="360" w:lineRule="auto"/>
        <w:ind w:firstLine="480" w:firstLineChars="200"/>
        <w:rPr>
          <w:rFonts w:ascii="仿宋_GB2312" w:eastAsia="仿宋_GB2312"/>
          <w:sz w:val="24"/>
          <w:szCs w:val="24"/>
        </w:rPr>
      </w:pPr>
      <w:r>
        <w:rPr>
          <w:rFonts w:ascii="仿宋_GB2312" w:eastAsia="仿宋_GB2312"/>
          <w:sz w:val="24"/>
          <w:szCs w:val="24"/>
        </w:rPr>
        <w:t>201</w:t>
      </w:r>
      <w:r>
        <w:rPr>
          <w:rFonts w:hint="eastAsia" w:ascii="仿宋_GB2312" w:eastAsia="仿宋_GB2312"/>
          <w:sz w:val="24"/>
          <w:szCs w:val="24"/>
        </w:rPr>
        <w:t>9年12月</w:t>
      </w:r>
      <w:r>
        <w:rPr>
          <w:rFonts w:ascii="仿宋_GB2312" w:eastAsia="仿宋_GB2312"/>
          <w:sz w:val="24"/>
          <w:szCs w:val="24"/>
        </w:rPr>
        <w:t>31</w:t>
      </w:r>
      <w:r>
        <w:rPr>
          <w:rFonts w:hint="eastAsia" w:ascii="仿宋_GB2312" w:eastAsia="仿宋_GB2312"/>
          <w:sz w:val="24"/>
          <w:szCs w:val="24"/>
        </w:rPr>
        <w:t>日之前完成研究报告并提交。</w:t>
      </w:r>
    </w:p>
    <w:p>
      <w:pPr>
        <w:spacing w:line="360" w:lineRule="auto"/>
        <w:ind w:firstLine="482" w:firstLineChars="200"/>
        <w:rPr>
          <w:rFonts w:ascii="仿宋_GB2312" w:eastAsia="仿宋_GB2312"/>
          <w:b/>
          <w:sz w:val="24"/>
          <w:szCs w:val="24"/>
        </w:rPr>
      </w:pPr>
      <w:r>
        <w:rPr>
          <w:rFonts w:hint="eastAsia" w:ascii="仿宋_GB2312" w:eastAsia="仿宋_GB2312"/>
          <w:b/>
          <w:sz w:val="24"/>
          <w:szCs w:val="24"/>
        </w:rPr>
        <w:t>（三）考核指标</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1.提出科技传播在药学服务中的应用的新机制、新方法、新技术、新模式等创新点。</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2.提交课题研究报告（报告模板见附件3）。</w:t>
      </w:r>
    </w:p>
    <w:p>
      <w:pPr>
        <w:spacing w:line="360" w:lineRule="auto"/>
        <w:ind w:firstLine="482" w:firstLineChars="200"/>
        <w:rPr>
          <w:rFonts w:ascii="仿宋_GB2312" w:eastAsia="仿宋_GB2312"/>
          <w:b/>
          <w:sz w:val="24"/>
          <w:szCs w:val="24"/>
        </w:rPr>
      </w:pPr>
      <w:r>
        <w:rPr>
          <w:rFonts w:hint="eastAsia" w:ascii="仿宋_GB2312" w:eastAsia="仿宋_GB2312"/>
          <w:b/>
          <w:sz w:val="24"/>
          <w:szCs w:val="24"/>
        </w:rPr>
        <w:t>（四）申报条件</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1.资助课题数量不超过2个。研究补助经费不超过5000元，采用谈判的形式确定。</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2.课题牵头承担单位须是中国药学会全国医药经济信息网分网负责单位或网员单位，2016～2018年信息网工作先进单位和科技传播优秀单位优先，2017年～2018年度科技传播创新工程优秀结题报告和优秀论文单位优先。</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3.须由法人单位提出申请。</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4.课题负责人年龄在</w:t>
      </w:r>
      <w:r>
        <w:rPr>
          <w:rFonts w:ascii="仿宋_GB2312" w:eastAsia="仿宋_GB2312"/>
          <w:color w:val="000000" w:themeColor="text1"/>
          <w:sz w:val="24"/>
          <w:szCs w:val="24"/>
        </w:rPr>
        <w:t>40</w:t>
      </w:r>
      <w:r>
        <w:rPr>
          <w:rFonts w:hint="eastAsia" w:ascii="仿宋_GB2312" w:eastAsia="仿宋_GB2312"/>
          <w:color w:val="000000" w:themeColor="text1"/>
          <w:sz w:val="24"/>
          <w:szCs w:val="24"/>
        </w:rPr>
        <w:t>岁以下（</w:t>
      </w:r>
      <w:r>
        <w:rPr>
          <w:rFonts w:ascii="仿宋_GB2312" w:eastAsia="仿宋_GB2312"/>
          <w:color w:val="000000" w:themeColor="text1"/>
          <w:sz w:val="24"/>
          <w:szCs w:val="24"/>
        </w:rPr>
        <w:t>1979</w:t>
      </w:r>
      <w:r>
        <w:rPr>
          <w:rFonts w:hint="eastAsia" w:ascii="仿宋_GB2312" w:eastAsia="仿宋_GB2312"/>
          <w:color w:val="000000" w:themeColor="text1"/>
          <w:sz w:val="24"/>
          <w:szCs w:val="24"/>
        </w:rPr>
        <w:t>年1月1日及之后出生），</w:t>
      </w:r>
      <w:r>
        <w:rPr>
          <w:rFonts w:hint="eastAsia" w:ascii="仿宋_GB2312" w:eastAsia="仿宋_GB2312"/>
          <w:sz w:val="24"/>
          <w:szCs w:val="24"/>
        </w:rPr>
        <w:t>在过去三年内在申请和承担科研项目中无不良信用记录。</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5.不受理尚未完成前一年度项目的课题负责人申报资助项目。</w:t>
      </w:r>
    </w:p>
    <w:p>
      <w:pPr>
        <w:spacing w:line="360" w:lineRule="auto"/>
        <w:ind w:firstLine="482" w:firstLineChars="200"/>
        <w:rPr>
          <w:rFonts w:ascii="仿宋_GB2312" w:eastAsia="仿宋_GB2312"/>
          <w:b/>
          <w:sz w:val="24"/>
          <w:szCs w:val="24"/>
        </w:rPr>
      </w:pPr>
      <w:r>
        <w:rPr>
          <w:rFonts w:hint="eastAsia" w:ascii="仿宋_GB2312" w:eastAsia="仿宋_GB2312"/>
          <w:b/>
          <w:sz w:val="24"/>
          <w:szCs w:val="24"/>
        </w:rPr>
        <w:t>（五）自筹经费课题</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本课题可设自筹经费课题，数量不限。</w:t>
      </w:r>
    </w:p>
    <w:p>
      <w:pPr>
        <w:spacing w:line="360" w:lineRule="auto"/>
        <w:ind w:firstLine="480" w:firstLineChars="200"/>
        <w:rPr>
          <w:rFonts w:ascii="仿宋_GB2312" w:eastAsia="仿宋_GB2312"/>
          <w:sz w:val="24"/>
          <w:szCs w:val="24"/>
        </w:rPr>
      </w:pPr>
    </w:p>
    <w:p>
      <w:pPr>
        <w:pStyle w:val="2"/>
        <w:spacing w:before="0" w:after="0" w:line="360" w:lineRule="auto"/>
        <w:ind w:firstLine="482" w:firstLineChars="200"/>
        <w:rPr>
          <w:rFonts w:ascii="仿宋_GB2312" w:eastAsia="仿宋_GB2312"/>
          <w:sz w:val="24"/>
          <w:szCs w:val="24"/>
        </w:rPr>
      </w:pPr>
      <w:bookmarkStart w:id="7" w:name="_Toc529800851"/>
      <w:r>
        <w:rPr>
          <w:rFonts w:hint="eastAsia" w:ascii="仿宋_GB2312" w:eastAsia="仿宋_GB2312"/>
          <w:sz w:val="24"/>
          <w:szCs w:val="24"/>
        </w:rPr>
        <w:t>课题七、少数民族安全用药科普资源创作研究</w:t>
      </w:r>
      <w:bookmarkEnd w:id="7"/>
    </w:p>
    <w:p>
      <w:pPr>
        <w:spacing w:line="360" w:lineRule="auto"/>
        <w:ind w:firstLine="480" w:firstLineChars="200"/>
        <w:rPr>
          <w:rFonts w:ascii="仿宋_GB2312" w:eastAsia="仿宋_GB2312"/>
          <w:sz w:val="24"/>
          <w:szCs w:val="24"/>
        </w:rPr>
      </w:pPr>
      <w:r>
        <w:rPr>
          <w:rFonts w:hint="eastAsia" w:ascii="仿宋_GB2312" w:eastAsia="仿宋_GB2312"/>
          <w:sz w:val="24"/>
          <w:szCs w:val="24"/>
        </w:rPr>
        <w:t>【西部专向】</w:t>
      </w:r>
      <w:r>
        <w:rPr>
          <w:rFonts w:ascii="仿宋_GB2312" w:eastAsia="仿宋_GB2312"/>
          <w:sz w:val="24"/>
          <w:szCs w:val="24"/>
        </w:rPr>
        <w:t>项目编号：</w:t>
      </w:r>
      <w:r>
        <w:rPr>
          <w:rFonts w:hint="eastAsia" w:ascii="仿宋_GB2312" w:eastAsia="仿宋_GB2312"/>
          <w:sz w:val="24"/>
          <w:szCs w:val="24"/>
        </w:rPr>
        <w:t>CMEI2019KPYJ007xx</w:t>
      </w:r>
    </w:p>
    <w:p>
      <w:pPr>
        <w:spacing w:line="360" w:lineRule="auto"/>
        <w:ind w:firstLine="482" w:firstLineChars="200"/>
        <w:rPr>
          <w:rFonts w:ascii="仿宋_GB2312" w:eastAsia="仿宋_GB2312"/>
          <w:b/>
          <w:sz w:val="24"/>
          <w:szCs w:val="24"/>
        </w:rPr>
      </w:pPr>
      <w:r>
        <w:rPr>
          <w:rFonts w:hint="eastAsia" w:ascii="仿宋_GB2312" w:eastAsia="仿宋_GB2312"/>
          <w:b/>
          <w:sz w:val="24"/>
          <w:szCs w:val="24"/>
        </w:rPr>
        <w:t>（一）项目内容</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以2018年中国药学会在“全国安全用药月”发布的</w:t>
      </w:r>
      <w:r>
        <w:rPr>
          <w:rFonts w:ascii="仿宋_GB2312" w:eastAsia="仿宋_GB2312"/>
          <w:sz w:val="24"/>
          <w:szCs w:val="24"/>
        </w:rPr>
        <w:t>公众十大用药误区</w:t>
      </w:r>
      <w:r>
        <w:rPr>
          <w:rFonts w:hint="eastAsia" w:ascii="仿宋_GB2312" w:eastAsia="仿宋_GB2312"/>
          <w:sz w:val="24"/>
          <w:szCs w:val="24"/>
        </w:rPr>
        <w:t>为蓝本（附件4），进行二次加工，编写成少数民族语言和文字的</w:t>
      </w:r>
      <w:r>
        <w:rPr>
          <w:rFonts w:hint="eastAsia" w:eastAsia="仿宋_GB2312" w:asciiTheme="minorHAnsi" w:hAnsiTheme="minorHAnsi"/>
          <w:sz w:val="24"/>
          <w:szCs w:val="24"/>
        </w:rPr>
        <w:t>图文、</w:t>
      </w:r>
      <w:r>
        <w:rPr>
          <w:rFonts w:hint="eastAsia" w:ascii="仿宋_GB2312" w:eastAsia="仿宋_GB2312"/>
          <w:sz w:val="24"/>
          <w:szCs w:val="24"/>
        </w:rPr>
        <w:t>音频、视频等，增强科普作品表现力和感染力，开发成适宜针对少数民族进行科普宣传的资源包。同时，总结创作技术和方法，形成少数民族科普资源创作机制；培养专业科普人才，形成创作团队。</w:t>
      </w:r>
    </w:p>
    <w:p>
      <w:pPr>
        <w:spacing w:line="360" w:lineRule="auto"/>
        <w:ind w:firstLine="482" w:firstLineChars="200"/>
        <w:rPr>
          <w:rFonts w:ascii="仿宋_GB2312" w:eastAsia="仿宋_GB2312"/>
          <w:b/>
          <w:sz w:val="24"/>
          <w:szCs w:val="24"/>
        </w:rPr>
      </w:pPr>
      <w:r>
        <w:rPr>
          <w:rFonts w:hint="eastAsia" w:ascii="仿宋_GB2312" w:eastAsia="仿宋_GB2312"/>
          <w:b/>
          <w:sz w:val="24"/>
          <w:szCs w:val="24"/>
        </w:rPr>
        <w:t>（二）完成期限</w:t>
      </w:r>
    </w:p>
    <w:p>
      <w:pPr>
        <w:spacing w:line="360" w:lineRule="auto"/>
        <w:ind w:firstLine="480" w:firstLineChars="200"/>
        <w:rPr>
          <w:rFonts w:ascii="仿宋_GB2312" w:eastAsia="仿宋_GB2312"/>
          <w:sz w:val="24"/>
          <w:szCs w:val="24"/>
        </w:rPr>
      </w:pPr>
      <w:r>
        <w:rPr>
          <w:rFonts w:ascii="仿宋_GB2312" w:eastAsia="仿宋_GB2312"/>
          <w:sz w:val="24"/>
          <w:szCs w:val="24"/>
        </w:rPr>
        <w:t>201</w:t>
      </w:r>
      <w:r>
        <w:rPr>
          <w:rFonts w:hint="eastAsia" w:ascii="仿宋_GB2312" w:eastAsia="仿宋_GB2312"/>
          <w:sz w:val="24"/>
          <w:szCs w:val="24"/>
        </w:rPr>
        <w:t>9年12月</w:t>
      </w:r>
      <w:r>
        <w:rPr>
          <w:rFonts w:ascii="仿宋_GB2312" w:eastAsia="仿宋_GB2312"/>
          <w:sz w:val="24"/>
          <w:szCs w:val="24"/>
        </w:rPr>
        <w:t>31</w:t>
      </w:r>
      <w:r>
        <w:rPr>
          <w:rFonts w:hint="eastAsia" w:ascii="仿宋_GB2312" w:eastAsia="仿宋_GB2312"/>
          <w:sz w:val="24"/>
          <w:szCs w:val="24"/>
        </w:rPr>
        <w:t>日之前完成研究报告并提交。</w:t>
      </w:r>
    </w:p>
    <w:p>
      <w:pPr>
        <w:spacing w:line="360" w:lineRule="auto"/>
        <w:ind w:firstLine="482" w:firstLineChars="200"/>
        <w:rPr>
          <w:rFonts w:ascii="仿宋_GB2312" w:eastAsia="仿宋_GB2312"/>
          <w:b/>
          <w:sz w:val="24"/>
          <w:szCs w:val="24"/>
        </w:rPr>
      </w:pPr>
      <w:r>
        <w:rPr>
          <w:rFonts w:hint="eastAsia" w:ascii="仿宋_GB2312" w:eastAsia="仿宋_GB2312"/>
          <w:b/>
          <w:sz w:val="24"/>
          <w:szCs w:val="24"/>
        </w:rPr>
        <w:t>（三）考核指标</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1.完成科普资源（</w:t>
      </w:r>
      <w:r>
        <w:rPr>
          <w:rFonts w:hint="eastAsia" w:eastAsia="仿宋_GB2312" w:asciiTheme="minorHAnsi" w:hAnsiTheme="minorHAnsi"/>
          <w:sz w:val="24"/>
          <w:szCs w:val="24"/>
        </w:rPr>
        <w:t>图文、</w:t>
      </w:r>
      <w:r>
        <w:rPr>
          <w:rFonts w:hint="eastAsia" w:ascii="仿宋_GB2312" w:eastAsia="仿宋_GB2312"/>
          <w:sz w:val="24"/>
          <w:szCs w:val="24"/>
        </w:rPr>
        <w:t>音频、视频）不少于30个（资源格式要求见附件5）。</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2.形成少数民族语言文字科普创作团队1个，人数不少于10人。</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3.提交课题研究报告（报告模板见附件3）。</w:t>
      </w:r>
    </w:p>
    <w:p>
      <w:pPr>
        <w:spacing w:line="360" w:lineRule="auto"/>
        <w:ind w:firstLine="482" w:firstLineChars="200"/>
        <w:rPr>
          <w:rFonts w:ascii="仿宋_GB2312" w:eastAsia="仿宋_GB2312"/>
          <w:b/>
          <w:sz w:val="24"/>
          <w:szCs w:val="24"/>
        </w:rPr>
      </w:pPr>
      <w:r>
        <w:rPr>
          <w:rFonts w:hint="eastAsia" w:ascii="仿宋_GB2312" w:eastAsia="仿宋_GB2312"/>
          <w:b/>
          <w:sz w:val="24"/>
          <w:szCs w:val="24"/>
        </w:rPr>
        <w:t>（四）申报条件</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1.资助课题数量不超过4个，定向资助西部地区（</w:t>
      </w:r>
      <w:r>
        <w:rPr>
          <w:rFonts w:ascii="仿宋_GB2312" w:eastAsia="仿宋_GB2312"/>
          <w:sz w:val="24"/>
          <w:szCs w:val="24"/>
        </w:rPr>
        <w:t>陕西、四川、云南、贵州、广西、甘肃、青海、宁夏、西藏、新疆、内蒙古、重庆</w:t>
      </w:r>
      <w:r>
        <w:rPr>
          <w:rFonts w:hint="eastAsia" w:ascii="仿宋_GB2312" w:eastAsia="仿宋_GB2312"/>
          <w:sz w:val="24"/>
          <w:szCs w:val="24"/>
        </w:rPr>
        <w:t>）,其中新疆、西藏2个。研究补助经费不超过5000元，采用谈判的形式确定。</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2.课题牵头承担单位须是中国药学会全国医药经济信息网分网负责单位或网员单位，2016～2018年信息网工作先进单位和科技传播优秀单位优先，2017年～2018年科技传播创新工程优秀结题报告和优秀论文单位优先。</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3.须由法人单位提出申请。</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4.课题负责人在过去三年内在申请和承担科研项目中无不良信用记录。</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5.不受理尚未完成前一年度项目的课题负责人申报资助项目。</w:t>
      </w:r>
    </w:p>
    <w:p>
      <w:pPr>
        <w:spacing w:line="360" w:lineRule="auto"/>
        <w:ind w:firstLine="482" w:firstLineChars="200"/>
        <w:rPr>
          <w:rFonts w:ascii="仿宋_GB2312" w:eastAsia="仿宋_GB2312"/>
          <w:b/>
          <w:sz w:val="24"/>
          <w:szCs w:val="24"/>
        </w:rPr>
      </w:pPr>
      <w:r>
        <w:rPr>
          <w:rFonts w:hint="eastAsia" w:ascii="仿宋_GB2312" w:eastAsia="仿宋_GB2312"/>
          <w:b/>
          <w:sz w:val="24"/>
          <w:szCs w:val="24"/>
        </w:rPr>
        <w:t>（五）自筹经费课题</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本课题可设自筹经费课题，数量不限。</w:t>
      </w:r>
    </w:p>
    <w:p>
      <w:pPr>
        <w:spacing w:line="360" w:lineRule="auto"/>
        <w:ind w:firstLine="480" w:firstLineChars="200"/>
        <w:rPr>
          <w:rFonts w:ascii="仿宋_GB2312" w:eastAsia="仿宋_GB2312"/>
          <w:sz w:val="24"/>
          <w:szCs w:val="24"/>
        </w:rPr>
      </w:pPr>
    </w:p>
    <w:p>
      <w:pPr>
        <w:spacing w:line="360" w:lineRule="auto"/>
        <w:ind w:firstLine="480" w:firstLineChars="200"/>
        <w:rPr>
          <w:rFonts w:ascii="仿宋_GB2312" w:eastAsia="仿宋_GB2312"/>
          <w:sz w:val="24"/>
          <w:szCs w:val="24"/>
        </w:rPr>
      </w:pPr>
    </w:p>
    <w:p>
      <w:pPr>
        <w:widowControl/>
        <w:jc w:val="left"/>
        <w:rPr>
          <w:rFonts w:ascii="仿宋_GB2312" w:eastAsia="仿宋_GB2312"/>
          <w:sz w:val="24"/>
          <w:szCs w:val="24"/>
        </w:rPr>
      </w:pPr>
      <w:r>
        <w:rPr>
          <w:rFonts w:ascii="仿宋_GB2312" w:eastAsia="仿宋_GB2312"/>
          <w:sz w:val="24"/>
          <w:szCs w:val="24"/>
        </w:rPr>
        <w:br w:type="page"/>
      </w:r>
    </w:p>
    <w:p>
      <w:pPr>
        <w:pStyle w:val="2"/>
        <w:spacing w:before="0" w:after="0" w:line="360" w:lineRule="auto"/>
        <w:jc w:val="center"/>
        <w:rPr>
          <w:rFonts w:ascii="黑体" w:hAnsi="黑体" w:eastAsia="黑体"/>
          <w:sz w:val="32"/>
          <w:szCs w:val="32"/>
        </w:rPr>
      </w:pPr>
      <w:bookmarkStart w:id="8" w:name="_Toc529800852"/>
      <w:r>
        <w:rPr>
          <w:rFonts w:hint="eastAsia" w:ascii="黑体" w:hAnsi="黑体" w:eastAsia="黑体"/>
          <w:sz w:val="32"/>
          <w:szCs w:val="32"/>
        </w:rPr>
        <w:t>第二部分  科普活动</w:t>
      </w:r>
      <w:bookmarkEnd w:id="8"/>
    </w:p>
    <w:p>
      <w:pPr>
        <w:spacing w:line="360" w:lineRule="auto"/>
        <w:ind w:firstLine="480" w:firstLineChars="200"/>
        <w:rPr>
          <w:rFonts w:ascii="仿宋_GB2312" w:eastAsia="仿宋_GB2312"/>
          <w:sz w:val="24"/>
          <w:szCs w:val="24"/>
        </w:rPr>
      </w:pPr>
    </w:p>
    <w:p>
      <w:pPr>
        <w:pStyle w:val="2"/>
        <w:spacing w:before="0" w:after="0" w:line="360" w:lineRule="auto"/>
        <w:ind w:firstLine="482" w:firstLineChars="200"/>
        <w:rPr>
          <w:rFonts w:ascii="仿宋_GB2312" w:eastAsia="仿宋_GB2312"/>
          <w:sz w:val="24"/>
          <w:szCs w:val="24"/>
        </w:rPr>
      </w:pPr>
      <w:bookmarkStart w:id="9" w:name="_Toc529800853"/>
      <w:r>
        <w:rPr>
          <w:rFonts w:hint="eastAsia" w:ascii="仿宋_GB2312" w:eastAsia="仿宋_GB2312"/>
          <w:sz w:val="24"/>
          <w:szCs w:val="24"/>
        </w:rPr>
        <w:t>项目一、“汇聚药师爱的力量”合理用药乡医培训活动</w:t>
      </w:r>
      <w:bookmarkEnd w:id="9"/>
    </w:p>
    <w:p>
      <w:pPr>
        <w:spacing w:line="360" w:lineRule="auto"/>
        <w:ind w:firstLine="480" w:firstLineChars="200"/>
        <w:rPr>
          <w:rFonts w:ascii="仿宋_GB2312" w:eastAsia="仿宋_GB2312"/>
          <w:sz w:val="24"/>
          <w:szCs w:val="24"/>
        </w:rPr>
      </w:pPr>
      <w:r>
        <w:rPr>
          <w:rFonts w:hint="eastAsia" w:ascii="仿宋_GB2312" w:eastAsia="仿宋_GB2312"/>
          <w:sz w:val="24"/>
          <w:szCs w:val="24"/>
        </w:rPr>
        <w:t>项目</w:t>
      </w:r>
      <w:r>
        <w:rPr>
          <w:rFonts w:ascii="仿宋_GB2312" w:eastAsia="仿宋_GB2312"/>
          <w:sz w:val="24"/>
          <w:szCs w:val="24"/>
        </w:rPr>
        <w:t>编号：</w:t>
      </w:r>
      <w:r>
        <w:rPr>
          <w:rFonts w:hint="eastAsia" w:ascii="仿宋_GB2312" w:eastAsia="仿宋_GB2312"/>
          <w:sz w:val="24"/>
          <w:szCs w:val="24"/>
        </w:rPr>
        <w:t>CMEI2019KPHD001xx</w:t>
      </w:r>
    </w:p>
    <w:p>
      <w:pPr>
        <w:spacing w:line="360" w:lineRule="auto"/>
        <w:ind w:firstLine="482" w:firstLineChars="200"/>
        <w:rPr>
          <w:rFonts w:ascii="仿宋_GB2312" w:eastAsia="仿宋_GB2312"/>
          <w:b/>
          <w:sz w:val="24"/>
          <w:szCs w:val="24"/>
        </w:rPr>
      </w:pPr>
      <w:r>
        <w:rPr>
          <w:rFonts w:hint="eastAsia" w:ascii="仿宋_GB2312" w:eastAsia="仿宋_GB2312"/>
          <w:b/>
          <w:sz w:val="24"/>
          <w:szCs w:val="24"/>
        </w:rPr>
        <w:t>（一）项目内容</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以“汇聚药师爱的力量”为主题，依托信息网各分网和网员单位，与连片特困地区县和国家扶贫开发工作重点县县级医院结成“一对一”的帮扶对子，签订《合理用药结对帮扶协议书》，分期分批对贫困地区乡村医生进行培训，促进乡村医生和药师的合理用药能力提升。（活动通用模板见附件6）</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活动内容包括：</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1.“汇聚药师爱的力量”合理用药乡医培训班（走下去）</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2.“汇聚药师爱的力量”合理用药乡医观摩班（请过来）</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3.“汇聚药师爱的力量”合理用药远程合作站（跨两地）</w:t>
      </w:r>
    </w:p>
    <w:p>
      <w:pPr>
        <w:spacing w:line="360" w:lineRule="auto"/>
        <w:ind w:firstLine="482" w:firstLineChars="200"/>
        <w:rPr>
          <w:rFonts w:ascii="仿宋_GB2312" w:eastAsia="仿宋_GB2312"/>
          <w:b/>
          <w:sz w:val="24"/>
          <w:szCs w:val="24"/>
        </w:rPr>
      </w:pPr>
      <w:r>
        <w:rPr>
          <w:rFonts w:hint="eastAsia" w:ascii="仿宋_GB2312" w:eastAsia="仿宋_GB2312"/>
          <w:b/>
          <w:sz w:val="24"/>
          <w:szCs w:val="24"/>
        </w:rPr>
        <w:t>（二）完成期限</w:t>
      </w:r>
    </w:p>
    <w:p>
      <w:pPr>
        <w:spacing w:line="360" w:lineRule="auto"/>
        <w:ind w:firstLine="480" w:firstLineChars="200"/>
        <w:rPr>
          <w:rFonts w:ascii="仿宋_GB2312" w:eastAsia="仿宋_GB2312"/>
          <w:sz w:val="24"/>
          <w:szCs w:val="24"/>
        </w:rPr>
      </w:pPr>
      <w:r>
        <w:rPr>
          <w:rFonts w:ascii="仿宋_GB2312" w:eastAsia="仿宋_GB2312"/>
          <w:sz w:val="24"/>
          <w:szCs w:val="24"/>
        </w:rPr>
        <w:t>201</w:t>
      </w:r>
      <w:r>
        <w:rPr>
          <w:rFonts w:hint="eastAsia" w:ascii="仿宋_GB2312" w:eastAsia="仿宋_GB2312"/>
          <w:sz w:val="24"/>
          <w:szCs w:val="24"/>
        </w:rPr>
        <w:t>9年9月30日之前完成活动并提交总结报告。</w:t>
      </w:r>
    </w:p>
    <w:p>
      <w:pPr>
        <w:spacing w:line="360" w:lineRule="auto"/>
        <w:ind w:firstLine="482" w:firstLineChars="200"/>
        <w:rPr>
          <w:rFonts w:ascii="仿宋_GB2312" w:eastAsia="仿宋_GB2312"/>
          <w:b/>
          <w:sz w:val="24"/>
          <w:szCs w:val="24"/>
        </w:rPr>
      </w:pPr>
      <w:r>
        <w:rPr>
          <w:rFonts w:hint="eastAsia" w:ascii="仿宋_GB2312" w:eastAsia="仿宋_GB2312"/>
          <w:b/>
          <w:sz w:val="24"/>
          <w:szCs w:val="24"/>
        </w:rPr>
        <w:t>（三）考核指标</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1.签订至少1个《合理用药结对帮扶协议书》（附件7）。</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2.开展培训活动不低于1场，收集活动现场照片不少于20张，并收集活动评估表（附件8），录入评估表数据，提交《“汇聚药师爱的力量”合理用药乡医培训活动评估数据汇总表》（Excel表，表格见附件8.1）。</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3.完成活动总结报告（格式见附件9）并以上附件（电子版）,按项目指南要求提交项目管理办公室。</w:t>
      </w:r>
    </w:p>
    <w:p>
      <w:pPr>
        <w:spacing w:line="360" w:lineRule="auto"/>
        <w:ind w:firstLine="482" w:firstLineChars="200"/>
        <w:rPr>
          <w:rFonts w:ascii="仿宋_GB2312" w:eastAsia="仿宋_GB2312"/>
          <w:b/>
          <w:sz w:val="24"/>
          <w:szCs w:val="24"/>
        </w:rPr>
      </w:pPr>
      <w:r>
        <w:rPr>
          <w:rFonts w:hint="eastAsia" w:ascii="仿宋_GB2312" w:eastAsia="仿宋_GB2312"/>
          <w:b/>
          <w:sz w:val="24"/>
          <w:szCs w:val="24"/>
        </w:rPr>
        <w:t>（四）有关要求</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1.无需申报,数量不限，经费需自筹。拟承担单位需要提交活动备案表（附件16），于2018年12</w:t>
      </w:r>
      <w:r>
        <w:rPr>
          <w:rFonts w:ascii="仿宋_GB2312" w:eastAsia="仿宋_GB2312"/>
          <w:sz w:val="24"/>
          <w:szCs w:val="24"/>
        </w:rPr>
        <w:t>月</w:t>
      </w:r>
      <w:r>
        <w:rPr>
          <w:rFonts w:hint="eastAsia" w:ascii="仿宋_GB2312" w:eastAsia="仿宋_GB2312"/>
          <w:sz w:val="24"/>
          <w:szCs w:val="24"/>
        </w:rPr>
        <w:t>31</w:t>
      </w:r>
      <w:r>
        <w:rPr>
          <w:rFonts w:ascii="仿宋_GB2312" w:eastAsia="仿宋_GB2312"/>
          <w:sz w:val="24"/>
          <w:szCs w:val="24"/>
        </w:rPr>
        <w:t>日</w:t>
      </w:r>
      <w:r>
        <w:rPr>
          <w:rFonts w:hint="eastAsia" w:ascii="仿宋_GB2312" w:eastAsia="仿宋_GB2312"/>
          <w:sz w:val="24"/>
          <w:szCs w:val="24"/>
        </w:rPr>
        <w:t>前发送到项目管理办公室邮箱（</w:t>
      </w:r>
      <w:r>
        <w:rPr>
          <w:rFonts w:ascii="仿宋_GB2312" w:eastAsia="仿宋_GB2312"/>
          <w:sz w:val="24"/>
          <w:szCs w:val="24"/>
        </w:rPr>
        <w:t>kjcbb@qq.com</w:t>
      </w:r>
      <w:r>
        <w:rPr>
          <w:rFonts w:hint="eastAsia" w:ascii="仿宋_GB2312" w:eastAsia="仿宋_GB2312"/>
          <w:sz w:val="24"/>
          <w:szCs w:val="24"/>
        </w:rPr>
        <w:t>），邮件主题中注明“信息网科技传播创新工程-备案表”。</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2.按期完成活动后按照考核指标提交有关资料。</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3.总网根据提交的资料组织评选优秀活动并进行表彰。</w:t>
      </w:r>
    </w:p>
    <w:p>
      <w:pPr>
        <w:spacing w:line="360" w:lineRule="auto"/>
        <w:ind w:firstLine="480" w:firstLineChars="200"/>
        <w:rPr>
          <w:rFonts w:ascii="仿宋_GB2312" w:eastAsia="仿宋_GB2312"/>
          <w:sz w:val="24"/>
          <w:szCs w:val="24"/>
        </w:rPr>
      </w:pPr>
    </w:p>
    <w:p>
      <w:pPr>
        <w:pStyle w:val="2"/>
        <w:spacing w:before="0" w:after="0" w:line="360" w:lineRule="auto"/>
        <w:ind w:firstLine="482" w:firstLineChars="200"/>
        <w:rPr>
          <w:rFonts w:ascii="仿宋_GB2312" w:eastAsia="仿宋_GB2312"/>
          <w:sz w:val="24"/>
          <w:szCs w:val="24"/>
        </w:rPr>
      </w:pPr>
      <w:bookmarkStart w:id="10" w:name="_Toc529800854"/>
      <w:r>
        <w:rPr>
          <w:rFonts w:hint="eastAsia" w:ascii="仿宋_GB2312" w:eastAsia="仿宋_GB2312"/>
          <w:sz w:val="24"/>
          <w:szCs w:val="24"/>
        </w:rPr>
        <w:t>项目二、“药师在您身边”安全用药科普扶贫活动</w:t>
      </w:r>
      <w:bookmarkEnd w:id="10"/>
    </w:p>
    <w:p>
      <w:pPr>
        <w:spacing w:line="360" w:lineRule="auto"/>
        <w:ind w:firstLine="480" w:firstLineChars="200"/>
        <w:rPr>
          <w:rFonts w:ascii="仿宋_GB2312" w:eastAsia="仿宋_GB2312"/>
          <w:sz w:val="24"/>
          <w:szCs w:val="24"/>
        </w:rPr>
      </w:pPr>
      <w:r>
        <w:rPr>
          <w:rFonts w:hint="eastAsia" w:ascii="仿宋_GB2312" w:eastAsia="仿宋_GB2312"/>
          <w:sz w:val="24"/>
          <w:szCs w:val="24"/>
        </w:rPr>
        <w:t>项目</w:t>
      </w:r>
      <w:r>
        <w:rPr>
          <w:rFonts w:ascii="仿宋_GB2312" w:eastAsia="仿宋_GB2312"/>
          <w:sz w:val="24"/>
          <w:szCs w:val="24"/>
        </w:rPr>
        <w:t>编号：</w:t>
      </w:r>
      <w:r>
        <w:rPr>
          <w:rFonts w:hint="eastAsia" w:ascii="仿宋_GB2312" w:eastAsia="仿宋_GB2312"/>
          <w:sz w:val="24"/>
          <w:szCs w:val="24"/>
        </w:rPr>
        <w:t>CMEI2019KPHD002xx</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【“科学用药 科普扶贫”专项】</w:t>
      </w:r>
    </w:p>
    <w:p>
      <w:pPr>
        <w:spacing w:line="360" w:lineRule="auto"/>
        <w:ind w:firstLine="482" w:firstLineChars="200"/>
        <w:rPr>
          <w:rFonts w:ascii="仿宋_GB2312" w:eastAsia="仿宋_GB2312"/>
          <w:b/>
          <w:sz w:val="24"/>
          <w:szCs w:val="24"/>
        </w:rPr>
      </w:pPr>
      <w:r>
        <w:rPr>
          <w:rFonts w:hint="eastAsia" w:ascii="仿宋_GB2312" w:eastAsia="仿宋_GB2312"/>
          <w:b/>
          <w:sz w:val="24"/>
          <w:szCs w:val="24"/>
        </w:rPr>
        <w:t>（一）项目内容</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以“药师在您身边”为主题，依托信息网各分网和网员单位，结合地方上的“三下乡”等活动，广泛开展安全用药扶贫科普宣传，包括科普大讲堂、科普海报、义诊咨询等，把实用的安全用药知识送到贫困群众身边，注重扶贫与扶志扶智相结合，引导贫困地区人民群众树立科学的健康理念，正确面对疾病防控。（活动通用模板见附件10）</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活动内容包括：</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1.“药师在您身边”安全用药科普扶贫大讲堂</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2.“药师在您身边”安全用药科普扶贫咨询岗</w:t>
      </w:r>
    </w:p>
    <w:p>
      <w:pPr>
        <w:spacing w:line="360" w:lineRule="auto"/>
        <w:ind w:firstLine="482" w:firstLineChars="200"/>
        <w:rPr>
          <w:rFonts w:ascii="仿宋_GB2312" w:eastAsia="仿宋_GB2312"/>
          <w:b/>
          <w:sz w:val="24"/>
          <w:szCs w:val="24"/>
        </w:rPr>
      </w:pPr>
      <w:r>
        <w:rPr>
          <w:rFonts w:hint="eastAsia" w:ascii="仿宋_GB2312" w:eastAsia="仿宋_GB2312"/>
          <w:b/>
          <w:sz w:val="24"/>
          <w:szCs w:val="24"/>
        </w:rPr>
        <w:t>（二）完成期限</w:t>
      </w:r>
    </w:p>
    <w:p>
      <w:pPr>
        <w:spacing w:line="360" w:lineRule="auto"/>
        <w:ind w:firstLine="480" w:firstLineChars="200"/>
        <w:rPr>
          <w:rFonts w:ascii="仿宋_GB2312" w:eastAsia="仿宋_GB2312"/>
          <w:sz w:val="24"/>
          <w:szCs w:val="24"/>
        </w:rPr>
      </w:pPr>
      <w:r>
        <w:rPr>
          <w:rFonts w:ascii="仿宋_GB2312" w:eastAsia="仿宋_GB2312"/>
          <w:sz w:val="24"/>
          <w:szCs w:val="24"/>
        </w:rPr>
        <w:t>201</w:t>
      </w:r>
      <w:r>
        <w:rPr>
          <w:rFonts w:hint="eastAsia" w:ascii="仿宋_GB2312" w:eastAsia="仿宋_GB2312"/>
          <w:sz w:val="24"/>
          <w:szCs w:val="24"/>
        </w:rPr>
        <w:t>9年9月</w:t>
      </w:r>
      <w:r>
        <w:rPr>
          <w:rFonts w:ascii="仿宋_GB2312" w:eastAsia="仿宋_GB2312"/>
          <w:sz w:val="24"/>
          <w:szCs w:val="24"/>
        </w:rPr>
        <w:t>3</w:t>
      </w:r>
      <w:r>
        <w:rPr>
          <w:rFonts w:hint="eastAsia" w:ascii="仿宋_GB2312" w:eastAsia="仿宋_GB2312"/>
          <w:sz w:val="24"/>
          <w:szCs w:val="24"/>
        </w:rPr>
        <w:t>0日之前完成活动并提交总结报告。</w:t>
      </w:r>
    </w:p>
    <w:p>
      <w:pPr>
        <w:spacing w:line="360" w:lineRule="auto"/>
        <w:ind w:firstLine="482" w:firstLineChars="200"/>
        <w:rPr>
          <w:rFonts w:ascii="仿宋_GB2312" w:eastAsia="仿宋_GB2312"/>
          <w:b/>
          <w:sz w:val="24"/>
          <w:szCs w:val="24"/>
        </w:rPr>
      </w:pPr>
      <w:r>
        <w:rPr>
          <w:rFonts w:hint="eastAsia" w:ascii="仿宋_GB2312" w:eastAsia="仿宋_GB2312"/>
          <w:b/>
          <w:sz w:val="24"/>
          <w:szCs w:val="24"/>
        </w:rPr>
        <w:t>（三）考核指标</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1.签订《合理用药结对帮扶协议书》。</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2.开展科普大讲堂或义诊咨询活动不低于1场，收集活动现场照片不少于20张，并收集活动评估表（附件11），录入评估表数据，提交《公众安全用药科普干预效果评估数据汇总表》（Excel表，表格见附件11.1）。</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3.完成活动总结报告（格式见附件9）并以上附件（电子版）,按项目指南要求提交项目管理办公室。</w:t>
      </w:r>
    </w:p>
    <w:p>
      <w:pPr>
        <w:spacing w:line="360" w:lineRule="auto"/>
        <w:ind w:firstLine="482" w:firstLineChars="200"/>
        <w:rPr>
          <w:rFonts w:ascii="仿宋_GB2312" w:eastAsia="仿宋_GB2312"/>
          <w:b/>
          <w:sz w:val="24"/>
          <w:szCs w:val="24"/>
        </w:rPr>
      </w:pPr>
      <w:r>
        <w:rPr>
          <w:rFonts w:hint="eastAsia" w:ascii="仿宋_GB2312" w:eastAsia="仿宋_GB2312"/>
          <w:b/>
          <w:sz w:val="24"/>
          <w:szCs w:val="24"/>
        </w:rPr>
        <w:t>（四）有关要求</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1.无需申报,数量不限，经费需自筹。拟承担单位需要提交活动备案表（附件16），于2018年12</w:t>
      </w:r>
      <w:r>
        <w:rPr>
          <w:rFonts w:ascii="仿宋_GB2312" w:eastAsia="仿宋_GB2312"/>
          <w:sz w:val="24"/>
          <w:szCs w:val="24"/>
        </w:rPr>
        <w:t>月</w:t>
      </w:r>
      <w:r>
        <w:rPr>
          <w:rFonts w:hint="eastAsia" w:ascii="仿宋_GB2312" w:eastAsia="仿宋_GB2312"/>
          <w:sz w:val="24"/>
          <w:szCs w:val="24"/>
        </w:rPr>
        <w:t>31</w:t>
      </w:r>
      <w:r>
        <w:rPr>
          <w:rFonts w:ascii="仿宋_GB2312" w:eastAsia="仿宋_GB2312"/>
          <w:sz w:val="24"/>
          <w:szCs w:val="24"/>
        </w:rPr>
        <w:t>日</w:t>
      </w:r>
      <w:r>
        <w:rPr>
          <w:rFonts w:hint="eastAsia" w:ascii="仿宋_GB2312" w:eastAsia="仿宋_GB2312"/>
          <w:sz w:val="24"/>
          <w:szCs w:val="24"/>
        </w:rPr>
        <w:t>前发送到项目管理办公室邮箱（</w:t>
      </w:r>
      <w:r>
        <w:rPr>
          <w:rFonts w:ascii="仿宋_GB2312" w:eastAsia="仿宋_GB2312"/>
          <w:sz w:val="24"/>
          <w:szCs w:val="24"/>
        </w:rPr>
        <w:t>kjcbb@qq.com</w:t>
      </w:r>
      <w:r>
        <w:rPr>
          <w:rFonts w:hint="eastAsia" w:ascii="仿宋_GB2312" w:eastAsia="仿宋_GB2312"/>
          <w:sz w:val="24"/>
          <w:szCs w:val="24"/>
        </w:rPr>
        <w:t>），邮件主题中注明“信息网科技传播创新工程-备案表”。</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2.按期完成活动后按照考核指标提交有关资料。</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3.总网根据提交的资料组织评选优秀活动并进行表彰。</w:t>
      </w:r>
    </w:p>
    <w:p>
      <w:pPr>
        <w:spacing w:line="360" w:lineRule="auto"/>
        <w:ind w:firstLine="480" w:firstLineChars="200"/>
        <w:rPr>
          <w:rFonts w:ascii="仿宋_GB2312" w:eastAsia="仿宋_GB2312"/>
          <w:sz w:val="24"/>
          <w:szCs w:val="24"/>
        </w:rPr>
      </w:pPr>
    </w:p>
    <w:p>
      <w:pPr>
        <w:pStyle w:val="2"/>
        <w:spacing w:before="0" w:after="0" w:line="360" w:lineRule="auto"/>
        <w:ind w:firstLine="482" w:firstLineChars="200"/>
        <w:rPr>
          <w:rFonts w:ascii="仿宋_GB2312" w:eastAsia="仿宋_GB2312"/>
          <w:sz w:val="24"/>
          <w:szCs w:val="24"/>
        </w:rPr>
      </w:pPr>
      <w:bookmarkStart w:id="11" w:name="_Toc529800855"/>
      <w:r>
        <w:rPr>
          <w:rFonts w:hint="eastAsia" w:ascii="仿宋_GB2312" w:eastAsia="仿宋_GB2312"/>
          <w:sz w:val="24"/>
          <w:szCs w:val="24"/>
        </w:rPr>
        <w:t>项目三、“小手拉大手”安全用药科普扶贫志愿活动</w:t>
      </w:r>
      <w:bookmarkEnd w:id="11"/>
    </w:p>
    <w:p>
      <w:pPr>
        <w:spacing w:line="360" w:lineRule="auto"/>
        <w:ind w:firstLine="480" w:firstLineChars="200"/>
        <w:rPr>
          <w:rFonts w:ascii="仿宋_GB2312" w:eastAsia="仿宋_GB2312"/>
          <w:sz w:val="24"/>
          <w:szCs w:val="24"/>
        </w:rPr>
      </w:pPr>
      <w:r>
        <w:rPr>
          <w:rFonts w:hint="eastAsia" w:ascii="仿宋_GB2312" w:eastAsia="仿宋_GB2312"/>
          <w:sz w:val="24"/>
          <w:szCs w:val="24"/>
        </w:rPr>
        <w:t>项目</w:t>
      </w:r>
      <w:r>
        <w:rPr>
          <w:rFonts w:ascii="仿宋_GB2312" w:eastAsia="仿宋_GB2312"/>
          <w:sz w:val="24"/>
          <w:szCs w:val="24"/>
        </w:rPr>
        <w:t>编号：</w:t>
      </w:r>
      <w:r>
        <w:rPr>
          <w:rFonts w:hint="eastAsia" w:ascii="仿宋_GB2312" w:eastAsia="仿宋_GB2312"/>
          <w:sz w:val="24"/>
          <w:szCs w:val="24"/>
        </w:rPr>
        <w:t>CMEI2019KPHD003xx</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【“科学用药 科普扶贫”专项】</w:t>
      </w:r>
    </w:p>
    <w:p>
      <w:pPr>
        <w:spacing w:line="360" w:lineRule="auto"/>
        <w:ind w:firstLine="482" w:firstLineChars="200"/>
        <w:rPr>
          <w:rFonts w:ascii="仿宋_GB2312" w:eastAsia="仿宋_GB2312"/>
          <w:b/>
          <w:sz w:val="24"/>
          <w:szCs w:val="24"/>
        </w:rPr>
      </w:pPr>
      <w:r>
        <w:rPr>
          <w:rFonts w:hint="eastAsia" w:ascii="仿宋_GB2312" w:eastAsia="仿宋_GB2312"/>
          <w:b/>
          <w:sz w:val="24"/>
          <w:szCs w:val="24"/>
        </w:rPr>
        <w:t>（一）项目内容</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由信息网各分网或网员单位牵头组织当地的高等院校，动员贫困地区的大学生科普志愿者，利用暑期返乡的机会将安全用药科普知识带给家乡的父老乡亲，以“小手拉大手”的形式传递安全用药科普知识。（活动通用模板见附件12）</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活动内容包括“五个一”：</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（1）一个海报：在家乡的宣传栏等地方张贴科普宣传海报。（总网提供设计稿）</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（2）一个读本：向家乡赠送《“科学用药 科普扶贫”安全用药知识》。（总网提供设计稿）</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（3）一个微信：邀请家乡群众关注“药葫芦娃”科普微信公众号，可以长期接收安全用药科普知识。</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（4）一个问题：如果家乡群众有关于用药的具体问题，可以由志愿者代为向牵头组织网员医院药师咨询。（分网或网员医院提供电话咨询服务）</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（5）一个体会：参加活动的大学生写一篇参加这项公益活动的体会或感悟，在其所在大学和项目微信公众号上发表，传播公益理念，弘扬志愿精神。</w:t>
      </w:r>
    </w:p>
    <w:p>
      <w:pPr>
        <w:spacing w:line="360" w:lineRule="auto"/>
        <w:ind w:firstLine="482" w:firstLineChars="200"/>
        <w:rPr>
          <w:rFonts w:ascii="仿宋_GB2312" w:eastAsia="仿宋_GB2312"/>
          <w:b/>
          <w:sz w:val="24"/>
          <w:szCs w:val="24"/>
        </w:rPr>
      </w:pPr>
      <w:r>
        <w:rPr>
          <w:rFonts w:hint="eastAsia" w:ascii="仿宋_GB2312" w:eastAsia="仿宋_GB2312"/>
          <w:b/>
          <w:sz w:val="24"/>
          <w:szCs w:val="24"/>
        </w:rPr>
        <w:t>（二）完成期限</w:t>
      </w:r>
    </w:p>
    <w:p>
      <w:pPr>
        <w:spacing w:line="360" w:lineRule="auto"/>
        <w:ind w:firstLine="480" w:firstLineChars="200"/>
        <w:rPr>
          <w:rFonts w:ascii="仿宋_GB2312" w:eastAsia="仿宋_GB2312"/>
          <w:sz w:val="24"/>
          <w:szCs w:val="24"/>
        </w:rPr>
      </w:pPr>
      <w:r>
        <w:rPr>
          <w:rFonts w:ascii="仿宋_GB2312" w:eastAsia="仿宋_GB2312"/>
          <w:sz w:val="24"/>
          <w:szCs w:val="24"/>
        </w:rPr>
        <w:t>201</w:t>
      </w:r>
      <w:r>
        <w:rPr>
          <w:rFonts w:hint="eastAsia" w:ascii="仿宋_GB2312" w:eastAsia="仿宋_GB2312"/>
          <w:sz w:val="24"/>
          <w:szCs w:val="24"/>
        </w:rPr>
        <w:t>9年9月</w:t>
      </w:r>
      <w:r>
        <w:rPr>
          <w:rFonts w:ascii="仿宋_GB2312" w:eastAsia="仿宋_GB2312"/>
          <w:sz w:val="24"/>
          <w:szCs w:val="24"/>
        </w:rPr>
        <w:t>30</w:t>
      </w:r>
      <w:r>
        <w:rPr>
          <w:rFonts w:hint="eastAsia" w:ascii="仿宋_GB2312" w:eastAsia="仿宋_GB2312"/>
          <w:sz w:val="24"/>
          <w:szCs w:val="24"/>
        </w:rPr>
        <w:t>日之前完成活动并提交总结报告。</w:t>
      </w:r>
    </w:p>
    <w:p>
      <w:pPr>
        <w:spacing w:line="360" w:lineRule="auto"/>
        <w:ind w:firstLine="482" w:firstLineChars="200"/>
        <w:rPr>
          <w:rFonts w:ascii="仿宋_GB2312" w:eastAsia="仿宋_GB2312"/>
          <w:b/>
          <w:sz w:val="24"/>
          <w:szCs w:val="24"/>
        </w:rPr>
      </w:pPr>
      <w:r>
        <w:rPr>
          <w:rFonts w:hint="eastAsia" w:ascii="仿宋_GB2312" w:eastAsia="仿宋_GB2312"/>
          <w:b/>
          <w:sz w:val="24"/>
          <w:szCs w:val="24"/>
        </w:rPr>
        <w:t>（三）考核指标</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1.开展“小手拉大手”安全用药科普扶贫志愿活动不少于1次，并收集活动现场照片和活动体会不少于50份。</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2.完成活动总结报告（格式见附件9）并以上附件（电子版）,按项目指南要求提交项目管理办公室。</w:t>
      </w:r>
    </w:p>
    <w:p>
      <w:pPr>
        <w:spacing w:line="360" w:lineRule="auto"/>
        <w:ind w:firstLine="482" w:firstLineChars="200"/>
        <w:rPr>
          <w:rFonts w:ascii="仿宋_GB2312" w:eastAsia="仿宋_GB2312"/>
          <w:b/>
          <w:sz w:val="24"/>
          <w:szCs w:val="24"/>
        </w:rPr>
      </w:pPr>
      <w:r>
        <w:rPr>
          <w:rFonts w:hint="eastAsia" w:ascii="仿宋_GB2312" w:eastAsia="仿宋_GB2312"/>
          <w:b/>
          <w:sz w:val="24"/>
          <w:szCs w:val="24"/>
        </w:rPr>
        <w:t>（四）有关要求</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1.无需申报,数量不限，经费需自筹。拟承担单位需要提交活动备案表（附件16），于2018年12</w:t>
      </w:r>
      <w:r>
        <w:rPr>
          <w:rFonts w:ascii="仿宋_GB2312" w:eastAsia="仿宋_GB2312"/>
          <w:sz w:val="24"/>
          <w:szCs w:val="24"/>
        </w:rPr>
        <w:t>月</w:t>
      </w:r>
      <w:r>
        <w:rPr>
          <w:rFonts w:hint="eastAsia" w:ascii="仿宋_GB2312" w:eastAsia="仿宋_GB2312"/>
          <w:sz w:val="24"/>
          <w:szCs w:val="24"/>
        </w:rPr>
        <w:t>31</w:t>
      </w:r>
      <w:r>
        <w:rPr>
          <w:rFonts w:ascii="仿宋_GB2312" w:eastAsia="仿宋_GB2312"/>
          <w:sz w:val="24"/>
          <w:szCs w:val="24"/>
        </w:rPr>
        <w:t>日</w:t>
      </w:r>
      <w:r>
        <w:rPr>
          <w:rFonts w:hint="eastAsia" w:ascii="仿宋_GB2312" w:eastAsia="仿宋_GB2312"/>
          <w:sz w:val="24"/>
          <w:szCs w:val="24"/>
        </w:rPr>
        <w:t>前发送到项目管理办公室邮箱（</w:t>
      </w:r>
      <w:r>
        <w:rPr>
          <w:rFonts w:ascii="仿宋_GB2312" w:eastAsia="仿宋_GB2312"/>
          <w:sz w:val="24"/>
          <w:szCs w:val="24"/>
        </w:rPr>
        <w:t>kjcbb@qq.com</w:t>
      </w:r>
      <w:r>
        <w:rPr>
          <w:rFonts w:hint="eastAsia" w:ascii="仿宋_GB2312" w:eastAsia="仿宋_GB2312"/>
          <w:sz w:val="24"/>
          <w:szCs w:val="24"/>
        </w:rPr>
        <w:t>），邮件主题中注明“信息网科技传播创新工程-备案表”。</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2.按期完成活动后按照考核指标提交有关资料。</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3.总网根据提交的资料组织评选优秀活动并进行表彰。</w:t>
      </w:r>
    </w:p>
    <w:p>
      <w:pPr>
        <w:spacing w:line="360" w:lineRule="auto"/>
        <w:ind w:firstLine="480" w:firstLineChars="200"/>
        <w:rPr>
          <w:rFonts w:ascii="仿宋_GB2312" w:eastAsia="仿宋_GB2312"/>
          <w:sz w:val="24"/>
          <w:szCs w:val="24"/>
        </w:rPr>
      </w:pPr>
    </w:p>
    <w:p>
      <w:pPr>
        <w:pStyle w:val="2"/>
        <w:spacing w:before="0" w:after="0" w:line="360" w:lineRule="auto"/>
        <w:ind w:firstLine="482" w:firstLineChars="200"/>
        <w:rPr>
          <w:rFonts w:ascii="仿宋_GB2312" w:eastAsia="仿宋_GB2312"/>
          <w:sz w:val="24"/>
          <w:szCs w:val="24"/>
        </w:rPr>
      </w:pPr>
      <w:bookmarkStart w:id="12" w:name="_Toc529800856"/>
      <w:r>
        <w:rPr>
          <w:rFonts w:hint="eastAsia" w:ascii="仿宋_GB2312" w:eastAsia="仿宋_GB2312"/>
          <w:sz w:val="24"/>
          <w:szCs w:val="24"/>
        </w:rPr>
        <w:t>项目四、“药师您好”安全用药科普文艺作品征集活动</w:t>
      </w:r>
      <w:bookmarkEnd w:id="12"/>
    </w:p>
    <w:p>
      <w:pPr>
        <w:spacing w:line="360" w:lineRule="auto"/>
        <w:ind w:firstLine="480" w:firstLineChars="200"/>
        <w:rPr>
          <w:rFonts w:ascii="仿宋_GB2312" w:eastAsia="仿宋_GB2312"/>
          <w:sz w:val="24"/>
          <w:szCs w:val="24"/>
        </w:rPr>
      </w:pPr>
      <w:r>
        <w:rPr>
          <w:rFonts w:hint="eastAsia" w:ascii="仿宋_GB2312" w:eastAsia="仿宋_GB2312"/>
          <w:sz w:val="24"/>
          <w:szCs w:val="24"/>
        </w:rPr>
        <w:t>项目</w:t>
      </w:r>
      <w:r>
        <w:rPr>
          <w:rFonts w:ascii="仿宋_GB2312" w:eastAsia="仿宋_GB2312"/>
          <w:sz w:val="24"/>
          <w:szCs w:val="24"/>
        </w:rPr>
        <w:t>编号：</w:t>
      </w:r>
      <w:r>
        <w:rPr>
          <w:rFonts w:hint="eastAsia" w:ascii="仿宋_GB2312" w:eastAsia="仿宋_GB2312"/>
          <w:sz w:val="24"/>
          <w:szCs w:val="24"/>
        </w:rPr>
        <w:t>CMEI2019KPHD004xx</w:t>
      </w:r>
    </w:p>
    <w:p>
      <w:pPr>
        <w:spacing w:line="360" w:lineRule="auto"/>
        <w:ind w:firstLine="482" w:firstLineChars="200"/>
        <w:rPr>
          <w:rFonts w:ascii="仿宋_GB2312" w:eastAsia="仿宋_GB2312"/>
          <w:b/>
          <w:sz w:val="24"/>
          <w:szCs w:val="24"/>
        </w:rPr>
      </w:pPr>
      <w:r>
        <w:rPr>
          <w:rFonts w:hint="eastAsia" w:ascii="仿宋_GB2312" w:eastAsia="仿宋_GB2312"/>
          <w:b/>
          <w:sz w:val="24"/>
          <w:szCs w:val="24"/>
        </w:rPr>
        <w:t>（一）项目内容</w:t>
      </w:r>
    </w:p>
    <w:p>
      <w:pPr>
        <w:spacing w:line="360" w:lineRule="auto"/>
        <w:ind w:firstLine="480" w:firstLineChars="200"/>
        <w:rPr>
          <w:rFonts w:ascii="仿宋_GB2312" w:eastAsia="仿宋_GB2312"/>
          <w:b/>
          <w:sz w:val="24"/>
          <w:szCs w:val="24"/>
        </w:rPr>
      </w:pPr>
      <w:r>
        <w:rPr>
          <w:rFonts w:hint="eastAsia" w:ascii="仿宋_GB2312" w:eastAsia="仿宋_GB2312"/>
          <w:sz w:val="24"/>
          <w:szCs w:val="24"/>
        </w:rPr>
        <w:t>为进一步加强中国药学会全国医药经济信息网的药学科普能力，繁荣科普文艺创作，使科学与艺术、科普与文化有效结合起来，促进药学科普资源的开发、整合与共享，向信息网全网征集安全用药科普文艺作品，推荐优秀作品参加中国药师周“药师您好”科普活动展演。（活动通用模板见附件13）</w:t>
      </w:r>
    </w:p>
    <w:p>
      <w:pPr>
        <w:spacing w:line="360" w:lineRule="auto"/>
        <w:ind w:firstLine="482" w:firstLineChars="200"/>
        <w:rPr>
          <w:rFonts w:ascii="仿宋_GB2312" w:eastAsia="仿宋_GB2312"/>
          <w:b/>
          <w:sz w:val="24"/>
          <w:szCs w:val="24"/>
        </w:rPr>
      </w:pPr>
      <w:r>
        <w:rPr>
          <w:rFonts w:hint="eastAsia" w:ascii="仿宋_GB2312" w:eastAsia="仿宋_GB2312"/>
          <w:b/>
          <w:sz w:val="24"/>
          <w:szCs w:val="24"/>
        </w:rPr>
        <w:t>（二）完成期限</w:t>
      </w:r>
    </w:p>
    <w:p>
      <w:pPr>
        <w:spacing w:line="360" w:lineRule="auto"/>
        <w:ind w:firstLine="480" w:firstLineChars="200"/>
        <w:rPr>
          <w:rFonts w:ascii="仿宋_GB2312" w:eastAsia="仿宋_GB2312"/>
          <w:sz w:val="24"/>
          <w:szCs w:val="24"/>
        </w:rPr>
      </w:pPr>
      <w:r>
        <w:rPr>
          <w:rFonts w:ascii="仿宋_GB2312" w:eastAsia="仿宋_GB2312"/>
          <w:sz w:val="24"/>
          <w:szCs w:val="24"/>
        </w:rPr>
        <w:t>201</w:t>
      </w:r>
      <w:r>
        <w:rPr>
          <w:rFonts w:hint="eastAsia" w:ascii="仿宋_GB2312" w:eastAsia="仿宋_GB2312"/>
          <w:sz w:val="24"/>
          <w:szCs w:val="24"/>
        </w:rPr>
        <w:t>9年9月30日之前完成活动并提交总结报告。</w:t>
      </w:r>
    </w:p>
    <w:p>
      <w:pPr>
        <w:spacing w:line="360" w:lineRule="auto"/>
        <w:ind w:firstLine="482" w:firstLineChars="200"/>
        <w:rPr>
          <w:rFonts w:ascii="仿宋_GB2312" w:eastAsia="仿宋_GB2312"/>
          <w:b/>
          <w:sz w:val="24"/>
          <w:szCs w:val="24"/>
        </w:rPr>
      </w:pPr>
      <w:r>
        <w:rPr>
          <w:rFonts w:hint="eastAsia" w:ascii="仿宋_GB2312" w:eastAsia="仿宋_GB2312"/>
          <w:b/>
          <w:sz w:val="24"/>
          <w:szCs w:val="24"/>
        </w:rPr>
        <w:t>（三）考核指标</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1.提交至少1个安全用药科普文艺作品，并提交视频（作品信息形式详见附件14）。</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2.完成活动总结报告（格式见附件9）并以上附件（电子版）,按项目指南要求提交项目管理办公室。</w:t>
      </w:r>
    </w:p>
    <w:p>
      <w:pPr>
        <w:spacing w:line="360" w:lineRule="auto"/>
        <w:ind w:firstLine="482" w:firstLineChars="200"/>
        <w:rPr>
          <w:rFonts w:ascii="仿宋_GB2312" w:eastAsia="仿宋_GB2312"/>
          <w:b/>
          <w:sz w:val="24"/>
          <w:szCs w:val="24"/>
        </w:rPr>
      </w:pPr>
      <w:r>
        <w:rPr>
          <w:rFonts w:hint="eastAsia" w:ascii="仿宋_GB2312" w:eastAsia="仿宋_GB2312"/>
          <w:b/>
          <w:sz w:val="24"/>
          <w:szCs w:val="24"/>
        </w:rPr>
        <w:t>（四）有关要求</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1.无需申报,数量不限，经费需自筹。拟承担单位需要提交活动备案表（附件16），于2018年12</w:t>
      </w:r>
      <w:r>
        <w:rPr>
          <w:rFonts w:ascii="仿宋_GB2312" w:eastAsia="仿宋_GB2312"/>
          <w:sz w:val="24"/>
          <w:szCs w:val="24"/>
        </w:rPr>
        <w:t>月</w:t>
      </w:r>
      <w:r>
        <w:rPr>
          <w:rFonts w:hint="eastAsia" w:ascii="仿宋_GB2312" w:eastAsia="仿宋_GB2312"/>
          <w:sz w:val="24"/>
          <w:szCs w:val="24"/>
        </w:rPr>
        <w:t>31</w:t>
      </w:r>
      <w:r>
        <w:rPr>
          <w:rFonts w:ascii="仿宋_GB2312" w:eastAsia="仿宋_GB2312"/>
          <w:sz w:val="24"/>
          <w:szCs w:val="24"/>
        </w:rPr>
        <w:t>日</w:t>
      </w:r>
      <w:r>
        <w:rPr>
          <w:rFonts w:hint="eastAsia" w:ascii="仿宋_GB2312" w:eastAsia="仿宋_GB2312"/>
          <w:sz w:val="24"/>
          <w:szCs w:val="24"/>
        </w:rPr>
        <w:t>前发送到项目管理办公室邮箱（</w:t>
      </w:r>
      <w:r>
        <w:rPr>
          <w:rFonts w:ascii="仿宋_GB2312" w:eastAsia="仿宋_GB2312"/>
          <w:sz w:val="24"/>
          <w:szCs w:val="24"/>
        </w:rPr>
        <w:t>kjcbb@qq.com</w:t>
      </w:r>
      <w:r>
        <w:rPr>
          <w:rFonts w:hint="eastAsia" w:ascii="仿宋_GB2312" w:eastAsia="仿宋_GB2312"/>
          <w:sz w:val="24"/>
          <w:szCs w:val="24"/>
        </w:rPr>
        <w:t>），邮件主题中注明“信息网科技传播创新工程-备案表”。</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2.按期完成活动后按照考核指标提交有关资料。</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3.总网根据提交的资料组织评选优秀活动并进行表彰。</w:t>
      </w:r>
    </w:p>
    <w:p>
      <w:pPr>
        <w:spacing w:line="360" w:lineRule="auto"/>
        <w:ind w:firstLine="480" w:firstLineChars="200"/>
        <w:rPr>
          <w:rFonts w:ascii="仿宋_GB2312" w:eastAsia="仿宋_GB2312"/>
          <w:sz w:val="24"/>
          <w:szCs w:val="24"/>
        </w:rPr>
      </w:pPr>
    </w:p>
    <w:p>
      <w:pPr>
        <w:pStyle w:val="2"/>
        <w:spacing w:before="0" w:after="0" w:line="360" w:lineRule="auto"/>
        <w:ind w:firstLine="482" w:firstLineChars="200"/>
        <w:rPr>
          <w:rFonts w:ascii="仿宋_GB2312" w:eastAsia="仿宋_GB2312"/>
          <w:sz w:val="24"/>
          <w:szCs w:val="24"/>
        </w:rPr>
      </w:pPr>
      <w:bookmarkStart w:id="13" w:name="_Toc529800857"/>
      <w:r>
        <w:rPr>
          <w:rFonts w:hint="eastAsia" w:ascii="仿宋_GB2312" w:eastAsia="仿宋_GB2312"/>
          <w:sz w:val="24"/>
          <w:szCs w:val="24"/>
        </w:rPr>
        <w:t>项目五、“科海扬帆 梦想启航”科普进校园活动</w:t>
      </w:r>
      <w:bookmarkEnd w:id="13"/>
    </w:p>
    <w:p>
      <w:pPr>
        <w:spacing w:line="360" w:lineRule="auto"/>
        <w:ind w:firstLine="480" w:firstLineChars="200"/>
        <w:rPr>
          <w:rFonts w:ascii="仿宋_GB2312" w:eastAsia="仿宋_GB2312"/>
          <w:sz w:val="24"/>
          <w:szCs w:val="24"/>
        </w:rPr>
      </w:pPr>
      <w:r>
        <w:rPr>
          <w:rFonts w:hint="eastAsia" w:ascii="仿宋_GB2312" w:eastAsia="仿宋_GB2312"/>
          <w:sz w:val="24"/>
          <w:szCs w:val="24"/>
        </w:rPr>
        <w:t>项目</w:t>
      </w:r>
      <w:r>
        <w:rPr>
          <w:rFonts w:ascii="仿宋_GB2312" w:eastAsia="仿宋_GB2312"/>
          <w:sz w:val="24"/>
          <w:szCs w:val="24"/>
        </w:rPr>
        <w:t>编号：</w:t>
      </w:r>
      <w:r>
        <w:rPr>
          <w:rFonts w:hint="eastAsia" w:ascii="仿宋_GB2312" w:eastAsia="仿宋_GB2312"/>
          <w:sz w:val="24"/>
          <w:szCs w:val="24"/>
        </w:rPr>
        <w:t>CMEI2019KPHD005xx</w:t>
      </w:r>
    </w:p>
    <w:p>
      <w:pPr>
        <w:spacing w:line="360" w:lineRule="auto"/>
        <w:ind w:firstLine="482" w:firstLineChars="200"/>
        <w:rPr>
          <w:rFonts w:ascii="仿宋_GB2312" w:eastAsia="仿宋_GB2312"/>
          <w:b/>
          <w:sz w:val="24"/>
          <w:szCs w:val="24"/>
        </w:rPr>
      </w:pPr>
      <w:r>
        <w:rPr>
          <w:rFonts w:hint="eastAsia" w:ascii="仿宋_GB2312" w:eastAsia="仿宋_GB2312"/>
          <w:b/>
          <w:sz w:val="24"/>
          <w:szCs w:val="24"/>
        </w:rPr>
        <w:t>（一）项目内容</w:t>
      </w:r>
    </w:p>
    <w:p>
      <w:pPr>
        <w:spacing w:line="360" w:lineRule="auto"/>
        <w:ind w:firstLine="480" w:firstLineChars="200"/>
        <w:rPr>
          <w:rFonts w:ascii="仿宋_GB2312" w:eastAsia="仿宋_GB2312"/>
          <w:b/>
          <w:sz w:val="24"/>
          <w:szCs w:val="24"/>
        </w:rPr>
      </w:pPr>
      <w:r>
        <w:rPr>
          <w:rFonts w:hint="eastAsia" w:ascii="仿宋_GB2312" w:eastAsia="仿宋_GB2312"/>
          <w:sz w:val="24"/>
          <w:szCs w:val="24"/>
        </w:rPr>
        <w:t>为持续加强药学科普大学生志愿者建设，以“科海扬帆 梦想启航”为主题，由信息网各分网或网员单位牵头组织当地的高等院校，邀请专家走进校园与大学生开展互动交流，招募大学生科普志愿者，为大学生志愿者搭建一个走向社会、服务社会的平台。（活动通用模板见附件15）</w:t>
      </w:r>
    </w:p>
    <w:p>
      <w:pPr>
        <w:spacing w:line="360" w:lineRule="auto"/>
        <w:ind w:firstLine="482" w:firstLineChars="200"/>
        <w:rPr>
          <w:rFonts w:ascii="仿宋_GB2312" w:eastAsia="仿宋_GB2312"/>
          <w:b/>
          <w:sz w:val="24"/>
          <w:szCs w:val="24"/>
        </w:rPr>
      </w:pPr>
      <w:r>
        <w:rPr>
          <w:rFonts w:hint="eastAsia" w:ascii="仿宋_GB2312" w:eastAsia="仿宋_GB2312"/>
          <w:b/>
          <w:sz w:val="24"/>
          <w:szCs w:val="24"/>
        </w:rPr>
        <w:t>（二）完成期限</w:t>
      </w:r>
    </w:p>
    <w:p>
      <w:pPr>
        <w:spacing w:line="360" w:lineRule="auto"/>
        <w:ind w:firstLine="480" w:firstLineChars="200"/>
        <w:rPr>
          <w:rFonts w:ascii="仿宋_GB2312" w:eastAsia="仿宋_GB2312"/>
          <w:sz w:val="24"/>
          <w:szCs w:val="24"/>
        </w:rPr>
      </w:pPr>
      <w:r>
        <w:rPr>
          <w:rFonts w:ascii="仿宋_GB2312" w:eastAsia="仿宋_GB2312"/>
          <w:sz w:val="24"/>
          <w:szCs w:val="24"/>
        </w:rPr>
        <w:t>201</w:t>
      </w:r>
      <w:r>
        <w:rPr>
          <w:rFonts w:hint="eastAsia" w:ascii="仿宋_GB2312" w:eastAsia="仿宋_GB2312"/>
          <w:sz w:val="24"/>
          <w:szCs w:val="24"/>
        </w:rPr>
        <w:t>9年9月</w:t>
      </w:r>
      <w:r>
        <w:rPr>
          <w:rFonts w:ascii="仿宋_GB2312" w:eastAsia="仿宋_GB2312"/>
          <w:sz w:val="24"/>
          <w:szCs w:val="24"/>
        </w:rPr>
        <w:t>3</w:t>
      </w:r>
      <w:r>
        <w:rPr>
          <w:rFonts w:hint="eastAsia" w:ascii="仿宋_GB2312" w:eastAsia="仿宋_GB2312"/>
          <w:sz w:val="24"/>
          <w:szCs w:val="24"/>
        </w:rPr>
        <w:t>0日之前完成活动并提交总结报告。</w:t>
      </w:r>
    </w:p>
    <w:p>
      <w:pPr>
        <w:spacing w:line="360" w:lineRule="auto"/>
        <w:ind w:firstLine="482" w:firstLineChars="200"/>
        <w:rPr>
          <w:rFonts w:ascii="仿宋_GB2312" w:eastAsia="仿宋_GB2312"/>
          <w:b/>
          <w:sz w:val="24"/>
          <w:szCs w:val="24"/>
        </w:rPr>
      </w:pPr>
      <w:r>
        <w:rPr>
          <w:rFonts w:hint="eastAsia" w:ascii="仿宋_GB2312" w:eastAsia="仿宋_GB2312"/>
          <w:b/>
          <w:sz w:val="24"/>
          <w:szCs w:val="24"/>
        </w:rPr>
        <w:t>（三）考核指标</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1.开展“科海扬帆 梦想启航”科普进校园活动不少于1次，并收集活动现场照片不少于50张。</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2.完成活动总结报告（格式见附件9）并以上附件（电子版）,按项目指南要求提交项目管理办公室。</w:t>
      </w:r>
    </w:p>
    <w:p>
      <w:pPr>
        <w:spacing w:line="360" w:lineRule="auto"/>
        <w:ind w:firstLine="482" w:firstLineChars="200"/>
        <w:rPr>
          <w:rFonts w:ascii="仿宋_GB2312" w:eastAsia="仿宋_GB2312"/>
          <w:b/>
          <w:sz w:val="24"/>
          <w:szCs w:val="24"/>
        </w:rPr>
      </w:pPr>
      <w:r>
        <w:rPr>
          <w:rFonts w:hint="eastAsia" w:ascii="仿宋_GB2312" w:eastAsia="仿宋_GB2312"/>
          <w:b/>
          <w:sz w:val="24"/>
          <w:szCs w:val="24"/>
        </w:rPr>
        <w:t>（四）有关要求</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1.无需申报,数量不限，经费需自筹。拟承担单位需要提交活动备案表（附件16），于2018年12</w:t>
      </w:r>
      <w:r>
        <w:rPr>
          <w:rFonts w:ascii="仿宋_GB2312" w:eastAsia="仿宋_GB2312"/>
          <w:sz w:val="24"/>
          <w:szCs w:val="24"/>
        </w:rPr>
        <w:t>月</w:t>
      </w:r>
      <w:r>
        <w:rPr>
          <w:rFonts w:hint="eastAsia" w:ascii="仿宋_GB2312" w:eastAsia="仿宋_GB2312"/>
          <w:sz w:val="24"/>
          <w:szCs w:val="24"/>
        </w:rPr>
        <w:t>31</w:t>
      </w:r>
      <w:r>
        <w:rPr>
          <w:rFonts w:ascii="仿宋_GB2312" w:eastAsia="仿宋_GB2312"/>
          <w:sz w:val="24"/>
          <w:szCs w:val="24"/>
        </w:rPr>
        <w:t>日</w:t>
      </w:r>
      <w:r>
        <w:rPr>
          <w:rFonts w:hint="eastAsia" w:ascii="仿宋_GB2312" w:eastAsia="仿宋_GB2312"/>
          <w:sz w:val="24"/>
          <w:szCs w:val="24"/>
        </w:rPr>
        <w:t>前发送到项目管理办公室邮箱（</w:t>
      </w:r>
      <w:r>
        <w:rPr>
          <w:rFonts w:ascii="仿宋_GB2312" w:eastAsia="仿宋_GB2312"/>
          <w:sz w:val="24"/>
          <w:szCs w:val="24"/>
        </w:rPr>
        <w:t>kjcbb@qq.com</w:t>
      </w:r>
      <w:r>
        <w:rPr>
          <w:rFonts w:hint="eastAsia" w:ascii="仿宋_GB2312" w:eastAsia="仿宋_GB2312"/>
          <w:sz w:val="24"/>
          <w:szCs w:val="24"/>
        </w:rPr>
        <w:t>），邮件主题中注明“信息网科技传播创新工程-备案表”。</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2.按期完成活动后按照考核指标提交有关资料。</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3.总网根据提交的资料组织评选优秀活动并进行表彰。</w:t>
      </w:r>
    </w:p>
    <w:p>
      <w:pPr>
        <w:spacing w:line="360" w:lineRule="auto"/>
        <w:ind w:firstLine="480" w:firstLineChars="200"/>
        <w:rPr>
          <w:rFonts w:ascii="仿宋_GB2312" w:eastAsia="仿宋_GB2312"/>
          <w:sz w:val="24"/>
          <w:szCs w:val="24"/>
        </w:rPr>
      </w:pPr>
    </w:p>
    <w:p>
      <w:pPr>
        <w:pStyle w:val="2"/>
        <w:spacing w:before="0" w:after="0" w:line="360" w:lineRule="auto"/>
        <w:ind w:firstLine="482" w:firstLineChars="200"/>
        <w:rPr>
          <w:rFonts w:ascii="仿宋_GB2312" w:eastAsia="仿宋_GB2312"/>
          <w:sz w:val="24"/>
          <w:szCs w:val="24"/>
        </w:rPr>
      </w:pPr>
      <w:bookmarkStart w:id="14" w:name="_Toc529800858"/>
      <w:r>
        <w:rPr>
          <w:rFonts w:hint="eastAsia" w:ascii="仿宋_GB2312" w:eastAsia="仿宋_GB2312"/>
          <w:sz w:val="24"/>
          <w:szCs w:val="24"/>
        </w:rPr>
        <w:t>项目六、药品安全科技传播相关项目</w:t>
      </w:r>
      <w:bookmarkEnd w:id="14"/>
    </w:p>
    <w:p>
      <w:pPr>
        <w:spacing w:line="360" w:lineRule="auto"/>
        <w:ind w:firstLine="480" w:firstLineChars="200"/>
        <w:rPr>
          <w:rFonts w:ascii="仿宋_GB2312" w:eastAsia="仿宋_GB2312"/>
          <w:sz w:val="24"/>
          <w:szCs w:val="24"/>
        </w:rPr>
      </w:pPr>
      <w:r>
        <w:rPr>
          <w:rFonts w:hint="eastAsia" w:ascii="仿宋_GB2312" w:eastAsia="仿宋_GB2312"/>
          <w:sz w:val="24"/>
          <w:szCs w:val="24"/>
        </w:rPr>
        <w:t>项目</w:t>
      </w:r>
      <w:r>
        <w:rPr>
          <w:rFonts w:ascii="仿宋_GB2312" w:eastAsia="仿宋_GB2312"/>
          <w:sz w:val="24"/>
          <w:szCs w:val="24"/>
        </w:rPr>
        <w:t>编号：</w:t>
      </w:r>
      <w:r>
        <w:rPr>
          <w:rFonts w:hint="eastAsia" w:ascii="仿宋_GB2312" w:eastAsia="仿宋_GB2312"/>
          <w:sz w:val="24"/>
          <w:szCs w:val="24"/>
        </w:rPr>
        <w:t>CMEI2019KPHD006xx</w:t>
      </w:r>
    </w:p>
    <w:p>
      <w:pPr>
        <w:spacing w:line="360" w:lineRule="auto"/>
        <w:ind w:firstLine="482" w:firstLineChars="200"/>
        <w:rPr>
          <w:rFonts w:ascii="仿宋_GB2312" w:eastAsia="仿宋_GB2312"/>
          <w:b/>
          <w:sz w:val="24"/>
          <w:szCs w:val="24"/>
        </w:rPr>
      </w:pPr>
      <w:r>
        <w:rPr>
          <w:rFonts w:hint="eastAsia" w:ascii="仿宋_GB2312" w:eastAsia="仿宋_GB2312"/>
          <w:b/>
          <w:sz w:val="24"/>
          <w:szCs w:val="24"/>
        </w:rPr>
        <w:t>（一）项目内容</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其他以加强“中国药学会全国医药经济信息网”建设和促进药学科技传播为主要目标的科普活动项目。题目和内容可自拟。</w:t>
      </w:r>
    </w:p>
    <w:p>
      <w:pPr>
        <w:spacing w:line="360" w:lineRule="auto"/>
        <w:ind w:firstLine="482" w:firstLineChars="200"/>
        <w:rPr>
          <w:rFonts w:ascii="仿宋_GB2312" w:eastAsia="仿宋_GB2312"/>
          <w:b/>
          <w:sz w:val="24"/>
          <w:szCs w:val="24"/>
        </w:rPr>
      </w:pPr>
      <w:r>
        <w:rPr>
          <w:rFonts w:hint="eastAsia" w:ascii="仿宋_GB2312" w:eastAsia="仿宋_GB2312"/>
          <w:b/>
          <w:sz w:val="24"/>
          <w:szCs w:val="24"/>
        </w:rPr>
        <w:t>（二）完成期限</w:t>
      </w:r>
    </w:p>
    <w:p>
      <w:pPr>
        <w:spacing w:line="360" w:lineRule="auto"/>
        <w:ind w:firstLine="480" w:firstLineChars="200"/>
        <w:rPr>
          <w:rFonts w:ascii="仿宋_GB2312" w:eastAsia="仿宋_GB2312"/>
          <w:sz w:val="24"/>
          <w:szCs w:val="24"/>
        </w:rPr>
      </w:pPr>
      <w:r>
        <w:rPr>
          <w:rFonts w:ascii="仿宋_GB2312" w:eastAsia="仿宋_GB2312"/>
          <w:sz w:val="24"/>
          <w:szCs w:val="24"/>
        </w:rPr>
        <w:t>201</w:t>
      </w:r>
      <w:r>
        <w:rPr>
          <w:rFonts w:hint="eastAsia" w:ascii="仿宋_GB2312" w:eastAsia="仿宋_GB2312"/>
          <w:sz w:val="24"/>
          <w:szCs w:val="24"/>
        </w:rPr>
        <w:t>9年9月30日之前完成活动并提交总结报告。</w:t>
      </w:r>
    </w:p>
    <w:p>
      <w:pPr>
        <w:spacing w:line="360" w:lineRule="auto"/>
        <w:ind w:firstLine="482" w:firstLineChars="200"/>
        <w:rPr>
          <w:rFonts w:ascii="仿宋_GB2312" w:eastAsia="仿宋_GB2312"/>
          <w:b/>
          <w:sz w:val="24"/>
          <w:szCs w:val="24"/>
        </w:rPr>
      </w:pPr>
      <w:r>
        <w:rPr>
          <w:rFonts w:hint="eastAsia" w:ascii="仿宋_GB2312" w:eastAsia="仿宋_GB2312"/>
          <w:b/>
          <w:sz w:val="24"/>
          <w:szCs w:val="24"/>
        </w:rPr>
        <w:t>（三）考核指标</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1.提交活动总结报告（报告模板见附件8）。</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2.其他考核指标可自拟。</w:t>
      </w:r>
    </w:p>
    <w:p>
      <w:pPr>
        <w:spacing w:line="360" w:lineRule="auto"/>
        <w:ind w:firstLine="482" w:firstLineChars="200"/>
        <w:rPr>
          <w:rFonts w:ascii="仿宋_GB2312" w:eastAsia="仿宋_GB2312"/>
          <w:b/>
          <w:sz w:val="24"/>
          <w:szCs w:val="24"/>
        </w:rPr>
      </w:pPr>
      <w:r>
        <w:rPr>
          <w:rFonts w:hint="eastAsia" w:ascii="仿宋_GB2312" w:eastAsia="仿宋_GB2312"/>
          <w:b/>
          <w:sz w:val="24"/>
          <w:szCs w:val="24"/>
        </w:rPr>
        <w:t>（四）有关要求</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1.无需申报,数量不限，经费需自筹。拟承担单位需要提交活动备案表（附件16），于2018年12</w:t>
      </w:r>
      <w:r>
        <w:rPr>
          <w:rFonts w:ascii="仿宋_GB2312" w:eastAsia="仿宋_GB2312"/>
          <w:sz w:val="24"/>
          <w:szCs w:val="24"/>
        </w:rPr>
        <w:t>月</w:t>
      </w:r>
      <w:r>
        <w:rPr>
          <w:rFonts w:hint="eastAsia" w:ascii="仿宋_GB2312" w:eastAsia="仿宋_GB2312"/>
          <w:sz w:val="24"/>
          <w:szCs w:val="24"/>
        </w:rPr>
        <w:t>31</w:t>
      </w:r>
      <w:r>
        <w:rPr>
          <w:rFonts w:ascii="仿宋_GB2312" w:eastAsia="仿宋_GB2312"/>
          <w:sz w:val="24"/>
          <w:szCs w:val="24"/>
        </w:rPr>
        <w:t>日</w:t>
      </w:r>
      <w:r>
        <w:rPr>
          <w:rFonts w:hint="eastAsia" w:ascii="仿宋_GB2312" w:eastAsia="仿宋_GB2312"/>
          <w:sz w:val="24"/>
          <w:szCs w:val="24"/>
        </w:rPr>
        <w:t>前发送到项目管理办公室邮箱（</w:t>
      </w:r>
      <w:r>
        <w:rPr>
          <w:rFonts w:ascii="仿宋_GB2312" w:eastAsia="仿宋_GB2312"/>
          <w:sz w:val="24"/>
          <w:szCs w:val="24"/>
        </w:rPr>
        <w:t>kjcbb@qq.com</w:t>
      </w:r>
      <w:r>
        <w:rPr>
          <w:rFonts w:hint="eastAsia" w:ascii="仿宋_GB2312" w:eastAsia="仿宋_GB2312"/>
          <w:sz w:val="24"/>
          <w:szCs w:val="24"/>
        </w:rPr>
        <w:t>），邮件主题中注明“信息网科技传播创新工程-备案表”。</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2.按期完成活动后按照考核指标提交有关资料。</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3.总网根据提交的资料组织评选优秀活动并进行表彰。</w:t>
      </w:r>
      <w:bookmarkStart w:id="15" w:name="_Toc479559659"/>
    </w:p>
    <w:p>
      <w:pPr>
        <w:spacing w:line="360" w:lineRule="auto"/>
        <w:ind w:firstLine="480" w:firstLineChars="200"/>
        <w:rPr>
          <w:rFonts w:ascii="仿宋_GB2312" w:eastAsia="仿宋_GB2312"/>
          <w:sz w:val="24"/>
          <w:szCs w:val="24"/>
        </w:rPr>
      </w:pPr>
    </w:p>
    <w:p>
      <w:pPr>
        <w:widowControl/>
        <w:jc w:val="left"/>
        <w:rPr>
          <w:rFonts w:ascii="仿宋_GB2312" w:eastAsia="仿宋_GB2312"/>
          <w:b/>
          <w:bCs/>
          <w:kern w:val="44"/>
          <w:sz w:val="24"/>
          <w:szCs w:val="24"/>
        </w:rPr>
      </w:pPr>
      <w:r>
        <w:rPr>
          <w:rFonts w:ascii="仿宋_GB2312" w:eastAsia="仿宋_GB2312"/>
          <w:sz w:val="24"/>
          <w:szCs w:val="24"/>
        </w:rPr>
        <w:br w:type="page"/>
      </w:r>
    </w:p>
    <w:p>
      <w:pPr>
        <w:pStyle w:val="2"/>
        <w:spacing w:before="0" w:after="0" w:line="360" w:lineRule="auto"/>
        <w:jc w:val="center"/>
        <w:rPr>
          <w:rFonts w:ascii="黑体" w:hAnsi="黑体" w:eastAsia="黑体"/>
          <w:sz w:val="32"/>
          <w:szCs w:val="32"/>
        </w:rPr>
      </w:pPr>
      <w:bookmarkStart w:id="16" w:name="_Toc529800859"/>
      <w:r>
        <w:rPr>
          <w:rFonts w:hint="eastAsia" w:ascii="黑体" w:hAnsi="黑体" w:eastAsia="黑体"/>
          <w:sz w:val="32"/>
          <w:szCs w:val="32"/>
        </w:rPr>
        <w:t>第三部分  附件</w:t>
      </w:r>
      <w:bookmarkEnd w:id="16"/>
    </w:p>
    <w:p>
      <w:pPr>
        <w:spacing w:line="360" w:lineRule="auto"/>
        <w:ind w:firstLine="480" w:firstLineChars="200"/>
        <w:rPr>
          <w:rFonts w:eastAsia="仿宋_GB2312"/>
          <w:sz w:val="24"/>
        </w:rPr>
      </w:pPr>
    </w:p>
    <w:bookmarkEnd w:id="15"/>
    <w:p>
      <w:pPr>
        <w:pStyle w:val="2"/>
        <w:spacing w:before="0" w:after="0" w:line="360" w:lineRule="auto"/>
        <w:ind w:firstLine="482" w:firstLineChars="200"/>
        <w:rPr>
          <w:rFonts w:ascii="仿宋_GB2312" w:eastAsia="仿宋_GB2312"/>
          <w:sz w:val="24"/>
          <w:szCs w:val="24"/>
        </w:rPr>
      </w:pPr>
      <w:bookmarkStart w:id="17" w:name="_Toc529800432"/>
      <w:bookmarkStart w:id="18" w:name="_Toc529800860"/>
      <w:bookmarkStart w:id="19" w:name="_Toc529718803"/>
      <w:r>
        <w:rPr>
          <w:rFonts w:hint="eastAsia" w:ascii="仿宋_GB2312" w:eastAsia="仿宋_GB2312"/>
          <w:sz w:val="24"/>
          <w:szCs w:val="24"/>
        </w:rPr>
        <w:t>附件1.</w:t>
      </w:r>
      <w:bookmarkStart w:id="20" w:name="_Toc479559660"/>
      <w:r>
        <w:rPr>
          <w:rFonts w:hint="eastAsia" w:ascii="仿宋_GB2312" w:eastAsia="仿宋_GB2312"/>
          <w:sz w:val="24"/>
          <w:szCs w:val="24"/>
        </w:rPr>
        <w:t>《中国居民用药行为风险KAP调查问卷》（模板）</w:t>
      </w:r>
      <w:bookmarkEnd w:id="17"/>
      <w:bookmarkEnd w:id="18"/>
      <w:bookmarkEnd w:id="20"/>
    </w:p>
    <w:p>
      <w:pPr>
        <w:spacing w:line="360" w:lineRule="auto"/>
        <w:ind w:firstLine="480" w:firstLineChars="200"/>
        <w:rPr>
          <w:rFonts w:ascii="仿宋_GB2312" w:eastAsia="仿宋_GB2312"/>
          <w:sz w:val="24"/>
          <w:szCs w:val="24"/>
        </w:rPr>
      </w:pPr>
    </w:p>
    <w:p>
      <w:pPr>
        <w:spacing w:line="360" w:lineRule="auto"/>
        <w:ind w:firstLine="480" w:firstLineChars="200"/>
        <w:rPr>
          <w:rFonts w:eastAsia="仿宋_GB2312"/>
          <w:sz w:val="24"/>
        </w:rPr>
      </w:pPr>
      <w:r>
        <w:rPr>
          <w:rFonts w:eastAsia="仿宋_GB2312"/>
          <w:sz w:val="24"/>
        </w:rPr>
        <w:t>您好！非常感谢您</w:t>
      </w:r>
      <w:r>
        <w:rPr>
          <w:rFonts w:hint="eastAsia" w:eastAsia="仿宋_GB2312"/>
          <w:sz w:val="24"/>
        </w:rPr>
        <w:t>参与中国居民用药行为风险KAP调查</w:t>
      </w:r>
      <w:r>
        <w:rPr>
          <w:rFonts w:eastAsia="仿宋_GB2312"/>
          <w:sz w:val="24"/>
        </w:rPr>
        <w:t>！</w:t>
      </w:r>
      <w:r>
        <w:rPr>
          <w:rFonts w:hint="eastAsia" w:eastAsia="仿宋_GB2312"/>
          <w:sz w:val="24"/>
        </w:rPr>
        <w:t>本次调查为匿名性质，</w:t>
      </w:r>
      <w:r>
        <w:rPr>
          <w:rFonts w:eastAsia="仿宋_GB2312"/>
          <w:sz w:val="24"/>
        </w:rPr>
        <w:t>您的回答仅供研究者进行统计分析，回答无对错之分</w:t>
      </w:r>
      <w:r>
        <w:rPr>
          <w:rFonts w:hint="eastAsia" w:eastAsia="仿宋_GB2312"/>
          <w:sz w:val="24"/>
        </w:rPr>
        <w:t>。您的参与将会对促进我国公众安全用药提供非常有意义的帮助。</w:t>
      </w:r>
      <w:r>
        <w:rPr>
          <w:rFonts w:eastAsia="仿宋_GB2312"/>
          <w:sz w:val="24"/>
        </w:rPr>
        <w:t>谢谢您的大力支持！</w:t>
      </w:r>
    </w:p>
    <w:p>
      <w:pPr>
        <w:ind w:firstLine="420" w:firstLineChars="200"/>
      </w:pPr>
      <w:r>
        <w:pict>
          <v:line id="直接连接符 37" o:spid="_x0000_s1026" o:spt="20" style="position:absolute;left:0pt;margin-left:0pt;margin-top:7.8pt;height:0.3pt;width:417pt;z-index:251639808;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">
            <v:path arrowok="t"/>
            <v:fill focussize="0,0"/>
            <v:stroke weight="1.5pt" dashstyle="dash"/>
            <v:imagedata o:title=""/>
            <o:lock v:ext="edit"/>
          </v:line>
        </w:pict>
      </w:r>
    </w:p>
    <w:p>
      <w:pPr>
        <w:spacing w:line="420" w:lineRule="exact"/>
        <w:jc w:val="center"/>
        <w:rPr>
          <w:rFonts w:eastAsia="楷体_GB2312"/>
          <w:b/>
          <w:sz w:val="28"/>
          <w:szCs w:val="28"/>
        </w:rPr>
      </w:pPr>
    </w:p>
    <w:p>
      <w:pPr>
        <w:spacing w:line="420" w:lineRule="exact"/>
        <w:jc w:val="center"/>
        <w:rPr>
          <w:rFonts w:eastAsia="楷体_GB2312"/>
          <w:b/>
          <w:sz w:val="28"/>
          <w:szCs w:val="28"/>
        </w:rPr>
      </w:pPr>
      <w:r>
        <w:rPr>
          <w:rFonts w:eastAsia="楷体_GB2312"/>
          <w:b/>
          <w:sz w:val="28"/>
          <w:szCs w:val="28"/>
        </w:rPr>
        <w:t>基本信息</w:t>
      </w:r>
    </w:p>
    <w:p>
      <w:pPr>
        <w:spacing w:line="420" w:lineRule="exact"/>
        <w:rPr>
          <w:rFonts w:eastAsia="仿宋_GB2312"/>
          <w:sz w:val="24"/>
        </w:rPr>
      </w:pPr>
      <w:r>
        <w:rPr>
          <w:rFonts w:hint="eastAsia"/>
          <w:sz w:val="24"/>
        </w:rPr>
        <w:sym w:font="Wingdings" w:char="F04A"/>
      </w:r>
      <w:r>
        <w:rPr>
          <w:rFonts w:hint="eastAsia"/>
          <w:sz w:val="24"/>
        </w:rPr>
        <w:t xml:space="preserve"> </w:t>
      </w:r>
      <w:r>
        <w:rPr>
          <w:rFonts w:eastAsia="仿宋_GB2312"/>
          <w:sz w:val="24"/>
        </w:rPr>
        <w:t>在回答之前，请您填写以下信息（请在序号上画“</w:t>
      </w:r>
      <w:r>
        <w:rPr>
          <w:rFonts w:eastAsia="仿宋_GB2312"/>
          <w:b/>
          <w:sz w:val="24"/>
        </w:rPr>
        <w:t>√</w:t>
      </w:r>
      <w:r>
        <w:rPr>
          <w:rFonts w:eastAsia="仿宋_GB2312"/>
          <w:sz w:val="24"/>
        </w:rPr>
        <w:t>”）：</w:t>
      </w:r>
    </w:p>
    <w:p>
      <w:pPr>
        <w:numPr>
          <w:ilvl w:val="0"/>
          <w:numId w:val="1"/>
        </w:numPr>
        <w:spacing w:line="420" w:lineRule="exact"/>
        <w:rPr>
          <w:rFonts w:eastAsia="仿宋_GB2312"/>
          <w:b/>
          <w:sz w:val="24"/>
        </w:rPr>
      </w:pPr>
      <w:r>
        <w:rPr>
          <w:rFonts w:eastAsia="仿宋_GB2312"/>
          <w:b/>
          <w:sz w:val="24"/>
        </w:rPr>
        <w:t>您</w:t>
      </w:r>
      <w:r>
        <w:rPr>
          <w:rFonts w:hint="eastAsia" w:eastAsia="仿宋_GB2312"/>
          <w:b/>
          <w:sz w:val="24"/>
        </w:rPr>
        <w:t>的性别</w:t>
      </w:r>
      <w:r>
        <w:rPr>
          <w:rFonts w:eastAsia="仿宋_GB2312"/>
          <w:b/>
          <w:sz w:val="24"/>
        </w:rPr>
        <w:t>：</w:t>
      </w:r>
    </w:p>
    <w:p>
      <w:pPr>
        <w:spacing w:line="420" w:lineRule="exact"/>
        <w:rPr>
          <w:rFonts w:eastAsia="楷体_GB2312"/>
          <w:sz w:val="24"/>
        </w:rPr>
      </w:pPr>
      <w:r>
        <w:pict>
          <v:rect id="矩形 36" o:spid="_x0000_s1036" o:spt="1" style="position:absolute;left:0pt;margin-left:144pt;margin-top:7.8pt;height:7.8pt;width:9pt;z-index:251640832;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">
            <v:path/>
            <v:fill focussize="0,0"/>
            <v:stroke/>
            <v:imagedata o:title=""/>
            <o:lock v:ext="edit"/>
          </v:rect>
        </w:pict>
      </w:r>
      <w:r>
        <w:pict>
          <v:rect id="矩形 35" o:spid="_x0000_s1035" o:spt="1" style="position:absolute;left:0pt;margin-left:81pt;margin-top:7.8pt;height:7.8pt;width:9pt;z-index:251641856;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">
            <v:path/>
            <v:fill focussize="0,0"/>
            <v:stroke/>
            <v:imagedata o:title=""/>
            <o:lock v:ext="edit"/>
          </v:rect>
        </w:pict>
      </w:r>
      <w:r>
        <w:rPr>
          <w:rFonts w:hint="eastAsia" w:eastAsia="楷体_GB2312"/>
          <w:sz w:val="24"/>
        </w:rPr>
        <w:t xml:space="preserve">                </w:t>
      </w:r>
      <w:r>
        <w:rPr>
          <w:rFonts w:eastAsia="楷体_GB2312"/>
          <w:sz w:val="24"/>
        </w:rPr>
        <w:t xml:space="preserve"> </w:t>
      </w:r>
      <w:r>
        <w:rPr>
          <w:rFonts w:hint="eastAsia" w:eastAsia="楷体_GB2312"/>
          <w:sz w:val="24"/>
        </w:rPr>
        <w:t>男        女</w:t>
      </w:r>
    </w:p>
    <w:p>
      <w:pPr>
        <w:numPr>
          <w:ilvl w:val="0"/>
          <w:numId w:val="1"/>
        </w:numPr>
        <w:spacing w:line="420" w:lineRule="exact"/>
        <w:rPr>
          <w:rFonts w:eastAsia="仿宋_GB2312"/>
          <w:b/>
          <w:sz w:val="24"/>
        </w:rPr>
      </w:pPr>
      <w:r>
        <w:rPr>
          <w:rFonts w:eastAsia="仿宋_GB2312"/>
          <w:b/>
          <w:sz w:val="24"/>
        </w:rPr>
        <w:t>您的</w:t>
      </w:r>
      <w:r>
        <w:rPr>
          <w:rFonts w:hint="eastAsia" w:eastAsia="仿宋_GB2312"/>
          <w:b/>
          <w:sz w:val="24"/>
        </w:rPr>
        <w:t>年龄</w:t>
      </w:r>
      <w:r>
        <w:rPr>
          <w:rFonts w:eastAsia="仿宋_GB2312"/>
          <w:b/>
          <w:sz w:val="24"/>
        </w:rPr>
        <w:t>：</w:t>
      </w:r>
    </w:p>
    <w:p>
      <w:pPr>
        <w:spacing w:line="420" w:lineRule="exact"/>
        <w:rPr>
          <w:rFonts w:eastAsia="仿宋_GB2312"/>
          <w:sz w:val="24"/>
        </w:rPr>
      </w:pPr>
      <w:r>
        <w:pict>
          <v:rect id="矩形 32" o:spid="_x0000_s1039" o:spt="1" style="position:absolute;left:0pt;margin-left:171pt;margin-top:7.8pt;height:7.8pt;width:9pt;z-index:251642880;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">
            <v:path/>
            <v:fill focussize="0,0"/>
            <v:stroke/>
            <v:imagedata o:title=""/>
            <o:lock v:ext="edit"/>
          </v:rect>
        </w:pict>
      </w:r>
      <w:r>
        <w:pict>
          <v:rect id="矩形 34" o:spid="_x0000_s1050" o:spt="1" style="position:absolute;left:0pt;margin-left:333pt;margin-top:7.8pt;height:7.8pt;width:9pt;z-index:251643904;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">
            <v:path/>
            <v:fill focussize="0,0"/>
            <v:stroke/>
            <v:imagedata o:title=""/>
            <o:lock v:ext="edit"/>
          </v:rect>
        </w:pict>
      </w:r>
      <w:r>
        <w:pict>
          <v:rect id="矩形 33" o:spid="_x0000_s1038" o:spt="1" style="position:absolute;left:0pt;margin-left:252pt;margin-top:8.1pt;height:7.8pt;width:9pt;z-index:251644928;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">
            <v:path/>
            <v:fill focussize="0,0"/>
            <v:stroke/>
            <v:imagedata o:title=""/>
            <o:lock v:ext="edit"/>
          </v:rect>
        </w:pict>
      </w:r>
      <w:r>
        <w:pict>
          <v:rect id="矩形 31" o:spid="_x0000_s1037" o:spt="1" style="position:absolute;left:0pt;margin-left:81pt;margin-top:7.8pt;height:7.8pt;width:9pt;z-index:251645952;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">
            <v:path/>
            <v:fill focussize="0,0"/>
            <v:stroke/>
            <v:imagedata o:title=""/>
            <o:lock v:ext="edit"/>
          </v:rect>
        </w:pict>
      </w:r>
      <w:r>
        <w:rPr>
          <w:rFonts w:eastAsia="仿宋_GB2312"/>
          <w:sz w:val="24"/>
        </w:rPr>
        <w:t xml:space="preserve">     </w:t>
      </w:r>
      <w:r>
        <w:rPr>
          <w:rFonts w:hint="eastAsia" w:eastAsia="仿宋_GB2312"/>
          <w:sz w:val="24"/>
        </w:rPr>
        <w:t xml:space="preserve">        </w:t>
      </w:r>
      <w:r>
        <w:rPr>
          <w:rFonts w:eastAsia="仿宋_GB2312"/>
          <w:sz w:val="24"/>
        </w:rPr>
        <w:t xml:space="preserve">  </w:t>
      </w:r>
      <w:r>
        <w:rPr>
          <w:rFonts w:hint="eastAsia" w:eastAsia="仿宋_GB2312"/>
          <w:sz w:val="24"/>
        </w:rPr>
        <w:t xml:space="preserve"> </w:t>
      </w:r>
      <w:r>
        <w:rPr>
          <w:rFonts w:eastAsia="仿宋_GB2312"/>
          <w:sz w:val="24"/>
        </w:rPr>
        <w:t xml:space="preserve"> </w:t>
      </w:r>
      <w:r>
        <w:rPr>
          <w:rFonts w:hint="eastAsia" w:eastAsia="仿宋_GB2312"/>
          <w:sz w:val="24"/>
        </w:rPr>
        <w:t>19-34岁</w:t>
      </w:r>
      <w:r>
        <w:rPr>
          <w:rFonts w:eastAsia="仿宋_GB2312"/>
          <w:sz w:val="24"/>
        </w:rPr>
        <w:t xml:space="preserve"> </w:t>
      </w:r>
      <w:r>
        <w:rPr>
          <w:rFonts w:hint="eastAsia" w:eastAsia="仿宋_GB2312"/>
          <w:sz w:val="24"/>
        </w:rPr>
        <w:t xml:space="preserve"> </w:t>
      </w:r>
      <w:r>
        <w:rPr>
          <w:rFonts w:eastAsia="仿宋_GB2312"/>
          <w:sz w:val="24"/>
        </w:rPr>
        <w:t xml:space="preserve">  </w:t>
      </w:r>
      <w:r>
        <w:rPr>
          <w:rFonts w:hint="eastAsia" w:eastAsia="仿宋_GB2312"/>
          <w:sz w:val="24"/>
        </w:rPr>
        <w:t xml:space="preserve">    35-49岁  </w:t>
      </w:r>
      <w:r>
        <w:rPr>
          <w:rFonts w:eastAsia="仿宋_GB2312"/>
          <w:sz w:val="24"/>
        </w:rPr>
        <w:t xml:space="preserve"> </w:t>
      </w:r>
      <w:r>
        <w:rPr>
          <w:rFonts w:hint="eastAsia" w:eastAsia="仿宋_GB2312"/>
          <w:sz w:val="24"/>
        </w:rPr>
        <w:t xml:space="preserve">   50-64岁  </w:t>
      </w:r>
      <w:r>
        <w:rPr>
          <w:rFonts w:eastAsia="仿宋_GB2312"/>
          <w:sz w:val="24"/>
        </w:rPr>
        <w:t xml:space="preserve"> </w:t>
      </w:r>
      <w:r>
        <w:rPr>
          <w:rFonts w:hint="eastAsia" w:eastAsia="仿宋_GB2312"/>
          <w:sz w:val="24"/>
        </w:rPr>
        <w:t xml:space="preserve">   65岁以上</w:t>
      </w:r>
    </w:p>
    <w:p>
      <w:pPr>
        <w:numPr>
          <w:ilvl w:val="0"/>
          <w:numId w:val="1"/>
        </w:numPr>
        <w:spacing w:line="420" w:lineRule="exact"/>
        <w:rPr>
          <w:rFonts w:eastAsia="仿宋_GB2312"/>
          <w:b/>
          <w:sz w:val="24"/>
        </w:rPr>
      </w:pPr>
      <w:r>
        <w:rPr>
          <w:rFonts w:eastAsia="仿宋_GB2312"/>
          <w:b/>
          <w:sz w:val="24"/>
        </w:rPr>
        <w:t>您</w:t>
      </w:r>
      <w:r>
        <w:rPr>
          <w:rFonts w:hint="eastAsia" w:eastAsia="仿宋_GB2312"/>
          <w:b/>
          <w:sz w:val="24"/>
        </w:rPr>
        <w:t>的月收入：</w:t>
      </w:r>
    </w:p>
    <w:p>
      <w:pPr>
        <w:spacing w:line="420" w:lineRule="exact"/>
        <w:ind w:firstLine="1995" w:firstLineChars="950"/>
        <w:rPr>
          <w:rFonts w:eastAsia="仿宋_GB2312"/>
          <w:sz w:val="24"/>
        </w:rPr>
      </w:pPr>
      <w:r>
        <w:pict>
          <v:rect id="矩形 29" o:spid="_x0000_s1032" o:spt="1" style="position:absolute;left:0pt;margin-left:189pt;margin-top:7.8pt;height:7.8pt;width:9pt;z-index:251646976;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">
            <v:path/>
            <v:fill focussize="0,0"/>
            <v:stroke/>
            <v:imagedata o:title=""/>
            <o:lock v:ext="edit"/>
          </v:rect>
        </w:pict>
      </w:r>
      <w:r>
        <w:pict>
          <v:rect id="矩形 30" o:spid="_x0000_s1033" o:spt="1" style="position:absolute;left:0pt;margin-left:315.75pt;margin-top:7.8pt;height:7.8pt;width:9pt;z-index:251648000;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">
            <v:path/>
            <v:fill focussize="0,0"/>
            <v:stroke/>
            <v:imagedata o:title=""/>
            <o:lock v:ext="edit"/>
          </v:rect>
        </w:pict>
      </w:r>
      <w:r>
        <w:pict>
          <v:rect id="矩形 28" o:spid="_x0000_s1031" o:spt="1" style="position:absolute;left:0pt;margin-left:81pt;margin-top:7.8pt;height:7.8pt;width:9pt;z-index:251649024;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">
            <v:path/>
            <v:fill focussize="0,0"/>
            <v:stroke/>
            <v:imagedata o:title=""/>
            <o:lock v:ext="edit"/>
          </v:rect>
        </w:pict>
      </w:r>
      <w:r>
        <w:rPr>
          <w:rFonts w:hint="eastAsia" w:eastAsia="仿宋_GB2312"/>
          <w:sz w:val="24"/>
        </w:rPr>
        <w:t>1000元以下</w:t>
      </w:r>
      <w:r>
        <w:rPr>
          <w:rFonts w:eastAsia="仿宋_GB2312"/>
          <w:sz w:val="24"/>
        </w:rPr>
        <w:t xml:space="preserve">        </w:t>
      </w:r>
      <w:r>
        <w:rPr>
          <w:rFonts w:hint="eastAsia" w:eastAsia="仿宋_GB2312"/>
          <w:sz w:val="24"/>
        </w:rPr>
        <w:t>1000-2000元</w:t>
      </w:r>
      <w:r>
        <w:rPr>
          <w:rFonts w:eastAsia="仿宋_GB2312"/>
          <w:sz w:val="24"/>
        </w:rPr>
        <w:t xml:space="preserve">          </w:t>
      </w:r>
      <w:r>
        <w:rPr>
          <w:rFonts w:hint="eastAsia" w:eastAsia="仿宋_GB2312"/>
          <w:sz w:val="24"/>
        </w:rPr>
        <w:t>2000-4000元</w:t>
      </w:r>
      <w:r>
        <w:rPr>
          <w:rFonts w:eastAsia="仿宋_GB2312"/>
          <w:sz w:val="24"/>
        </w:rPr>
        <w:t xml:space="preserve">  </w:t>
      </w:r>
      <w:r>
        <w:rPr>
          <w:rFonts w:hint="eastAsia" w:eastAsia="仿宋_GB2312"/>
          <w:sz w:val="24"/>
        </w:rPr>
        <w:t xml:space="preserve"> </w:t>
      </w:r>
    </w:p>
    <w:p>
      <w:pPr>
        <w:spacing w:line="420" w:lineRule="exact"/>
        <w:ind w:firstLine="1995" w:firstLineChars="950"/>
        <w:rPr>
          <w:rFonts w:eastAsia="仿宋_GB2312"/>
          <w:sz w:val="24"/>
        </w:rPr>
      </w:pPr>
      <w:r>
        <w:pict>
          <v:rect id="矩形 26" o:spid="_x0000_s1034" o:spt="1" style="position:absolute;left:0pt;margin-left:189pt;margin-top:8.1pt;height:7.8pt;width:9pt;z-index:251650048;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">
            <v:path/>
            <v:fill focussize="0,0"/>
            <v:stroke/>
            <v:imagedata o:title=""/>
            <o:lock v:ext="edit"/>
          </v:rect>
        </w:pict>
      </w:r>
      <w:r>
        <w:pict>
          <v:rect id="矩形 27" o:spid="_x0000_s1048" o:spt="1" style="position:absolute;left:0pt;margin-left:81pt;margin-top:7.8pt;height:7.8pt;width:9pt;z-index:251651072;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">
            <v:path/>
            <v:fill focussize="0,0"/>
            <v:stroke/>
            <v:imagedata o:title=""/>
            <o:lock v:ext="edit"/>
          </v:rect>
        </w:pict>
      </w:r>
      <w:r>
        <w:rPr>
          <w:rFonts w:hint="eastAsia" w:eastAsia="仿宋_GB2312"/>
          <w:sz w:val="24"/>
        </w:rPr>
        <w:t>4000-6000元       6000元以上</w:t>
      </w:r>
    </w:p>
    <w:p>
      <w:pPr>
        <w:numPr>
          <w:ilvl w:val="0"/>
          <w:numId w:val="1"/>
        </w:numPr>
        <w:spacing w:line="420" w:lineRule="exact"/>
        <w:rPr>
          <w:rFonts w:eastAsia="仿宋_GB2312"/>
          <w:b/>
          <w:sz w:val="24"/>
        </w:rPr>
      </w:pPr>
      <w:r>
        <w:rPr>
          <w:rFonts w:eastAsia="仿宋_GB2312"/>
          <w:b/>
          <w:sz w:val="24"/>
        </w:rPr>
        <w:t>您</w:t>
      </w:r>
      <w:r>
        <w:rPr>
          <w:rFonts w:hint="eastAsia" w:eastAsia="仿宋_GB2312"/>
          <w:b/>
          <w:sz w:val="24"/>
        </w:rPr>
        <w:t xml:space="preserve">的居住地： </w:t>
      </w:r>
    </w:p>
    <w:p>
      <w:pPr>
        <w:spacing w:line="420" w:lineRule="exact"/>
        <w:ind w:firstLine="1995" w:firstLineChars="950"/>
        <w:rPr>
          <w:rFonts w:eastAsia="仿宋_GB2312"/>
          <w:sz w:val="24"/>
        </w:rPr>
      </w:pPr>
      <w:r>
        <w:pict>
          <v:rect id="矩形 25" o:spid="_x0000_s1041" o:spt="1" style="position:absolute;left:0pt;margin-left:189pt;margin-top:7.8pt;height:7.8pt;width:9pt;z-index:251652096;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">
            <v:path/>
            <v:fill focussize="0,0"/>
            <v:stroke/>
            <v:imagedata o:title=""/>
            <o:lock v:ext="edit"/>
          </v:rect>
        </w:pict>
      </w:r>
      <w:r>
        <w:pict>
          <v:rect id="矩形 24" o:spid="_x0000_s1040" o:spt="1" style="position:absolute;left:0pt;margin-left:81pt;margin-top:7.8pt;height:7.8pt;width:9pt;z-index:251653120;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">
            <v:path/>
            <v:fill focussize="0,0"/>
            <v:stroke/>
            <v:imagedata o:title=""/>
            <o:lock v:ext="edit"/>
          </v:rect>
        </w:pict>
      </w:r>
      <w:r>
        <w:rPr>
          <w:rFonts w:hint="eastAsia" w:eastAsia="仿宋_GB2312"/>
          <w:sz w:val="24"/>
        </w:rPr>
        <w:t>城镇居民</w:t>
      </w:r>
      <w:r>
        <w:rPr>
          <w:rFonts w:eastAsia="仿宋_GB2312"/>
          <w:sz w:val="24"/>
        </w:rPr>
        <w:t xml:space="preserve">       </w:t>
      </w:r>
      <w:r>
        <w:rPr>
          <w:rFonts w:hint="eastAsia" w:eastAsia="仿宋_GB2312"/>
          <w:sz w:val="24"/>
        </w:rPr>
        <w:t xml:space="preserve">   农村居民</w:t>
      </w:r>
      <w:r>
        <w:rPr>
          <w:rFonts w:eastAsia="仿宋_GB2312"/>
          <w:sz w:val="24"/>
        </w:rPr>
        <w:t xml:space="preserve">  </w:t>
      </w:r>
      <w:r>
        <w:rPr>
          <w:rFonts w:hint="eastAsia" w:eastAsia="仿宋_GB2312"/>
          <w:sz w:val="24"/>
        </w:rPr>
        <w:t xml:space="preserve">             </w:t>
      </w:r>
      <w:r>
        <w:rPr>
          <w:rFonts w:eastAsia="仿宋_GB2312"/>
          <w:sz w:val="24"/>
        </w:rPr>
        <w:t xml:space="preserve">    </w:t>
      </w:r>
      <w:r>
        <w:rPr>
          <w:rFonts w:hint="eastAsia" w:eastAsia="仿宋_GB2312"/>
          <w:sz w:val="24"/>
        </w:rPr>
        <w:t xml:space="preserve">        </w:t>
      </w:r>
    </w:p>
    <w:p>
      <w:pPr>
        <w:numPr>
          <w:ilvl w:val="0"/>
          <w:numId w:val="1"/>
        </w:numPr>
        <w:spacing w:line="420" w:lineRule="exact"/>
        <w:rPr>
          <w:rFonts w:eastAsia="仿宋_GB2312"/>
          <w:b/>
          <w:sz w:val="24"/>
        </w:rPr>
      </w:pPr>
      <w:r>
        <w:rPr>
          <w:rFonts w:eastAsia="仿宋_GB2312"/>
          <w:b/>
          <w:sz w:val="24"/>
        </w:rPr>
        <w:t>您</w:t>
      </w:r>
      <w:r>
        <w:rPr>
          <w:rFonts w:hint="eastAsia" w:eastAsia="仿宋_GB2312"/>
          <w:b/>
          <w:sz w:val="24"/>
        </w:rPr>
        <w:t>的医疗保障状况</w:t>
      </w:r>
      <w:r>
        <w:rPr>
          <w:rFonts w:eastAsia="仿宋_GB2312"/>
          <w:b/>
          <w:sz w:val="24"/>
        </w:rPr>
        <w:t>：</w:t>
      </w:r>
    </w:p>
    <w:p>
      <w:pPr>
        <w:spacing w:line="420" w:lineRule="exact"/>
        <w:ind w:firstLine="1995" w:firstLineChars="950"/>
        <w:rPr>
          <w:rFonts w:eastAsia="仿宋_GB2312"/>
          <w:sz w:val="24"/>
        </w:rPr>
      </w:pPr>
      <w:r>
        <w:pict>
          <v:rect id="矩形 23" o:spid="_x0000_s1029" o:spt="1" style="position:absolute;left:0pt;margin-left:306pt;margin-top:7.8pt;height:7.8pt;width:9pt;z-index:251654144;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">
            <v:path/>
            <v:fill focussize="0,0"/>
            <v:stroke/>
            <v:imagedata o:title=""/>
            <o:lock v:ext="edit"/>
          </v:rect>
        </w:pict>
      </w:r>
      <w:r>
        <w:pict>
          <v:rect id="矩形 22" o:spid="_x0000_s1028" o:spt="1" style="position:absolute;left:0pt;margin-left:216pt;margin-top:7.8pt;height:7.8pt;width:9pt;z-index:251655168;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">
            <v:path/>
            <v:fill focussize="0,0"/>
            <v:stroke/>
            <v:imagedata o:title=""/>
            <o:lock v:ext="edit"/>
          </v:rect>
        </w:pict>
      </w:r>
      <w:r>
        <w:pict>
          <v:rect id="矩形 21" o:spid="_x0000_s1027" o:spt="1" style="position:absolute;left:0pt;margin-left:81pt;margin-top:7.8pt;height:7.8pt;width:9pt;z-index:251656192;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">
            <v:path/>
            <v:fill focussize="0,0"/>
            <v:stroke/>
            <v:imagedata o:title=""/>
            <o:lock v:ext="edit"/>
          </v:rect>
        </w:pict>
      </w:r>
      <w:r>
        <w:rPr>
          <w:rFonts w:hint="eastAsia" w:eastAsia="仿宋_GB2312"/>
          <w:sz w:val="24"/>
        </w:rPr>
        <w:t xml:space="preserve">社会基本医疗保险 </w:t>
      </w:r>
      <w:r>
        <w:rPr>
          <w:rFonts w:eastAsia="仿宋_GB2312"/>
          <w:sz w:val="24"/>
        </w:rPr>
        <w:t xml:space="preserve">  </w:t>
      </w:r>
      <w:r>
        <w:rPr>
          <w:rFonts w:hint="eastAsia" w:eastAsia="仿宋_GB2312"/>
          <w:sz w:val="24"/>
        </w:rPr>
        <w:t xml:space="preserve"> </w:t>
      </w:r>
      <w:r>
        <w:rPr>
          <w:rFonts w:eastAsia="仿宋_GB2312"/>
          <w:sz w:val="24"/>
        </w:rPr>
        <w:t xml:space="preserve"> </w:t>
      </w:r>
      <w:r>
        <w:rPr>
          <w:rFonts w:hint="eastAsia" w:eastAsia="仿宋_GB2312"/>
          <w:sz w:val="24"/>
        </w:rPr>
        <w:t xml:space="preserve">  商业保险 </w:t>
      </w:r>
      <w:r>
        <w:rPr>
          <w:rFonts w:eastAsia="仿宋_GB2312"/>
          <w:sz w:val="24"/>
        </w:rPr>
        <w:t xml:space="preserve">      </w:t>
      </w:r>
      <w:r>
        <w:rPr>
          <w:rFonts w:hint="eastAsia" w:eastAsia="仿宋_GB2312"/>
          <w:sz w:val="24"/>
        </w:rPr>
        <w:t>自费医疗</w:t>
      </w:r>
      <w:r>
        <w:rPr>
          <w:rFonts w:eastAsia="仿宋_GB2312"/>
          <w:sz w:val="24"/>
        </w:rPr>
        <w:t xml:space="preserve">        </w:t>
      </w:r>
    </w:p>
    <w:p>
      <w:pPr>
        <w:spacing w:line="420" w:lineRule="exact"/>
        <w:ind w:firstLine="1995" w:firstLineChars="950"/>
        <w:rPr>
          <w:rFonts w:eastAsia="仿宋_GB2312"/>
          <w:sz w:val="24"/>
        </w:rPr>
      </w:pPr>
      <w:r>
        <w:pict>
          <v:rect id="矩形 20" o:spid="_x0000_s1047" o:spt="1" style="position:absolute;left:0pt;margin-left:216pt;margin-top:7.8pt;height:7.8pt;width:9pt;z-index:251657216;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">
            <v:path/>
            <v:fill focussize="0,0"/>
            <v:stroke/>
            <v:imagedata o:title=""/>
            <o:lock v:ext="edit"/>
          </v:rect>
        </w:pict>
      </w:r>
      <w:r>
        <w:pict>
          <v:rect id="矩形 19" o:spid="_x0000_s1030" o:spt="1" style="position:absolute;left:0pt;margin-left:81pt;margin-top:7.8pt;height:7.8pt;width:9pt;z-index:251658240;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">
            <v:path/>
            <v:fill focussize="0,0"/>
            <v:stroke/>
            <v:imagedata o:title=""/>
            <o:lock v:ext="edit"/>
          </v:rect>
        </w:pict>
      </w:r>
      <w:r>
        <w:rPr>
          <w:rFonts w:hint="eastAsia" w:eastAsia="仿宋_GB2312"/>
          <w:sz w:val="24"/>
        </w:rPr>
        <w:t>公费医疗</w:t>
      </w:r>
      <w:r>
        <w:rPr>
          <w:rFonts w:eastAsia="仿宋_GB2312"/>
          <w:sz w:val="24"/>
        </w:rPr>
        <w:t xml:space="preserve">  </w:t>
      </w:r>
      <w:r>
        <w:rPr>
          <w:rFonts w:hint="eastAsia" w:eastAsia="仿宋_GB2312"/>
          <w:sz w:val="24"/>
        </w:rPr>
        <w:t xml:space="preserve"> </w:t>
      </w:r>
      <w:r>
        <w:rPr>
          <w:rFonts w:eastAsia="仿宋_GB2312"/>
          <w:sz w:val="24"/>
        </w:rPr>
        <w:t xml:space="preserve"> </w:t>
      </w:r>
      <w:r>
        <w:rPr>
          <w:rFonts w:hint="eastAsia" w:eastAsia="仿宋_GB2312"/>
          <w:sz w:val="24"/>
        </w:rPr>
        <w:t xml:space="preserve">  </w:t>
      </w:r>
      <w:r>
        <w:rPr>
          <w:rFonts w:eastAsia="仿宋_GB2312"/>
          <w:sz w:val="24"/>
        </w:rPr>
        <w:t xml:space="preserve">    </w:t>
      </w:r>
      <w:r>
        <w:rPr>
          <w:rFonts w:hint="eastAsia" w:eastAsia="仿宋_GB2312"/>
          <w:sz w:val="24"/>
        </w:rPr>
        <w:t xml:space="preserve">     其它</w:t>
      </w:r>
    </w:p>
    <w:p>
      <w:pPr>
        <w:numPr>
          <w:ilvl w:val="0"/>
          <w:numId w:val="1"/>
        </w:numPr>
        <w:spacing w:line="420" w:lineRule="exact"/>
        <w:rPr>
          <w:rFonts w:eastAsia="仿宋_GB2312"/>
          <w:b/>
          <w:sz w:val="24"/>
        </w:rPr>
      </w:pPr>
      <w:r>
        <w:rPr>
          <w:rFonts w:eastAsia="仿宋_GB2312"/>
          <w:b/>
          <w:sz w:val="24"/>
        </w:rPr>
        <w:t>您</w:t>
      </w:r>
      <w:r>
        <w:rPr>
          <w:rFonts w:hint="eastAsia" w:eastAsia="仿宋_GB2312"/>
          <w:b/>
          <w:sz w:val="24"/>
        </w:rPr>
        <w:t>的受教育程度</w:t>
      </w:r>
      <w:r>
        <w:rPr>
          <w:rFonts w:eastAsia="仿宋_GB2312"/>
          <w:b/>
          <w:sz w:val="24"/>
        </w:rPr>
        <w:t>：</w:t>
      </w:r>
    </w:p>
    <w:p>
      <w:pPr>
        <w:spacing w:line="420" w:lineRule="exact"/>
        <w:ind w:firstLine="1995" w:firstLineChars="950"/>
        <w:rPr>
          <w:rFonts w:eastAsia="仿宋_GB2312"/>
          <w:sz w:val="24"/>
        </w:rPr>
      </w:pPr>
      <w:r>
        <w:pict>
          <v:rect id="矩形 18" o:spid="_x0000_s1044" o:spt="1" style="position:absolute;left:0pt;margin-left:324pt;margin-top:7.8pt;height:7.8pt;width:9pt;z-index:251658240;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">
            <v:path/>
            <v:fill focussize="0,0"/>
            <v:stroke/>
            <v:imagedata o:title=""/>
            <o:lock v:ext="edit"/>
          </v:rect>
        </w:pict>
      </w:r>
      <w:r>
        <w:pict>
          <v:rect id="矩形 17" o:spid="_x0000_s1043" o:spt="1" style="position:absolute;left:0pt;margin-left:216pt;margin-top:7.8pt;height:7.8pt;width:9pt;z-index:251659264;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">
            <v:path/>
            <v:fill focussize="0,0"/>
            <v:stroke/>
            <v:imagedata o:title=""/>
            <o:lock v:ext="edit"/>
          </v:rect>
        </w:pict>
      </w:r>
      <w:r>
        <w:pict>
          <v:rect id="矩形 16" o:spid="_x0000_s1042" o:spt="1" style="position:absolute;left:0pt;margin-left:81pt;margin-top:7.8pt;height:7.8pt;width:9pt;z-index:251660288;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">
            <v:path/>
            <v:fill focussize="0,0"/>
            <v:stroke/>
            <v:imagedata o:title=""/>
            <o:lock v:ext="edit"/>
          </v:rect>
        </w:pict>
      </w:r>
      <w:r>
        <w:rPr>
          <w:rFonts w:hint="eastAsia" w:eastAsia="仿宋_GB2312"/>
          <w:sz w:val="24"/>
        </w:rPr>
        <w:t>研究生</w:t>
      </w:r>
      <w:r>
        <w:rPr>
          <w:rFonts w:eastAsia="仿宋_GB2312"/>
          <w:sz w:val="24"/>
        </w:rPr>
        <w:t xml:space="preserve">  </w:t>
      </w:r>
      <w:r>
        <w:rPr>
          <w:rFonts w:hint="eastAsia" w:eastAsia="仿宋_GB2312"/>
          <w:sz w:val="24"/>
        </w:rPr>
        <w:t xml:space="preserve">               本科</w:t>
      </w:r>
      <w:r>
        <w:rPr>
          <w:rFonts w:eastAsia="仿宋_GB2312"/>
          <w:sz w:val="24"/>
        </w:rPr>
        <w:t xml:space="preserve">         </w:t>
      </w:r>
      <w:r>
        <w:rPr>
          <w:rFonts w:hint="eastAsia" w:eastAsia="仿宋_GB2312"/>
          <w:sz w:val="24"/>
        </w:rPr>
        <w:t xml:space="preserve">     大专</w:t>
      </w:r>
    </w:p>
    <w:p>
      <w:pPr>
        <w:spacing w:line="420" w:lineRule="exact"/>
        <w:ind w:firstLine="1995" w:firstLineChars="950"/>
        <w:rPr>
          <w:rFonts w:eastAsia="仿宋_GB2312"/>
          <w:sz w:val="24"/>
        </w:rPr>
      </w:pPr>
      <w:r>
        <w:pict>
          <v:rect id="矩形 15" o:spid="_x0000_s1049" o:spt="1" style="position:absolute;left:0pt;margin-left:324pt;margin-top:7.8pt;height:7.8pt;width:9pt;z-index:251661312;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">
            <v:path/>
            <v:fill focussize="0,0"/>
            <v:stroke/>
            <v:imagedata o:title=""/>
            <o:lock v:ext="edit"/>
          </v:rect>
        </w:pict>
      </w:r>
      <w:r>
        <w:pict>
          <v:rect id="矩形 14" o:spid="_x0000_s1046" o:spt="1" style="position:absolute;left:0pt;margin-left:216pt;margin-top:7.8pt;height:7.8pt;width:9pt;z-index:251662336;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">
            <v:path/>
            <v:fill focussize="0,0"/>
            <v:stroke/>
            <v:imagedata o:title=""/>
            <o:lock v:ext="edit"/>
          </v:rect>
        </w:pict>
      </w:r>
      <w:r>
        <w:pict>
          <v:rect id="矩形 13" o:spid="_x0000_s1045" o:spt="1" style="position:absolute;left:0pt;margin-left:81pt;margin-top:7.8pt;height:7.8pt;width:9pt;z-index:251663360;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">
            <v:path/>
            <v:fill focussize="0,0"/>
            <v:stroke/>
            <v:imagedata o:title=""/>
            <o:lock v:ext="edit"/>
          </v:rect>
        </w:pict>
      </w:r>
      <w:r>
        <w:rPr>
          <w:rFonts w:hint="eastAsia" w:eastAsia="仿宋_GB2312"/>
          <w:sz w:val="24"/>
        </w:rPr>
        <w:t>中专或高中            初中              小学</w:t>
      </w:r>
    </w:p>
    <w:p>
      <w:pPr>
        <w:numPr>
          <w:ilvl w:val="0"/>
          <w:numId w:val="1"/>
        </w:numPr>
        <w:spacing w:line="420" w:lineRule="exact"/>
        <w:rPr>
          <w:rFonts w:eastAsia="仿宋_GB2312"/>
          <w:b/>
          <w:sz w:val="24"/>
        </w:rPr>
      </w:pPr>
      <w:r>
        <w:rPr>
          <w:rFonts w:eastAsia="仿宋_GB2312"/>
          <w:b/>
          <w:sz w:val="24"/>
        </w:rPr>
        <w:t>您</w:t>
      </w:r>
      <w:r>
        <w:rPr>
          <w:rFonts w:hint="eastAsia" w:eastAsia="仿宋_GB2312"/>
          <w:b/>
          <w:sz w:val="24"/>
        </w:rPr>
        <w:t>的工作状况</w:t>
      </w:r>
      <w:r>
        <w:rPr>
          <w:rFonts w:eastAsia="仿宋_GB2312"/>
          <w:b/>
          <w:sz w:val="24"/>
        </w:rPr>
        <w:t>：</w:t>
      </w:r>
    </w:p>
    <w:p>
      <w:pPr>
        <w:spacing w:line="420" w:lineRule="exact"/>
        <w:ind w:firstLine="1995" w:firstLineChars="950"/>
        <w:rPr>
          <w:rFonts w:eastAsia="仿宋_GB2312"/>
          <w:sz w:val="24"/>
        </w:rPr>
      </w:pPr>
      <w:r>
        <w:pict>
          <v:rect id="矩形 12" o:spid="_x0000_s1053" o:spt="1" style="position:absolute;left:0pt;margin-left:324pt;margin-top:7.8pt;height:7.8pt;width:9pt;z-index:251664384;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">
            <v:path/>
            <v:fill focussize="0,0"/>
            <v:stroke/>
            <v:imagedata o:title=""/>
            <o:lock v:ext="edit"/>
          </v:rect>
        </w:pict>
      </w:r>
      <w:r>
        <w:pict>
          <v:rect id="矩形 11" o:spid="_x0000_s1052" o:spt="1" style="position:absolute;left:0pt;margin-left:216pt;margin-top:7.8pt;height:7.8pt;width:9pt;z-index:251665408;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">
            <v:path/>
            <v:fill focussize="0,0"/>
            <v:stroke/>
            <v:imagedata o:title=""/>
            <o:lock v:ext="edit"/>
          </v:rect>
        </w:pict>
      </w:r>
      <w:r>
        <w:pict>
          <v:rect id="矩形 10" o:spid="_x0000_s1051" o:spt="1" style="position:absolute;left:0pt;margin-left:81pt;margin-top:7.8pt;height:7.8pt;width:9pt;z-index:251666432;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">
            <v:path/>
            <v:fill focussize="0,0"/>
            <v:stroke/>
            <v:imagedata o:title=""/>
            <o:lock v:ext="edit"/>
          </v:rect>
        </w:pict>
      </w:r>
      <w:r>
        <w:rPr>
          <w:rFonts w:hint="eastAsia" w:eastAsia="仿宋_GB2312"/>
          <w:sz w:val="24"/>
        </w:rPr>
        <w:t>在职</w:t>
      </w:r>
      <w:r>
        <w:rPr>
          <w:rFonts w:eastAsia="仿宋_GB2312"/>
          <w:sz w:val="24"/>
        </w:rPr>
        <w:t xml:space="preserve">  </w:t>
      </w:r>
      <w:r>
        <w:rPr>
          <w:rFonts w:hint="eastAsia" w:eastAsia="仿宋_GB2312"/>
          <w:sz w:val="24"/>
        </w:rPr>
        <w:t xml:space="preserve">                离退休</w:t>
      </w:r>
      <w:r>
        <w:rPr>
          <w:rFonts w:eastAsia="仿宋_GB2312"/>
          <w:sz w:val="24"/>
        </w:rPr>
        <w:t xml:space="preserve">         </w:t>
      </w:r>
      <w:r>
        <w:rPr>
          <w:rFonts w:hint="eastAsia" w:eastAsia="仿宋_GB2312"/>
          <w:sz w:val="24"/>
        </w:rPr>
        <w:t xml:space="preserve">   无/失业</w:t>
      </w:r>
    </w:p>
    <w:p>
      <w:pPr>
        <w:numPr>
          <w:ilvl w:val="0"/>
          <w:numId w:val="1"/>
        </w:numPr>
        <w:spacing w:line="420" w:lineRule="exact"/>
        <w:rPr>
          <w:rFonts w:eastAsia="仿宋_GB2312"/>
          <w:b/>
          <w:sz w:val="24"/>
        </w:rPr>
      </w:pPr>
      <w:r>
        <w:rPr>
          <w:rFonts w:eastAsia="仿宋_GB2312"/>
          <w:b/>
          <w:sz w:val="24"/>
        </w:rPr>
        <w:t>您</w:t>
      </w:r>
      <w:r>
        <w:rPr>
          <w:rFonts w:hint="eastAsia" w:eastAsia="仿宋_GB2312"/>
          <w:b/>
          <w:sz w:val="24"/>
        </w:rPr>
        <w:t>的职业</w:t>
      </w:r>
      <w:r>
        <w:rPr>
          <w:rFonts w:eastAsia="仿宋_GB2312"/>
          <w:b/>
          <w:sz w:val="24"/>
        </w:rPr>
        <w:t>：</w:t>
      </w:r>
    </w:p>
    <w:p>
      <w:pPr>
        <w:spacing w:line="420" w:lineRule="exact"/>
        <w:ind w:firstLine="1995" w:firstLineChars="950"/>
        <w:rPr>
          <w:rFonts w:eastAsia="仿宋_GB2312"/>
          <w:sz w:val="24"/>
        </w:rPr>
      </w:pPr>
      <w:r>
        <w:pict>
          <v:rect id="矩形 9" o:spid="_x0000_s1056" o:spt="1" style="position:absolute;left:0pt;margin-left:324pt;margin-top:7.8pt;height:7.8pt;width:9pt;z-index:251667456;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">
            <v:path/>
            <v:fill focussize="0,0"/>
            <v:stroke/>
            <v:imagedata o:title=""/>
            <o:lock v:ext="edit"/>
          </v:rect>
        </w:pict>
      </w:r>
      <w:r>
        <w:pict>
          <v:rect id="矩形 8" o:spid="_x0000_s1055" o:spt="1" style="position:absolute;left:0pt;margin-left:216pt;margin-top:7.8pt;height:7.8pt;width:9pt;z-index:251668480;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">
            <v:path/>
            <v:fill focussize="0,0"/>
            <v:stroke/>
            <v:imagedata o:title=""/>
            <o:lock v:ext="edit"/>
          </v:rect>
        </w:pict>
      </w:r>
      <w:r>
        <w:pict>
          <v:rect id="矩形 7" o:spid="_x0000_s1054" o:spt="1" style="position:absolute;left:0pt;margin-left:81pt;margin-top:7.8pt;height:7.8pt;width:9pt;z-index:251669504;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">
            <v:path/>
            <v:fill focussize="0,0"/>
            <v:stroke/>
            <v:imagedata o:title=""/>
            <o:lock v:ext="edit"/>
          </v:rect>
        </w:pict>
      </w:r>
      <w:r>
        <w:rPr>
          <w:rFonts w:hint="eastAsia" w:eastAsia="仿宋_GB2312"/>
          <w:sz w:val="24"/>
        </w:rPr>
        <w:t>企业工人</w:t>
      </w:r>
      <w:r>
        <w:rPr>
          <w:rFonts w:eastAsia="仿宋_GB2312"/>
          <w:sz w:val="24"/>
        </w:rPr>
        <w:t xml:space="preserve">  </w:t>
      </w:r>
      <w:r>
        <w:rPr>
          <w:rFonts w:hint="eastAsia" w:eastAsia="仿宋_GB2312"/>
          <w:sz w:val="24"/>
        </w:rPr>
        <w:t xml:space="preserve">             公司职员</w:t>
      </w:r>
      <w:r>
        <w:rPr>
          <w:rFonts w:eastAsia="仿宋_GB2312"/>
          <w:sz w:val="24"/>
        </w:rPr>
        <w:t xml:space="preserve">         </w:t>
      </w:r>
      <w:r>
        <w:rPr>
          <w:rFonts w:hint="eastAsia" w:eastAsia="仿宋_GB2312"/>
          <w:sz w:val="24"/>
        </w:rPr>
        <w:t xml:space="preserve"> 机关干部</w:t>
      </w:r>
    </w:p>
    <w:p>
      <w:pPr>
        <w:spacing w:line="420" w:lineRule="exact"/>
        <w:ind w:firstLine="1995" w:firstLineChars="950"/>
        <w:rPr>
          <w:rFonts w:eastAsia="仿宋_GB2312"/>
          <w:sz w:val="24"/>
        </w:rPr>
      </w:pPr>
      <w:r>
        <w:pict>
          <v:rect id="矩形 6" o:spid="_x0000_s1059" o:spt="1" style="position:absolute;left:0pt;margin-left:324pt;margin-top:7.8pt;height:7.8pt;width:9pt;z-index:251670528;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">
            <v:path/>
            <v:fill focussize="0,0"/>
            <v:stroke/>
            <v:imagedata o:title=""/>
            <o:lock v:ext="edit"/>
          </v:rect>
        </w:pict>
      </w:r>
      <w:r>
        <w:pict>
          <v:rect id="矩形 5" o:spid="_x0000_s1058" o:spt="1" style="position:absolute;left:0pt;margin-left:216pt;margin-top:7.8pt;height:7.8pt;width:9pt;z-index:251671552;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">
            <v:path/>
            <v:fill focussize="0,0"/>
            <v:stroke/>
            <v:imagedata o:title=""/>
            <o:lock v:ext="edit"/>
          </v:rect>
        </w:pict>
      </w:r>
      <w:r>
        <w:pict>
          <v:rect id="矩形 4" o:spid="_x0000_s1057" o:spt="1" style="position:absolute;left:0pt;margin-left:81pt;margin-top:7.8pt;height:7.8pt;width:9pt;z-index:251672576;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">
            <v:path/>
            <v:fill focussize="0,0"/>
            <v:stroke/>
            <v:imagedata o:title=""/>
            <o:lock v:ext="edit"/>
          </v:rect>
        </w:pict>
      </w:r>
      <w:r>
        <w:rPr>
          <w:rFonts w:hint="eastAsia" w:eastAsia="仿宋_GB2312"/>
          <w:sz w:val="24"/>
        </w:rPr>
        <w:t>医疗机构              教师              企业经营管理</w:t>
      </w:r>
    </w:p>
    <w:p>
      <w:pPr>
        <w:spacing w:line="420" w:lineRule="exact"/>
        <w:ind w:firstLine="1995" w:firstLineChars="950"/>
        <w:rPr>
          <w:rFonts w:eastAsia="仿宋_GB2312"/>
          <w:sz w:val="24"/>
        </w:rPr>
      </w:pPr>
      <w:r>
        <w:pict>
          <v:rect id="矩形 3" o:spid="_x0000_s1062" o:spt="1" style="position:absolute;left:0pt;margin-left:324pt;margin-top:7.8pt;height:7.8pt;width:9pt;z-index:251673600;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">
            <v:path/>
            <v:fill focussize="0,0"/>
            <v:stroke/>
            <v:imagedata o:title=""/>
            <o:lock v:ext="edit"/>
          </v:rect>
        </w:pict>
      </w:r>
      <w:r>
        <w:pict>
          <v:rect id="矩形 2" o:spid="_x0000_s1061" o:spt="1" style="position:absolute;left:0pt;margin-left:216pt;margin-top:7.8pt;height:7.8pt;width:9pt;z-index:251674624;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">
            <v:path/>
            <v:fill focussize="0,0"/>
            <v:stroke/>
            <v:imagedata o:title=""/>
            <o:lock v:ext="edit"/>
          </v:rect>
        </w:pict>
      </w:r>
      <w:r>
        <w:pict>
          <v:rect id="矩形 1" o:spid="_x0000_s1060" o:spt="1" style="position:absolute;left:0pt;margin-left:81pt;margin-top:7.8pt;height:7.8pt;width:9pt;z-index:251675648;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">
            <v:path/>
            <v:fill focussize="0,0"/>
            <v:stroke/>
            <v:imagedata o:title=""/>
            <o:lock v:ext="edit"/>
          </v:rect>
        </w:pict>
      </w:r>
      <w:r>
        <w:rPr>
          <w:rFonts w:hint="eastAsia" w:eastAsia="仿宋_GB2312"/>
          <w:sz w:val="24"/>
        </w:rPr>
        <w:t>自由职业              学生              其它</w:t>
      </w:r>
    </w:p>
    <w:p>
      <w:pPr>
        <w:spacing w:line="360" w:lineRule="auto"/>
        <w:rPr>
          <w:rFonts w:eastAsia="仿宋_GB2312"/>
        </w:rPr>
      </w:pPr>
    </w:p>
    <w:p>
      <w:pPr>
        <w:spacing w:line="360" w:lineRule="auto"/>
        <w:rPr>
          <w:rFonts w:eastAsia="仿宋_GB2312"/>
          <w:b/>
        </w:rPr>
      </w:pPr>
      <w:r>
        <w:rPr>
          <w:rFonts w:eastAsia="仿宋_GB2312"/>
        </w:rPr>
        <w:t>下面每个问题（Q）包含了</w:t>
      </w:r>
      <w:r>
        <w:rPr>
          <w:rFonts w:hint="eastAsia" w:eastAsia="仿宋_GB2312"/>
        </w:rPr>
        <w:t>您对药品及药品使用的看法与观点</w:t>
      </w:r>
      <w:r>
        <w:rPr>
          <w:rFonts w:eastAsia="仿宋_GB2312"/>
        </w:rPr>
        <w:t>，将其</w:t>
      </w:r>
      <w:r>
        <w:rPr>
          <w:rFonts w:hint="eastAsia" w:eastAsia="仿宋_GB2312"/>
        </w:rPr>
        <w:t>赞同</w:t>
      </w:r>
      <w:r>
        <w:rPr>
          <w:rFonts w:eastAsia="仿宋_GB2312"/>
        </w:rPr>
        <w:t>程度用数字来量化，例如</w:t>
      </w:r>
      <w:r>
        <w:rPr>
          <w:rFonts w:hint="eastAsia" w:eastAsia="仿宋_GB2312"/>
        </w:rPr>
        <w:t>：</w:t>
      </w:r>
      <w:r>
        <w:rPr>
          <w:rFonts w:eastAsia="仿宋_GB2312"/>
        </w:rPr>
        <w:t>1代表</w:t>
      </w:r>
      <w:r>
        <w:rPr>
          <w:rFonts w:hint="eastAsia" w:eastAsia="仿宋_GB2312"/>
        </w:rPr>
        <w:t>极不赞同</w:t>
      </w:r>
      <w:r>
        <w:rPr>
          <w:rFonts w:eastAsia="仿宋_GB2312"/>
        </w:rPr>
        <w:t>；2代表</w:t>
      </w:r>
      <w:r>
        <w:rPr>
          <w:rFonts w:hint="eastAsia" w:eastAsia="仿宋_GB2312"/>
        </w:rPr>
        <w:t>不赞同</w:t>
      </w:r>
      <w:r>
        <w:rPr>
          <w:rFonts w:eastAsia="仿宋_GB2312"/>
        </w:rPr>
        <w:t>，</w:t>
      </w:r>
      <w:r>
        <w:rPr>
          <w:rFonts w:hint="eastAsia" w:eastAsia="仿宋_GB2312"/>
        </w:rPr>
        <w:t>但</w:t>
      </w:r>
      <w:r>
        <w:rPr>
          <w:rFonts w:eastAsia="仿宋_GB2312"/>
        </w:rPr>
        <w:t>程度不太大；依次类推；</w:t>
      </w:r>
      <w:r>
        <w:rPr>
          <w:rFonts w:hint="eastAsia" w:eastAsia="仿宋_GB2312"/>
        </w:rPr>
        <w:t>5</w:t>
      </w:r>
      <w:r>
        <w:rPr>
          <w:rFonts w:eastAsia="仿宋_GB2312"/>
        </w:rPr>
        <w:t>代表</w:t>
      </w:r>
      <w:r>
        <w:rPr>
          <w:rFonts w:hint="eastAsia" w:eastAsia="仿宋_GB2312"/>
        </w:rPr>
        <w:t>极为赞同，</w:t>
      </w:r>
      <w:r>
        <w:rPr>
          <w:rFonts w:hint="eastAsia" w:eastAsia="仿宋_GB2312"/>
          <w:b/>
        </w:rPr>
        <w:t>数字越大表示赞同程度越高，</w:t>
      </w:r>
      <w:r>
        <w:rPr>
          <w:rFonts w:hint="eastAsia" w:eastAsia="仿宋_GB2312"/>
        </w:rPr>
        <w:t>每个题项均需给定您所认同的相应数字。您需要</w:t>
      </w:r>
      <w:r>
        <w:rPr>
          <w:rFonts w:eastAsia="仿宋_GB2312"/>
        </w:rPr>
        <w:t>在</w:t>
      </w:r>
      <w:r>
        <w:rPr>
          <w:rFonts w:hint="eastAsia" w:eastAsia="仿宋_GB2312"/>
        </w:rPr>
        <w:t>同意</w:t>
      </w:r>
      <w:r>
        <w:rPr>
          <w:rFonts w:eastAsia="仿宋_GB2312"/>
        </w:rPr>
        <w:t>程度的数字下面画“</w:t>
      </w:r>
      <w:r>
        <w:rPr>
          <w:rFonts w:hint="eastAsia" w:ascii="仿宋_GB2312" w:eastAsia="仿宋_GB2312"/>
          <w:b/>
          <w:sz w:val="24"/>
        </w:rPr>
        <w:t>○</w:t>
      </w:r>
      <w:r>
        <w:rPr>
          <w:rFonts w:eastAsia="仿宋_GB2312"/>
        </w:rPr>
        <w:t>”，或者画“</w:t>
      </w:r>
      <w:r>
        <w:rPr>
          <w:rFonts w:eastAsia="仿宋_GB2312"/>
          <w:b/>
          <w:sz w:val="24"/>
        </w:rPr>
        <w:t>√</w:t>
      </w:r>
      <w:r>
        <w:rPr>
          <w:rFonts w:eastAsia="仿宋_GB2312"/>
        </w:rPr>
        <w:t>”均可</w:t>
      </w:r>
    </w:p>
    <w:tbl>
      <w:tblPr>
        <w:tblStyle w:val="19"/>
        <w:tblW w:w="9492" w:type="dxa"/>
        <w:jc w:val="center"/>
        <w:tblInd w:w="0" w:type="dxa"/>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54"/>
        <w:gridCol w:w="5593"/>
        <w:gridCol w:w="3845"/>
      </w:tblGrid>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gridBefore w:val="1"/>
          <w:wBefore w:w="54" w:type="dxa"/>
          <w:trHeight w:val="390" w:hRule="atLeast"/>
          <w:jc w:val="center"/>
        </w:trPr>
        <w:tc>
          <w:tcPr>
            <w:tcW w:w="9438" w:type="dxa"/>
            <w:gridSpan w:val="2"/>
            <w:tcBorders>
              <w:bottom w:val="nil"/>
            </w:tcBorders>
            <w:shd w:val="clear" w:color="auto" w:fill="E6E6E6"/>
          </w:tcPr>
          <w:p>
            <w:pPr>
              <w:spacing w:line="360" w:lineRule="auto"/>
              <w:rPr>
                <w:sz w:val="24"/>
              </w:rPr>
            </w:pPr>
            <w:r>
              <w:rPr>
                <w:rFonts w:hint="eastAsia" w:eastAsia="仿宋_GB2312"/>
                <w:b/>
                <w:sz w:val="24"/>
              </w:rPr>
              <w:t>Q</w:t>
            </w:r>
            <w:r>
              <w:rPr>
                <w:rFonts w:hint="eastAsia"/>
                <w:sz w:val="24"/>
                <w:vertAlign w:val="subscript"/>
              </w:rPr>
              <w:t>1</w:t>
            </w:r>
            <w:r>
              <w:rPr>
                <w:rFonts w:hint="eastAsia" w:eastAsia="仿宋_GB2312"/>
                <w:b/>
                <w:sz w:val="24"/>
              </w:rPr>
              <w:t>、下列每个问题</w:t>
            </w:r>
            <w:r>
              <w:rPr>
                <w:rFonts w:eastAsia="仿宋_GB2312"/>
                <w:b/>
                <w:sz w:val="24"/>
              </w:rPr>
              <w:t>包含了</w:t>
            </w:r>
            <w:r>
              <w:rPr>
                <w:rFonts w:hint="eastAsia" w:eastAsia="仿宋_GB2312"/>
                <w:b/>
                <w:sz w:val="24"/>
              </w:rPr>
              <w:t>对药品及药品使用的各种看法与观点</w:t>
            </w:r>
            <w:r>
              <w:rPr>
                <w:rFonts w:eastAsia="仿宋_GB2312"/>
                <w:b/>
                <w:sz w:val="24"/>
              </w:rPr>
              <w:t>，</w:t>
            </w:r>
            <w:r>
              <w:rPr>
                <w:rFonts w:hint="eastAsia" w:eastAsia="仿宋_GB2312"/>
                <w:b/>
                <w:sz w:val="24"/>
              </w:rPr>
              <w:t>您是否赞同这些观点？</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15" w:hRule="atLeast"/>
          <w:jc w:val="center"/>
        </w:trPr>
        <w:tc>
          <w:tcPr>
            <w:tcW w:w="9492" w:type="dxa"/>
            <w:gridSpan w:val="3"/>
            <w:vAlign w:val="center"/>
          </w:tcPr>
          <w:p>
            <w:pPr>
              <w:ind w:right="210" w:firstLine="5376" w:firstLineChars="2550"/>
              <w:rPr>
                <w:b/>
                <w:szCs w:val="21"/>
              </w:rPr>
            </w:pPr>
            <w:r>
              <w:rPr>
                <w:rFonts w:hint="eastAsia"/>
                <w:b/>
                <w:szCs w:val="21"/>
              </w:rPr>
              <w:t xml:space="preserve">  极   不   一   赞   极    </w:t>
            </w:r>
            <w:r>
              <w:rPr>
                <w:rFonts w:hint="eastAsia"/>
                <w:b/>
              </w:rPr>
              <w:t>不</w:t>
            </w:r>
            <w:r>
              <w:rPr>
                <w:b/>
                <w:szCs w:val="21"/>
              </w:rPr>
              <w:t xml:space="preserve"> </w:t>
            </w:r>
          </w:p>
          <w:p>
            <w:pPr>
              <w:ind w:right="210" w:firstLine="5376" w:firstLineChars="2550"/>
              <w:rPr>
                <w:b/>
                <w:szCs w:val="21"/>
              </w:rPr>
            </w:pPr>
            <w:r>
              <w:rPr>
                <w:rFonts w:hint="eastAsia"/>
                <w:b/>
                <w:szCs w:val="21"/>
              </w:rPr>
              <w:t xml:space="preserve">  不   赞   般        为    </w:t>
            </w:r>
            <w:r>
              <w:rPr>
                <w:rFonts w:hint="eastAsia"/>
                <w:b/>
              </w:rPr>
              <w:t>清</w:t>
            </w:r>
          </w:p>
          <w:p>
            <w:pPr>
              <w:ind w:right="210" w:firstLine="5376" w:firstLineChars="2550"/>
              <w:rPr>
                <w:b/>
                <w:szCs w:val="21"/>
              </w:rPr>
            </w:pPr>
            <w:r>
              <w:rPr>
                <w:rFonts w:hint="eastAsia"/>
                <w:b/>
                <w:szCs w:val="21"/>
              </w:rPr>
              <w:t xml:space="preserve">  赞   同   啦   同   赞    </w:t>
            </w:r>
            <w:r>
              <w:rPr>
                <w:rFonts w:hint="eastAsia"/>
                <w:b/>
              </w:rPr>
              <w:t>楚</w:t>
            </w:r>
          </w:p>
          <w:p>
            <w:pPr>
              <w:ind w:right="210" w:firstLine="5376" w:firstLineChars="2550"/>
            </w:pPr>
            <w:r>
              <w:rPr>
                <w:rFonts w:hint="eastAsia"/>
                <w:b/>
                <w:szCs w:val="21"/>
              </w:rPr>
              <w:t xml:space="preserve">  同                  同</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450" w:hRule="atLeast"/>
          <w:jc w:val="center"/>
        </w:trPr>
        <w:tc>
          <w:tcPr>
            <w:tcW w:w="5647" w:type="dxa"/>
            <w:gridSpan w:val="2"/>
            <w:tcBorders>
              <w:bottom w:val="nil"/>
              <w:right w:val="nil"/>
            </w:tcBorders>
            <w:vAlign w:val="center"/>
          </w:tcPr>
          <w:p>
            <w:pPr>
              <w:spacing w:line="360" w:lineRule="auto"/>
              <w:ind w:left="361" w:hanging="361" w:hangingChars="150"/>
              <w:rPr>
                <w:rFonts w:eastAsia="楷体_GB2312"/>
                <w:sz w:val="24"/>
              </w:rPr>
            </w:pPr>
            <w:r>
              <w:rPr>
                <w:rFonts w:hint="eastAsia" w:eastAsia="仿宋_GB2312"/>
                <w:b/>
                <w:sz w:val="24"/>
              </w:rPr>
              <w:t>01.</w:t>
            </w:r>
            <w:r>
              <w:rPr>
                <w:rFonts w:hint="eastAsia" w:eastAsia="楷体_GB2312"/>
                <w:sz w:val="24"/>
              </w:rPr>
              <w:t xml:space="preserve"> 生病了应该尽量打针、挂水</w:t>
            </w:r>
          </w:p>
        </w:tc>
        <w:tc>
          <w:tcPr>
            <w:tcW w:w="3845" w:type="dxa"/>
            <w:tcBorders>
              <w:left w:val="nil"/>
              <w:bottom w:val="nil"/>
            </w:tcBorders>
            <w:vAlign w:val="center"/>
          </w:tcPr>
          <w:p>
            <w:pPr>
              <w:spacing w:line="360" w:lineRule="auto"/>
              <w:ind w:right="120"/>
              <w:rPr>
                <w:rFonts w:eastAsia="楷体_GB2312"/>
                <w:sz w:val="24"/>
              </w:rPr>
            </w:pPr>
            <w:r>
              <w:rPr>
                <w:rFonts w:hint="eastAsia" w:eastAsia="楷体_GB2312"/>
                <w:sz w:val="24"/>
              </w:rPr>
              <w:t>1   2   3    4   5     9</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420" w:hRule="atLeast"/>
          <w:jc w:val="center"/>
        </w:trPr>
        <w:tc>
          <w:tcPr>
            <w:tcW w:w="5647" w:type="dxa"/>
            <w:gridSpan w:val="2"/>
            <w:tcBorders>
              <w:bottom w:val="nil"/>
              <w:right w:val="nil"/>
            </w:tcBorders>
            <w:shd w:val="pct5" w:color="auto" w:fill="FFFFFF"/>
            <w:vAlign w:val="center"/>
          </w:tcPr>
          <w:p>
            <w:pPr>
              <w:spacing w:line="360" w:lineRule="auto"/>
              <w:ind w:left="241" w:hanging="241" w:hangingChars="100"/>
              <w:rPr>
                <w:rFonts w:eastAsia="楷体_GB2312"/>
                <w:sz w:val="24"/>
              </w:rPr>
            </w:pPr>
            <w:r>
              <w:rPr>
                <w:rFonts w:hint="eastAsia" w:eastAsia="仿宋_GB2312"/>
                <w:b/>
                <w:sz w:val="24"/>
              </w:rPr>
              <w:t>02.</w:t>
            </w:r>
            <w:r>
              <w:rPr>
                <w:rFonts w:eastAsia="楷体_GB2312"/>
                <w:sz w:val="24"/>
              </w:rPr>
              <w:t xml:space="preserve"> </w:t>
            </w:r>
            <w:r>
              <w:rPr>
                <w:rFonts w:hint="eastAsia" w:eastAsia="楷体_GB2312"/>
                <w:sz w:val="24"/>
              </w:rPr>
              <w:t>打针、挂水等注射剂药品比口服药品更安全</w:t>
            </w:r>
          </w:p>
        </w:tc>
        <w:tc>
          <w:tcPr>
            <w:tcW w:w="3845" w:type="dxa"/>
            <w:tcBorders>
              <w:left w:val="nil"/>
              <w:bottom w:val="nil"/>
            </w:tcBorders>
            <w:shd w:val="pct5" w:color="auto" w:fill="FFFFFF"/>
            <w:vAlign w:val="center"/>
          </w:tcPr>
          <w:p>
            <w:pPr>
              <w:spacing w:line="360" w:lineRule="auto"/>
              <w:ind w:right="120"/>
              <w:rPr>
                <w:rFonts w:eastAsia="楷体_GB2312"/>
                <w:sz w:val="24"/>
              </w:rPr>
            </w:pPr>
            <w:r>
              <w:rPr>
                <w:rFonts w:hint="eastAsia" w:eastAsia="楷体_GB2312"/>
                <w:sz w:val="24"/>
              </w:rPr>
              <w:t>1   2   3    4   5     9</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401" w:hRule="atLeast"/>
          <w:jc w:val="center"/>
        </w:trPr>
        <w:tc>
          <w:tcPr>
            <w:tcW w:w="5647" w:type="dxa"/>
            <w:gridSpan w:val="2"/>
            <w:tcBorders>
              <w:bottom w:val="nil"/>
              <w:right w:val="nil"/>
            </w:tcBorders>
            <w:shd w:val="clear" w:color="auto" w:fill="FFFFFF"/>
            <w:vAlign w:val="center"/>
          </w:tcPr>
          <w:p>
            <w:pPr>
              <w:spacing w:line="360" w:lineRule="auto"/>
              <w:ind w:left="241" w:hanging="241" w:hangingChars="100"/>
              <w:rPr>
                <w:rFonts w:eastAsia="楷体_GB2312"/>
                <w:sz w:val="24"/>
              </w:rPr>
            </w:pPr>
            <w:r>
              <w:rPr>
                <w:rFonts w:hint="eastAsia" w:eastAsia="楷体_GB2312"/>
                <w:b/>
                <w:sz w:val="24"/>
              </w:rPr>
              <w:t>03.</w:t>
            </w:r>
            <w:r>
              <w:rPr>
                <w:rFonts w:hint="eastAsia" w:eastAsia="楷体_GB2312"/>
                <w:sz w:val="24"/>
              </w:rPr>
              <w:t xml:space="preserve"> 越贵的药品越安全</w:t>
            </w:r>
          </w:p>
        </w:tc>
        <w:tc>
          <w:tcPr>
            <w:tcW w:w="3845" w:type="dxa"/>
            <w:tcBorders>
              <w:left w:val="nil"/>
              <w:bottom w:val="nil"/>
            </w:tcBorders>
            <w:shd w:val="clear" w:color="auto" w:fill="FFFFFF"/>
            <w:vAlign w:val="center"/>
          </w:tcPr>
          <w:p>
            <w:pPr>
              <w:spacing w:line="360" w:lineRule="auto"/>
              <w:ind w:right="120"/>
              <w:rPr>
                <w:rFonts w:eastAsia="楷体_GB2312"/>
                <w:sz w:val="24"/>
              </w:rPr>
            </w:pPr>
            <w:r>
              <w:rPr>
                <w:rFonts w:hint="eastAsia" w:eastAsia="楷体_GB2312"/>
                <w:sz w:val="24"/>
              </w:rPr>
              <w:t>1   2   3    4   5     9</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461" w:hRule="atLeast"/>
          <w:jc w:val="center"/>
        </w:trPr>
        <w:tc>
          <w:tcPr>
            <w:tcW w:w="5647" w:type="dxa"/>
            <w:gridSpan w:val="2"/>
            <w:tcBorders>
              <w:bottom w:val="nil"/>
              <w:right w:val="nil"/>
            </w:tcBorders>
            <w:shd w:val="pct5" w:color="auto" w:fill="FFFFFF"/>
            <w:vAlign w:val="center"/>
          </w:tcPr>
          <w:p>
            <w:pPr>
              <w:spacing w:line="360" w:lineRule="auto"/>
              <w:ind w:left="359" w:hanging="359" w:hangingChars="149"/>
              <w:rPr>
                <w:rFonts w:eastAsia="楷体_GB2312"/>
                <w:sz w:val="24"/>
              </w:rPr>
            </w:pPr>
            <w:r>
              <w:rPr>
                <w:rFonts w:hint="eastAsia" w:eastAsia="楷体_GB2312"/>
                <w:b/>
                <w:sz w:val="24"/>
              </w:rPr>
              <w:t xml:space="preserve">04. </w:t>
            </w:r>
            <w:r>
              <w:rPr>
                <w:rFonts w:hint="eastAsia" w:eastAsia="楷体_GB2312"/>
                <w:sz w:val="24"/>
              </w:rPr>
              <w:t>越贵的药品越有效</w:t>
            </w:r>
          </w:p>
        </w:tc>
        <w:tc>
          <w:tcPr>
            <w:tcW w:w="3845" w:type="dxa"/>
            <w:tcBorders>
              <w:left w:val="nil"/>
              <w:bottom w:val="nil"/>
            </w:tcBorders>
            <w:shd w:val="pct5" w:color="auto" w:fill="FFFFFF"/>
            <w:vAlign w:val="center"/>
          </w:tcPr>
          <w:p>
            <w:pPr>
              <w:spacing w:line="360" w:lineRule="auto"/>
              <w:ind w:right="120"/>
              <w:rPr>
                <w:rFonts w:eastAsia="楷体_GB2312"/>
                <w:sz w:val="24"/>
              </w:rPr>
            </w:pPr>
            <w:r>
              <w:rPr>
                <w:rFonts w:hint="eastAsia" w:eastAsia="楷体_GB2312"/>
                <w:sz w:val="24"/>
              </w:rPr>
              <w:t>1   2   3    4   5     9</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461" w:hRule="atLeast"/>
          <w:jc w:val="center"/>
        </w:trPr>
        <w:tc>
          <w:tcPr>
            <w:tcW w:w="5647" w:type="dxa"/>
            <w:gridSpan w:val="2"/>
            <w:tcBorders>
              <w:bottom w:val="nil"/>
              <w:right w:val="nil"/>
            </w:tcBorders>
            <w:shd w:val="clear" w:color="auto" w:fill="FFFFFF"/>
            <w:vAlign w:val="center"/>
          </w:tcPr>
          <w:p>
            <w:pPr>
              <w:ind w:left="253" w:leftChars="1" w:hanging="251" w:hangingChars="104"/>
              <w:rPr>
                <w:rFonts w:eastAsia="楷体_GB2312"/>
                <w:sz w:val="24"/>
              </w:rPr>
            </w:pPr>
            <w:r>
              <w:rPr>
                <w:rFonts w:hint="eastAsia" w:eastAsia="仿宋_GB2312"/>
                <w:b/>
                <w:sz w:val="24"/>
              </w:rPr>
              <w:t xml:space="preserve">05. </w:t>
            </w:r>
            <w:r>
              <w:rPr>
                <w:rFonts w:hint="eastAsia" w:eastAsia="楷体_GB2312"/>
                <w:sz w:val="24"/>
              </w:rPr>
              <w:t>用药的品种越多疗效越好</w:t>
            </w:r>
          </w:p>
        </w:tc>
        <w:tc>
          <w:tcPr>
            <w:tcW w:w="3845" w:type="dxa"/>
            <w:tcBorders>
              <w:left w:val="nil"/>
              <w:bottom w:val="nil"/>
            </w:tcBorders>
            <w:shd w:val="clear" w:color="auto" w:fill="FFFFFF"/>
            <w:vAlign w:val="center"/>
          </w:tcPr>
          <w:p>
            <w:pPr>
              <w:spacing w:line="360" w:lineRule="auto"/>
              <w:ind w:right="120"/>
              <w:rPr>
                <w:rFonts w:eastAsia="楷体_GB2312"/>
                <w:sz w:val="24"/>
              </w:rPr>
            </w:pPr>
            <w:r>
              <w:rPr>
                <w:rFonts w:hint="eastAsia" w:eastAsia="楷体_GB2312"/>
                <w:sz w:val="24"/>
              </w:rPr>
              <w:t>1   2   3    4   5     9</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461" w:hRule="atLeast"/>
          <w:jc w:val="center"/>
        </w:trPr>
        <w:tc>
          <w:tcPr>
            <w:tcW w:w="5647" w:type="dxa"/>
            <w:gridSpan w:val="2"/>
            <w:tcBorders>
              <w:bottom w:val="nil"/>
              <w:right w:val="nil"/>
            </w:tcBorders>
            <w:shd w:val="pct5" w:color="auto" w:fill="FFFFFF"/>
            <w:vAlign w:val="center"/>
          </w:tcPr>
          <w:p>
            <w:pPr>
              <w:spacing w:line="360" w:lineRule="auto"/>
              <w:ind w:left="241" w:hanging="241" w:hangingChars="100"/>
              <w:rPr>
                <w:rFonts w:eastAsia="楷体_GB2312"/>
                <w:sz w:val="24"/>
              </w:rPr>
            </w:pPr>
            <w:r>
              <w:rPr>
                <w:rFonts w:hint="eastAsia" w:eastAsia="仿宋_GB2312"/>
                <w:b/>
                <w:sz w:val="24"/>
              </w:rPr>
              <w:t>06.</w:t>
            </w:r>
            <w:r>
              <w:rPr>
                <w:rFonts w:hint="eastAsia" w:eastAsia="楷体_GB2312"/>
                <w:sz w:val="24"/>
              </w:rPr>
              <w:t xml:space="preserve"> 用药的疗程越长越好</w:t>
            </w:r>
          </w:p>
        </w:tc>
        <w:tc>
          <w:tcPr>
            <w:tcW w:w="3845" w:type="dxa"/>
            <w:tcBorders>
              <w:left w:val="nil"/>
              <w:bottom w:val="nil"/>
            </w:tcBorders>
            <w:shd w:val="pct5" w:color="auto" w:fill="FFFFFF"/>
            <w:vAlign w:val="center"/>
          </w:tcPr>
          <w:p>
            <w:pPr>
              <w:spacing w:line="360" w:lineRule="auto"/>
              <w:ind w:right="120"/>
              <w:rPr>
                <w:rFonts w:eastAsia="楷体_GB2312"/>
                <w:sz w:val="24"/>
              </w:rPr>
            </w:pPr>
            <w:r>
              <w:rPr>
                <w:rFonts w:hint="eastAsia" w:eastAsia="楷体_GB2312"/>
                <w:sz w:val="24"/>
              </w:rPr>
              <w:t>1   2   3    4   5     9</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461" w:hRule="atLeast"/>
          <w:jc w:val="center"/>
        </w:trPr>
        <w:tc>
          <w:tcPr>
            <w:tcW w:w="5647" w:type="dxa"/>
            <w:gridSpan w:val="2"/>
            <w:tcBorders>
              <w:bottom w:val="nil"/>
              <w:right w:val="nil"/>
            </w:tcBorders>
            <w:shd w:val="clear" w:color="auto" w:fill="FFFFFF"/>
            <w:vAlign w:val="center"/>
          </w:tcPr>
          <w:p>
            <w:pPr>
              <w:ind w:left="373" w:leftChars="1" w:hanging="371" w:hangingChars="154"/>
              <w:rPr>
                <w:rFonts w:eastAsia="楷体_GB2312"/>
                <w:sz w:val="24"/>
              </w:rPr>
            </w:pPr>
            <w:r>
              <w:rPr>
                <w:rFonts w:hint="eastAsia" w:eastAsia="仿宋_GB2312"/>
                <w:b/>
                <w:sz w:val="24"/>
              </w:rPr>
              <w:t xml:space="preserve">07. </w:t>
            </w:r>
            <w:r>
              <w:rPr>
                <w:rFonts w:hint="eastAsia" w:eastAsia="楷体_GB2312"/>
                <w:sz w:val="24"/>
              </w:rPr>
              <w:t>身体稍有不舒服就应该立即用药</w:t>
            </w:r>
          </w:p>
        </w:tc>
        <w:tc>
          <w:tcPr>
            <w:tcW w:w="3845" w:type="dxa"/>
            <w:tcBorders>
              <w:left w:val="nil"/>
              <w:bottom w:val="nil"/>
            </w:tcBorders>
            <w:shd w:val="clear" w:color="auto" w:fill="FFFFFF"/>
            <w:vAlign w:val="center"/>
          </w:tcPr>
          <w:p>
            <w:pPr>
              <w:spacing w:line="360" w:lineRule="auto"/>
              <w:ind w:right="120"/>
              <w:rPr>
                <w:rFonts w:eastAsia="楷体_GB2312"/>
                <w:sz w:val="24"/>
              </w:rPr>
            </w:pPr>
            <w:r>
              <w:rPr>
                <w:rFonts w:hint="eastAsia" w:eastAsia="楷体_GB2312"/>
                <w:sz w:val="24"/>
              </w:rPr>
              <w:t>1   2   3    4   5     9</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461" w:hRule="atLeast"/>
          <w:jc w:val="center"/>
        </w:trPr>
        <w:tc>
          <w:tcPr>
            <w:tcW w:w="5647" w:type="dxa"/>
            <w:gridSpan w:val="2"/>
            <w:tcBorders>
              <w:bottom w:val="nil"/>
              <w:right w:val="nil"/>
            </w:tcBorders>
            <w:shd w:val="pct5" w:color="auto" w:fill="FFFFFF"/>
            <w:vAlign w:val="center"/>
          </w:tcPr>
          <w:p>
            <w:pPr>
              <w:ind w:left="253" w:leftChars="1" w:hanging="251" w:hangingChars="104"/>
              <w:rPr>
                <w:rFonts w:eastAsia="楷体_GB2312"/>
                <w:sz w:val="24"/>
              </w:rPr>
            </w:pPr>
            <w:r>
              <w:rPr>
                <w:rFonts w:hint="eastAsia" w:eastAsia="仿宋_GB2312"/>
                <w:b/>
                <w:sz w:val="24"/>
              </w:rPr>
              <w:t xml:space="preserve">08. </w:t>
            </w:r>
            <w:r>
              <w:rPr>
                <w:rFonts w:hint="eastAsia" w:eastAsia="楷体_GB2312"/>
                <w:sz w:val="24"/>
              </w:rPr>
              <w:t>保健品就是药品</w:t>
            </w:r>
          </w:p>
        </w:tc>
        <w:tc>
          <w:tcPr>
            <w:tcW w:w="3845" w:type="dxa"/>
            <w:tcBorders>
              <w:left w:val="nil"/>
              <w:bottom w:val="nil"/>
            </w:tcBorders>
            <w:shd w:val="pct5" w:color="auto" w:fill="FFFFFF"/>
            <w:vAlign w:val="center"/>
          </w:tcPr>
          <w:p>
            <w:pPr>
              <w:spacing w:line="360" w:lineRule="auto"/>
              <w:ind w:right="120"/>
              <w:rPr>
                <w:rFonts w:eastAsia="楷体_GB2312"/>
                <w:sz w:val="24"/>
              </w:rPr>
            </w:pPr>
            <w:r>
              <w:rPr>
                <w:rFonts w:hint="eastAsia" w:eastAsia="楷体_GB2312"/>
                <w:sz w:val="24"/>
              </w:rPr>
              <w:t>1   2   3    4   5     9</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461" w:hRule="atLeast"/>
          <w:jc w:val="center"/>
        </w:trPr>
        <w:tc>
          <w:tcPr>
            <w:tcW w:w="5647" w:type="dxa"/>
            <w:gridSpan w:val="2"/>
            <w:tcBorders>
              <w:bottom w:val="nil"/>
              <w:right w:val="nil"/>
            </w:tcBorders>
            <w:shd w:val="clear" w:color="auto" w:fill="FFFFFF"/>
            <w:vAlign w:val="center"/>
          </w:tcPr>
          <w:p>
            <w:pPr>
              <w:ind w:left="373" w:leftChars="1" w:hanging="371" w:hangingChars="154"/>
              <w:rPr>
                <w:rFonts w:eastAsia="楷体_GB2312"/>
                <w:sz w:val="24"/>
              </w:rPr>
            </w:pPr>
            <w:r>
              <w:rPr>
                <w:rFonts w:hint="eastAsia" w:eastAsia="仿宋_GB2312"/>
                <w:b/>
                <w:sz w:val="24"/>
              </w:rPr>
              <w:t xml:space="preserve">09. </w:t>
            </w:r>
            <w:r>
              <w:rPr>
                <w:rFonts w:hint="eastAsia" w:eastAsia="楷体_GB2312"/>
                <w:sz w:val="24"/>
              </w:rPr>
              <w:t>吃过保健品可以减少药品的用量</w:t>
            </w:r>
          </w:p>
        </w:tc>
        <w:tc>
          <w:tcPr>
            <w:tcW w:w="3845" w:type="dxa"/>
            <w:tcBorders>
              <w:left w:val="nil"/>
              <w:bottom w:val="nil"/>
            </w:tcBorders>
            <w:shd w:val="clear" w:color="auto" w:fill="FFFFFF"/>
            <w:vAlign w:val="center"/>
          </w:tcPr>
          <w:p>
            <w:pPr>
              <w:spacing w:line="360" w:lineRule="auto"/>
              <w:ind w:right="120"/>
              <w:rPr>
                <w:rFonts w:eastAsia="楷体_GB2312"/>
                <w:sz w:val="24"/>
              </w:rPr>
            </w:pPr>
            <w:r>
              <w:rPr>
                <w:rFonts w:hint="eastAsia" w:eastAsia="楷体_GB2312"/>
                <w:sz w:val="24"/>
              </w:rPr>
              <w:t>1   2   3    4   5     9</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461" w:hRule="atLeast"/>
          <w:jc w:val="center"/>
        </w:trPr>
        <w:tc>
          <w:tcPr>
            <w:tcW w:w="5647" w:type="dxa"/>
            <w:gridSpan w:val="2"/>
            <w:tcBorders>
              <w:bottom w:val="nil"/>
              <w:right w:val="nil"/>
            </w:tcBorders>
            <w:shd w:val="pct5" w:color="auto" w:fill="auto"/>
            <w:vAlign w:val="center"/>
          </w:tcPr>
          <w:p>
            <w:pPr>
              <w:ind w:left="373" w:leftChars="1" w:hanging="371" w:hangingChars="154"/>
              <w:rPr>
                <w:rFonts w:eastAsia="楷体_GB2312"/>
                <w:sz w:val="24"/>
              </w:rPr>
            </w:pPr>
            <w:r>
              <w:rPr>
                <w:rFonts w:hint="eastAsia" w:eastAsia="楷体_GB2312"/>
                <w:b/>
                <w:sz w:val="24"/>
              </w:rPr>
              <w:t xml:space="preserve">10. </w:t>
            </w:r>
            <w:r>
              <w:rPr>
                <w:rFonts w:hint="eastAsia" w:eastAsia="楷体_GB2312"/>
                <w:sz w:val="24"/>
              </w:rPr>
              <w:t>口服药可以用牛奶、咖啡或饮料送服</w:t>
            </w:r>
          </w:p>
        </w:tc>
        <w:tc>
          <w:tcPr>
            <w:tcW w:w="3845" w:type="dxa"/>
            <w:tcBorders>
              <w:left w:val="nil"/>
              <w:bottom w:val="nil"/>
            </w:tcBorders>
            <w:shd w:val="pct5" w:color="auto" w:fill="auto"/>
            <w:vAlign w:val="center"/>
          </w:tcPr>
          <w:p>
            <w:pPr>
              <w:spacing w:line="360" w:lineRule="auto"/>
              <w:ind w:right="120"/>
              <w:rPr>
                <w:rFonts w:eastAsia="楷体_GB2312"/>
                <w:sz w:val="24"/>
              </w:rPr>
            </w:pPr>
            <w:r>
              <w:rPr>
                <w:rFonts w:hint="eastAsia" w:eastAsia="楷体_GB2312"/>
                <w:sz w:val="24"/>
              </w:rPr>
              <w:t>1   2   3    4   5     9</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461" w:hRule="atLeast"/>
          <w:jc w:val="center"/>
        </w:trPr>
        <w:tc>
          <w:tcPr>
            <w:tcW w:w="5647" w:type="dxa"/>
            <w:gridSpan w:val="2"/>
            <w:tcBorders>
              <w:bottom w:val="nil"/>
              <w:right w:val="nil"/>
            </w:tcBorders>
            <w:shd w:val="clear" w:color="auto" w:fill="FFFFFF"/>
            <w:vAlign w:val="center"/>
          </w:tcPr>
          <w:p>
            <w:pPr>
              <w:ind w:left="373" w:leftChars="1" w:hanging="371" w:hangingChars="154"/>
              <w:rPr>
                <w:rFonts w:eastAsia="仿宋_GB2312"/>
                <w:b/>
                <w:sz w:val="24"/>
                <w:shd w:val="pct10" w:color="auto" w:fill="FFFFFF"/>
              </w:rPr>
            </w:pPr>
            <w:r>
              <w:rPr>
                <w:rFonts w:hint="eastAsia" w:eastAsia="仿宋_GB2312"/>
                <w:b/>
                <w:sz w:val="24"/>
              </w:rPr>
              <w:t xml:space="preserve">11. </w:t>
            </w:r>
            <w:r>
              <w:rPr>
                <w:rFonts w:hint="eastAsia" w:eastAsia="楷体_GB2312"/>
                <w:sz w:val="24"/>
              </w:rPr>
              <w:t>营养保健品可以和药品同时服用</w:t>
            </w:r>
          </w:p>
        </w:tc>
        <w:tc>
          <w:tcPr>
            <w:tcW w:w="3845" w:type="dxa"/>
            <w:tcBorders>
              <w:left w:val="nil"/>
              <w:bottom w:val="nil"/>
            </w:tcBorders>
            <w:shd w:val="clear" w:color="auto" w:fill="FFFFFF"/>
            <w:vAlign w:val="center"/>
          </w:tcPr>
          <w:p>
            <w:pPr>
              <w:spacing w:line="360" w:lineRule="auto"/>
              <w:ind w:right="120"/>
              <w:rPr>
                <w:rFonts w:eastAsia="楷体_GB2312"/>
                <w:sz w:val="24"/>
              </w:rPr>
            </w:pPr>
            <w:r>
              <w:rPr>
                <w:rFonts w:hint="eastAsia" w:eastAsia="楷体_GB2312"/>
                <w:sz w:val="24"/>
              </w:rPr>
              <w:t>1   2   3    4   5     9</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461" w:hRule="atLeast"/>
          <w:jc w:val="center"/>
        </w:trPr>
        <w:tc>
          <w:tcPr>
            <w:tcW w:w="5647" w:type="dxa"/>
            <w:gridSpan w:val="2"/>
            <w:tcBorders>
              <w:bottom w:val="nil"/>
              <w:right w:val="nil"/>
            </w:tcBorders>
            <w:shd w:val="pct5" w:color="auto" w:fill="FFFFFF"/>
            <w:vAlign w:val="center"/>
          </w:tcPr>
          <w:p>
            <w:pPr>
              <w:ind w:left="373" w:leftChars="1" w:hanging="371" w:hangingChars="154"/>
              <w:rPr>
                <w:rFonts w:eastAsia="仿宋_GB2312"/>
                <w:b/>
                <w:sz w:val="24"/>
                <w:shd w:val="pct10" w:color="auto" w:fill="FFFFFF"/>
              </w:rPr>
            </w:pPr>
            <w:r>
              <w:rPr>
                <w:rFonts w:hint="eastAsia" w:eastAsia="仿宋_GB2312"/>
                <w:b/>
                <w:sz w:val="24"/>
              </w:rPr>
              <w:t xml:space="preserve">12. </w:t>
            </w:r>
            <w:r>
              <w:rPr>
                <w:rFonts w:hint="eastAsia" w:eastAsia="楷体_GB2312"/>
                <w:sz w:val="24"/>
              </w:rPr>
              <w:t>在医院输液时可以自行缩短输液时间</w:t>
            </w:r>
          </w:p>
        </w:tc>
        <w:tc>
          <w:tcPr>
            <w:tcW w:w="3845" w:type="dxa"/>
            <w:tcBorders>
              <w:left w:val="nil"/>
              <w:bottom w:val="nil"/>
            </w:tcBorders>
            <w:shd w:val="pct5" w:color="auto" w:fill="FFFFFF"/>
            <w:vAlign w:val="center"/>
          </w:tcPr>
          <w:p>
            <w:pPr>
              <w:spacing w:line="360" w:lineRule="auto"/>
              <w:ind w:right="120"/>
              <w:rPr>
                <w:rFonts w:eastAsia="楷体_GB2312"/>
                <w:sz w:val="24"/>
              </w:rPr>
            </w:pPr>
            <w:r>
              <w:rPr>
                <w:rFonts w:hint="eastAsia" w:eastAsia="楷体_GB2312"/>
                <w:sz w:val="24"/>
              </w:rPr>
              <w:t>1   2   3    4   5     9</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461" w:hRule="atLeast"/>
          <w:jc w:val="center"/>
        </w:trPr>
        <w:tc>
          <w:tcPr>
            <w:tcW w:w="5647" w:type="dxa"/>
            <w:gridSpan w:val="2"/>
            <w:tcBorders>
              <w:bottom w:val="nil"/>
              <w:right w:val="nil"/>
            </w:tcBorders>
            <w:shd w:val="clear" w:color="auto" w:fill="FFFFFF"/>
            <w:vAlign w:val="center"/>
          </w:tcPr>
          <w:p>
            <w:pPr>
              <w:ind w:left="373" w:leftChars="1" w:hanging="371" w:hangingChars="154"/>
              <w:rPr>
                <w:rFonts w:eastAsia="仿宋_GB2312"/>
                <w:b/>
                <w:sz w:val="24"/>
                <w:shd w:val="pct10" w:color="auto" w:fill="FFFFFF"/>
              </w:rPr>
            </w:pPr>
            <w:r>
              <w:rPr>
                <w:rFonts w:hint="eastAsia" w:eastAsia="仿宋_GB2312"/>
                <w:b/>
                <w:sz w:val="24"/>
              </w:rPr>
              <w:t xml:space="preserve">13. </w:t>
            </w:r>
            <w:r>
              <w:rPr>
                <w:rFonts w:hint="eastAsia" w:eastAsia="楷体_GB2312"/>
                <w:sz w:val="24"/>
              </w:rPr>
              <w:t>抗菌药物可以治好任何一种感冒发烧</w:t>
            </w:r>
          </w:p>
        </w:tc>
        <w:tc>
          <w:tcPr>
            <w:tcW w:w="3845" w:type="dxa"/>
            <w:tcBorders>
              <w:left w:val="nil"/>
              <w:bottom w:val="nil"/>
            </w:tcBorders>
            <w:shd w:val="clear" w:color="auto" w:fill="FFFFFF"/>
            <w:vAlign w:val="center"/>
          </w:tcPr>
          <w:p>
            <w:pPr>
              <w:spacing w:line="360" w:lineRule="auto"/>
              <w:ind w:right="120"/>
              <w:rPr>
                <w:rFonts w:eastAsia="楷体_GB2312"/>
                <w:sz w:val="24"/>
              </w:rPr>
            </w:pPr>
            <w:r>
              <w:rPr>
                <w:rFonts w:hint="eastAsia" w:eastAsia="楷体_GB2312"/>
                <w:sz w:val="24"/>
              </w:rPr>
              <w:t>1   2   3    4   5     9</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461" w:hRule="atLeast"/>
          <w:jc w:val="center"/>
        </w:trPr>
        <w:tc>
          <w:tcPr>
            <w:tcW w:w="5647" w:type="dxa"/>
            <w:gridSpan w:val="2"/>
            <w:tcBorders>
              <w:bottom w:val="nil"/>
              <w:right w:val="nil"/>
            </w:tcBorders>
            <w:shd w:val="pct5" w:color="auto" w:fill="FFFFFF"/>
            <w:vAlign w:val="center"/>
          </w:tcPr>
          <w:p>
            <w:pPr>
              <w:ind w:left="373" w:leftChars="1" w:hanging="371" w:hangingChars="154"/>
              <w:rPr>
                <w:rFonts w:eastAsia="仿宋_GB2312"/>
                <w:b/>
                <w:sz w:val="24"/>
              </w:rPr>
            </w:pPr>
            <w:r>
              <w:rPr>
                <w:rFonts w:hint="eastAsia" w:eastAsia="楷体_GB2312"/>
                <w:b/>
                <w:sz w:val="24"/>
              </w:rPr>
              <w:t xml:space="preserve">14. </w:t>
            </w:r>
            <w:r>
              <w:rPr>
                <w:rFonts w:hint="eastAsia" w:eastAsia="楷体_GB2312"/>
                <w:sz w:val="24"/>
              </w:rPr>
              <w:t>抗菌药物可以杀死任何细菌和病毒</w:t>
            </w:r>
          </w:p>
        </w:tc>
        <w:tc>
          <w:tcPr>
            <w:tcW w:w="3845" w:type="dxa"/>
            <w:tcBorders>
              <w:left w:val="nil"/>
              <w:bottom w:val="nil"/>
            </w:tcBorders>
            <w:shd w:val="pct5" w:color="auto" w:fill="FFFFFF"/>
            <w:vAlign w:val="center"/>
          </w:tcPr>
          <w:p>
            <w:pPr>
              <w:spacing w:line="360" w:lineRule="auto"/>
              <w:ind w:right="120"/>
              <w:rPr>
                <w:rFonts w:eastAsia="楷体_GB2312"/>
                <w:sz w:val="24"/>
              </w:rPr>
            </w:pPr>
            <w:r>
              <w:rPr>
                <w:rFonts w:hint="eastAsia" w:eastAsia="楷体_GB2312"/>
                <w:sz w:val="24"/>
              </w:rPr>
              <w:t>1   2   3    4   5     9</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461" w:hRule="atLeast"/>
          <w:jc w:val="center"/>
        </w:trPr>
        <w:tc>
          <w:tcPr>
            <w:tcW w:w="5647" w:type="dxa"/>
            <w:gridSpan w:val="2"/>
            <w:tcBorders>
              <w:bottom w:val="nil"/>
              <w:right w:val="nil"/>
            </w:tcBorders>
            <w:shd w:val="clear" w:color="auto" w:fill="FFFFFF"/>
            <w:vAlign w:val="center"/>
          </w:tcPr>
          <w:p>
            <w:pPr>
              <w:ind w:left="373" w:leftChars="1" w:hanging="371" w:hangingChars="154"/>
              <w:rPr>
                <w:rFonts w:eastAsia="楷体_GB2312"/>
                <w:sz w:val="24"/>
                <w:shd w:val="pct10" w:color="auto" w:fill="FFFFFF"/>
              </w:rPr>
            </w:pPr>
            <w:r>
              <w:rPr>
                <w:rFonts w:hint="eastAsia" w:eastAsia="楷体_GB2312"/>
                <w:b/>
                <w:sz w:val="24"/>
              </w:rPr>
              <w:t xml:space="preserve">15. </w:t>
            </w:r>
            <w:r>
              <w:rPr>
                <w:rFonts w:hint="eastAsia" w:eastAsia="楷体_GB2312"/>
                <w:sz w:val="24"/>
              </w:rPr>
              <w:t>只要自己不滥用抗菌药，就不会产生耐药性</w:t>
            </w:r>
          </w:p>
        </w:tc>
        <w:tc>
          <w:tcPr>
            <w:tcW w:w="3845" w:type="dxa"/>
            <w:tcBorders>
              <w:left w:val="nil"/>
              <w:bottom w:val="nil"/>
            </w:tcBorders>
            <w:shd w:val="clear" w:color="auto" w:fill="FFFFFF"/>
            <w:vAlign w:val="center"/>
          </w:tcPr>
          <w:p>
            <w:pPr>
              <w:spacing w:line="360" w:lineRule="auto"/>
              <w:ind w:right="120"/>
              <w:rPr>
                <w:rFonts w:eastAsia="楷体_GB2312"/>
                <w:sz w:val="24"/>
              </w:rPr>
            </w:pPr>
            <w:r>
              <w:rPr>
                <w:rFonts w:hint="eastAsia" w:eastAsia="楷体_GB2312"/>
                <w:sz w:val="24"/>
              </w:rPr>
              <w:t>1   2   3    4   5     9</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461" w:hRule="atLeast"/>
          <w:jc w:val="center"/>
        </w:trPr>
        <w:tc>
          <w:tcPr>
            <w:tcW w:w="5647" w:type="dxa"/>
            <w:gridSpan w:val="2"/>
            <w:tcBorders>
              <w:bottom w:val="nil"/>
              <w:right w:val="nil"/>
            </w:tcBorders>
            <w:shd w:val="pct5" w:color="auto" w:fill="FFFFFF"/>
            <w:vAlign w:val="center"/>
          </w:tcPr>
          <w:p>
            <w:pPr>
              <w:ind w:left="373" w:leftChars="1" w:hanging="371" w:hangingChars="154"/>
              <w:rPr>
                <w:rFonts w:eastAsia="楷体_GB2312"/>
                <w:sz w:val="24"/>
                <w:shd w:val="pct10" w:color="auto" w:fill="FFFFFF"/>
              </w:rPr>
            </w:pPr>
            <w:r>
              <w:rPr>
                <w:rFonts w:hint="eastAsia" w:eastAsia="楷体_GB2312"/>
                <w:b/>
                <w:sz w:val="24"/>
              </w:rPr>
              <w:t xml:space="preserve">16. </w:t>
            </w:r>
            <w:r>
              <w:rPr>
                <w:rFonts w:hint="eastAsia" w:eastAsia="楷体_GB2312"/>
                <w:sz w:val="24"/>
              </w:rPr>
              <w:t>同时服用的抗菌药物种类越多，病就好得越快</w:t>
            </w:r>
          </w:p>
        </w:tc>
        <w:tc>
          <w:tcPr>
            <w:tcW w:w="3845" w:type="dxa"/>
            <w:tcBorders>
              <w:left w:val="nil"/>
              <w:bottom w:val="nil"/>
            </w:tcBorders>
            <w:shd w:val="pct5" w:color="auto" w:fill="FFFFFF"/>
            <w:vAlign w:val="center"/>
          </w:tcPr>
          <w:p>
            <w:pPr>
              <w:spacing w:line="360" w:lineRule="auto"/>
              <w:ind w:right="120"/>
              <w:rPr>
                <w:rFonts w:eastAsia="楷体_GB2312"/>
                <w:sz w:val="24"/>
              </w:rPr>
            </w:pPr>
            <w:r>
              <w:rPr>
                <w:rFonts w:hint="eastAsia" w:eastAsia="楷体_GB2312"/>
                <w:sz w:val="24"/>
              </w:rPr>
              <w:t>1   2   3    4   5     9</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461" w:hRule="atLeast"/>
          <w:jc w:val="center"/>
        </w:trPr>
        <w:tc>
          <w:tcPr>
            <w:tcW w:w="5647" w:type="dxa"/>
            <w:gridSpan w:val="2"/>
            <w:tcBorders>
              <w:bottom w:val="nil"/>
              <w:right w:val="nil"/>
            </w:tcBorders>
            <w:shd w:val="clear" w:color="auto" w:fill="FFFFFF"/>
            <w:vAlign w:val="center"/>
          </w:tcPr>
          <w:p>
            <w:pPr>
              <w:ind w:left="373" w:leftChars="1" w:hanging="371" w:hangingChars="154"/>
              <w:rPr>
                <w:rFonts w:eastAsia="仿宋_GB2312"/>
                <w:b/>
                <w:sz w:val="24"/>
              </w:rPr>
            </w:pPr>
            <w:r>
              <w:rPr>
                <w:rFonts w:hint="eastAsia" w:eastAsia="仿宋_GB2312"/>
                <w:b/>
                <w:sz w:val="24"/>
              </w:rPr>
              <w:t xml:space="preserve">17. </w:t>
            </w:r>
            <w:r>
              <w:rPr>
                <w:rFonts w:hint="eastAsia" w:eastAsia="楷体_GB2312"/>
                <w:sz w:val="24"/>
              </w:rPr>
              <w:t>抗菌药就是消炎药</w:t>
            </w:r>
          </w:p>
        </w:tc>
        <w:tc>
          <w:tcPr>
            <w:tcW w:w="3845" w:type="dxa"/>
            <w:tcBorders>
              <w:left w:val="nil"/>
              <w:bottom w:val="nil"/>
            </w:tcBorders>
            <w:shd w:val="clear" w:color="auto" w:fill="FFFFFF"/>
            <w:vAlign w:val="center"/>
          </w:tcPr>
          <w:p>
            <w:pPr>
              <w:spacing w:line="360" w:lineRule="auto"/>
              <w:ind w:right="120"/>
              <w:rPr>
                <w:rFonts w:eastAsia="楷体_GB2312"/>
                <w:sz w:val="24"/>
              </w:rPr>
            </w:pPr>
            <w:r>
              <w:rPr>
                <w:rFonts w:hint="eastAsia" w:eastAsia="楷体_GB2312"/>
                <w:sz w:val="24"/>
              </w:rPr>
              <w:t>1   2   3    4   5     9</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461" w:hRule="atLeast"/>
          <w:jc w:val="center"/>
        </w:trPr>
        <w:tc>
          <w:tcPr>
            <w:tcW w:w="5647" w:type="dxa"/>
            <w:gridSpan w:val="2"/>
            <w:tcBorders>
              <w:bottom w:val="nil"/>
              <w:right w:val="nil"/>
            </w:tcBorders>
            <w:shd w:val="pct5" w:color="auto" w:fill="FFFFFF"/>
            <w:vAlign w:val="center"/>
          </w:tcPr>
          <w:p>
            <w:pPr>
              <w:ind w:left="373" w:leftChars="1" w:hanging="371" w:hangingChars="154"/>
              <w:rPr>
                <w:rFonts w:eastAsia="仿宋_GB2312"/>
                <w:b/>
                <w:sz w:val="24"/>
              </w:rPr>
            </w:pPr>
            <w:r>
              <w:rPr>
                <w:rFonts w:hint="eastAsia" w:eastAsia="仿宋_GB2312"/>
                <w:b/>
                <w:sz w:val="24"/>
              </w:rPr>
              <w:t xml:space="preserve">18. </w:t>
            </w:r>
            <w:r>
              <w:rPr>
                <w:rFonts w:hint="eastAsia" w:eastAsia="楷体_GB2312"/>
                <w:sz w:val="24"/>
              </w:rPr>
              <w:t>服用非处方药不会有任何不良反应</w:t>
            </w:r>
          </w:p>
        </w:tc>
        <w:tc>
          <w:tcPr>
            <w:tcW w:w="3845" w:type="dxa"/>
            <w:tcBorders>
              <w:left w:val="nil"/>
              <w:bottom w:val="nil"/>
            </w:tcBorders>
            <w:shd w:val="pct5" w:color="auto" w:fill="FFFFFF"/>
            <w:vAlign w:val="center"/>
          </w:tcPr>
          <w:p>
            <w:pPr>
              <w:spacing w:line="360" w:lineRule="auto"/>
              <w:ind w:right="120"/>
              <w:rPr>
                <w:rFonts w:eastAsia="楷体_GB2312"/>
                <w:sz w:val="24"/>
              </w:rPr>
            </w:pPr>
            <w:r>
              <w:rPr>
                <w:rFonts w:hint="eastAsia" w:eastAsia="楷体_GB2312"/>
                <w:sz w:val="24"/>
              </w:rPr>
              <w:t>1   2   3    4   5     9</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461" w:hRule="atLeast"/>
          <w:jc w:val="center"/>
        </w:trPr>
        <w:tc>
          <w:tcPr>
            <w:tcW w:w="5647" w:type="dxa"/>
            <w:gridSpan w:val="2"/>
            <w:tcBorders>
              <w:bottom w:val="nil"/>
              <w:right w:val="nil"/>
            </w:tcBorders>
            <w:shd w:val="clear" w:color="auto" w:fill="FFFFFF"/>
            <w:vAlign w:val="center"/>
          </w:tcPr>
          <w:p>
            <w:pPr>
              <w:ind w:left="373" w:leftChars="1" w:hanging="371" w:hangingChars="154"/>
              <w:rPr>
                <w:rFonts w:eastAsia="仿宋_GB2312"/>
                <w:b/>
                <w:sz w:val="24"/>
              </w:rPr>
            </w:pPr>
            <w:r>
              <w:rPr>
                <w:rFonts w:hint="eastAsia" w:eastAsia="楷体_GB2312"/>
                <w:b/>
                <w:sz w:val="24"/>
              </w:rPr>
              <w:t>19.</w:t>
            </w:r>
            <w:r>
              <w:rPr>
                <w:rFonts w:hint="eastAsia" w:eastAsia="楷体_GB2312"/>
                <w:sz w:val="24"/>
              </w:rPr>
              <w:t xml:space="preserve"> 用不完的药品应该尽可能储存在冰箱里</w:t>
            </w:r>
          </w:p>
        </w:tc>
        <w:tc>
          <w:tcPr>
            <w:tcW w:w="3845" w:type="dxa"/>
            <w:tcBorders>
              <w:left w:val="nil"/>
              <w:bottom w:val="nil"/>
            </w:tcBorders>
            <w:shd w:val="clear" w:color="auto" w:fill="FFFFFF"/>
            <w:vAlign w:val="center"/>
          </w:tcPr>
          <w:p>
            <w:pPr>
              <w:spacing w:line="360" w:lineRule="auto"/>
              <w:ind w:right="120"/>
              <w:rPr>
                <w:rFonts w:eastAsia="楷体_GB2312"/>
                <w:sz w:val="24"/>
              </w:rPr>
            </w:pPr>
            <w:r>
              <w:rPr>
                <w:rFonts w:hint="eastAsia" w:eastAsia="楷体_GB2312"/>
                <w:sz w:val="24"/>
              </w:rPr>
              <w:t>1   2   3    4   5     9</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461" w:hRule="atLeast"/>
          <w:jc w:val="center"/>
        </w:trPr>
        <w:tc>
          <w:tcPr>
            <w:tcW w:w="5647" w:type="dxa"/>
            <w:gridSpan w:val="2"/>
            <w:tcBorders>
              <w:bottom w:val="nil"/>
              <w:right w:val="nil"/>
            </w:tcBorders>
            <w:shd w:val="pct5" w:color="auto" w:fill="FFFFFF"/>
            <w:vAlign w:val="center"/>
          </w:tcPr>
          <w:p>
            <w:pPr>
              <w:ind w:left="373" w:leftChars="1" w:hanging="371" w:hangingChars="154"/>
              <w:rPr>
                <w:rFonts w:eastAsia="仿宋_GB2312"/>
                <w:b/>
                <w:sz w:val="24"/>
              </w:rPr>
            </w:pPr>
            <w:r>
              <w:rPr>
                <w:rFonts w:hint="eastAsia" w:eastAsia="仿宋_GB2312"/>
                <w:b/>
                <w:sz w:val="24"/>
              </w:rPr>
              <w:t xml:space="preserve">20. </w:t>
            </w:r>
            <w:r>
              <w:rPr>
                <w:rFonts w:hint="eastAsia" w:eastAsia="楷体_GB2312"/>
                <w:sz w:val="24"/>
              </w:rPr>
              <w:t>自我感觉症状减轻时可以停用药品</w:t>
            </w:r>
          </w:p>
        </w:tc>
        <w:tc>
          <w:tcPr>
            <w:tcW w:w="3845" w:type="dxa"/>
            <w:tcBorders>
              <w:left w:val="nil"/>
              <w:bottom w:val="nil"/>
            </w:tcBorders>
            <w:shd w:val="pct5" w:color="auto" w:fill="FFFFFF"/>
            <w:vAlign w:val="center"/>
          </w:tcPr>
          <w:p>
            <w:pPr>
              <w:spacing w:line="360" w:lineRule="auto"/>
              <w:ind w:right="120"/>
              <w:rPr>
                <w:rFonts w:eastAsia="楷体_GB2312"/>
                <w:sz w:val="24"/>
              </w:rPr>
            </w:pPr>
            <w:r>
              <w:rPr>
                <w:rFonts w:hint="eastAsia" w:eastAsia="楷体_GB2312"/>
                <w:sz w:val="24"/>
              </w:rPr>
              <w:t>1   2   3    4   5     9</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461" w:hRule="atLeast"/>
          <w:jc w:val="center"/>
        </w:trPr>
        <w:tc>
          <w:tcPr>
            <w:tcW w:w="5647" w:type="dxa"/>
            <w:gridSpan w:val="2"/>
            <w:tcBorders>
              <w:bottom w:val="nil"/>
              <w:right w:val="nil"/>
            </w:tcBorders>
            <w:shd w:val="clear" w:color="auto" w:fill="FFFFFF"/>
            <w:vAlign w:val="center"/>
          </w:tcPr>
          <w:p>
            <w:pPr>
              <w:ind w:left="373" w:leftChars="1" w:hanging="371" w:hangingChars="154"/>
              <w:rPr>
                <w:rFonts w:eastAsia="楷体_GB2312"/>
                <w:b/>
                <w:sz w:val="24"/>
              </w:rPr>
            </w:pPr>
            <w:r>
              <w:rPr>
                <w:rFonts w:hint="eastAsia" w:eastAsia="仿宋_GB2312"/>
                <w:b/>
                <w:sz w:val="24"/>
              </w:rPr>
              <w:t xml:space="preserve">21. </w:t>
            </w:r>
            <w:r>
              <w:rPr>
                <w:rFonts w:hint="eastAsia" w:eastAsia="楷体_GB2312"/>
                <w:sz w:val="24"/>
              </w:rPr>
              <w:t>自我感觉症状减轻时可以减少药品的剂量</w:t>
            </w:r>
          </w:p>
        </w:tc>
        <w:tc>
          <w:tcPr>
            <w:tcW w:w="3845" w:type="dxa"/>
            <w:tcBorders>
              <w:left w:val="nil"/>
              <w:bottom w:val="nil"/>
            </w:tcBorders>
            <w:shd w:val="clear" w:color="auto" w:fill="FFFFFF"/>
            <w:vAlign w:val="center"/>
          </w:tcPr>
          <w:p>
            <w:pPr>
              <w:spacing w:line="360" w:lineRule="auto"/>
              <w:ind w:right="120"/>
              <w:rPr>
                <w:rFonts w:eastAsia="楷体_GB2312"/>
                <w:sz w:val="24"/>
              </w:rPr>
            </w:pPr>
            <w:r>
              <w:rPr>
                <w:rFonts w:hint="eastAsia" w:eastAsia="楷体_GB2312"/>
                <w:sz w:val="24"/>
              </w:rPr>
              <w:t>1   2   3    4   5     9</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450" w:hRule="atLeast"/>
          <w:jc w:val="center"/>
        </w:trPr>
        <w:tc>
          <w:tcPr>
            <w:tcW w:w="5647" w:type="dxa"/>
            <w:gridSpan w:val="2"/>
            <w:tcBorders>
              <w:top w:val="nil"/>
              <w:bottom w:val="nil"/>
              <w:right w:val="nil"/>
            </w:tcBorders>
            <w:shd w:val="pct5" w:color="auto" w:fill="FFFFFF"/>
            <w:vAlign w:val="center"/>
          </w:tcPr>
          <w:p>
            <w:pPr>
              <w:spacing w:line="360" w:lineRule="auto"/>
              <w:ind w:left="361" w:hanging="361" w:hangingChars="150"/>
              <w:rPr>
                <w:rFonts w:eastAsia="楷体_GB2312"/>
                <w:sz w:val="24"/>
              </w:rPr>
            </w:pPr>
            <w:r>
              <w:rPr>
                <w:rFonts w:hint="eastAsia" w:eastAsia="仿宋_GB2312"/>
                <w:b/>
                <w:sz w:val="24"/>
              </w:rPr>
              <w:t>22.</w:t>
            </w:r>
            <w:r>
              <w:rPr>
                <w:rFonts w:hint="eastAsia" w:eastAsia="楷体_GB2312"/>
                <w:sz w:val="24"/>
              </w:rPr>
              <w:t xml:space="preserve"> 自我感觉症状加重时可以增加药品的剂量</w:t>
            </w:r>
          </w:p>
        </w:tc>
        <w:tc>
          <w:tcPr>
            <w:tcW w:w="3845" w:type="dxa"/>
            <w:tcBorders>
              <w:top w:val="nil"/>
              <w:left w:val="nil"/>
              <w:bottom w:val="nil"/>
            </w:tcBorders>
            <w:shd w:val="pct5" w:color="auto" w:fill="FFFFFF"/>
            <w:vAlign w:val="center"/>
          </w:tcPr>
          <w:p>
            <w:pPr>
              <w:spacing w:line="360" w:lineRule="auto"/>
              <w:ind w:right="120"/>
              <w:rPr>
                <w:rFonts w:eastAsia="楷体_GB2312"/>
                <w:sz w:val="24"/>
              </w:rPr>
            </w:pPr>
            <w:r>
              <w:rPr>
                <w:rFonts w:hint="eastAsia" w:eastAsia="楷体_GB2312"/>
                <w:sz w:val="24"/>
              </w:rPr>
              <w:t>1   2   3    4   5     9</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420" w:hRule="atLeast"/>
          <w:jc w:val="center"/>
        </w:trPr>
        <w:tc>
          <w:tcPr>
            <w:tcW w:w="5647" w:type="dxa"/>
            <w:gridSpan w:val="2"/>
            <w:tcBorders>
              <w:bottom w:val="nil"/>
              <w:right w:val="nil"/>
            </w:tcBorders>
            <w:shd w:val="pct5" w:color="auto" w:fill="FFFFFF"/>
            <w:vAlign w:val="center"/>
          </w:tcPr>
          <w:p>
            <w:pPr>
              <w:spacing w:line="360" w:lineRule="auto"/>
              <w:ind w:left="241" w:hanging="241" w:hangingChars="100"/>
              <w:rPr>
                <w:rFonts w:eastAsia="楷体_GB2312"/>
                <w:sz w:val="24"/>
              </w:rPr>
            </w:pPr>
            <w:r>
              <w:rPr>
                <w:rFonts w:hint="eastAsia" w:eastAsia="仿宋_GB2312"/>
                <w:b/>
                <w:sz w:val="24"/>
              </w:rPr>
              <w:t>23.</w:t>
            </w:r>
            <w:r>
              <w:rPr>
                <w:rFonts w:eastAsia="楷体_GB2312"/>
                <w:sz w:val="24"/>
              </w:rPr>
              <w:t xml:space="preserve"> </w:t>
            </w:r>
            <w:r>
              <w:rPr>
                <w:rFonts w:hint="eastAsia" w:eastAsia="楷体_GB2312"/>
                <w:sz w:val="24"/>
              </w:rPr>
              <w:t>自我感觉症状加重时可以更换药品的种类</w:t>
            </w:r>
          </w:p>
        </w:tc>
        <w:tc>
          <w:tcPr>
            <w:tcW w:w="3845" w:type="dxa"/>
            <w:tcBorders>
              <w:left w:val="nil"/>
              <w:bottom w:val="nil"/>
            </w:tcBorders>
            <w:shd w:val="pct5" w:color="auto" w:fill="FFFFFF"/>
            <w:vAlign w:val="center"/>
          </w:tcPr>
          <w:p>
            <w:pPr>
              <w:spacing w:line="360" w:lineRule="auto"/>
              <w:ind w:right="120"/>
              <w:rPr>
                <w:rFonts w:eastAsia="楷体_GB2312"/>
                <w:sz w:val="24"/>
              </w:rPr>
            </w:pPr>
            <w:r>
              <w:rPr>
                <w:rFonts w:hint="eastAsia" w:eastAsia="楷体_GB2312"/>
                <w:sz w:val="24"/>
              </w:rPr>
              <w:t>1   2   3    4   5     9</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401" w:hRule="atLeast"/>
          <w:jc w:val="center"/>
        </w:trPr>
        <w:tc>
          <w:tcPr>
            <w:tcW w:w="5647" w:type="dxa"/>
            <w:gridSpan w:val="2"/>
            <w:tcBorders>
              <w:bottom w:val="nil"/>
              <w:right w:val="nil"/>
            </w:tcBorders>
            <w:shd w:val="clear" w:color="auto" w:fill="FFFFFF"/>
            <w:vAlign w:val="center"/>
          </w:tcPr>
          <w:p>
            <w:pPr>
              <w:spacing w:line="360" w:lineRule="auto"/>
              <w:ind w:left="241" w:hanging="241" w:hangingChars="100"/>
              <w:rPr>
                <w:rFonts w:eastAsia="楷体_GB2312"/>
                <w:sz w:val="24"/>
              </w:rPr>
            </w:pPr>
            <w:r>
              <w:rPr>
                <w:rFonts w:hint="eastAsia" w:eastAsia="楷体_GB2312"/>
                <w:b/>
                <w:sz w:val="24"/>
              </w:rPr>
              <w:t>24.</w:t>
            </w:r>
            <w:r>
              <w:rPr>
                <w:rFonts w:hint="eastAsia" w:eastAsia="楷体_GB2312"/>
                <w:sz w:val="24"/>
              </w:rPr>
              <w:t xml:space="preserve"> 新药的疗效和安全性肯定好于老药</w:t>
            </w:r>
          </w:p>
        </w:tc>
        <w:tc>
          <w:tcPr>
            <w:tcW w:w="3845" w:type="dxa"/>
            <w:tcBorders>
              <w:left w:val="nil"/>
              <w:bottom w:val="nil"/>
            </w:tcBorders>
            <w:shd w:val="clear" w:color="auto" w:fill="FFFFFF"/>
            <w:vAlign w:val="center"/>
          </w:tcPr>
          <w:p>
            <w:pPr>
              <w:spacing w:line="360" w:lineRule="auto"/>
              <w:ind w:right="120"/>
              <w:rPr>
                <w:rFonts w:eastAsia="楷体_GB2312"/>
                <w:sz w:val="24"/>
              </w:rPr>
            </w:pPr>
            <w:r>
              <w:rPr>
                <w:rFonts w:hint="eastAsia" w:eastAsia="楷体_GB2312"/>
                <w:sz w:val="24"/>
              </w:rPr>
              <w:t>1   2   3    4   5     9</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461" w:hRule="atLeast"/>
          <w:jc w:val="center"/>
        </w:trPr>
        <w:tc>
          <w:tcPr>
            <w:tcW w:w="5647" w:type="dxa"/>
            <w:gridSpan w:val="2"/>
            <w:tcBorders>
              <w:bottom w:val="nil"/>
              <w:right w:val="nil"/>
            </w:tcBorders>
            <w:shd w:val="pct5" w:color="auto" w:fill="FFFFFF"/>
            <w:vAlign w:val="center"/>
          </w:tcPr>
          <w:p>
            <w:pPr>
              <w:spacing w:line="360" w:lineRule="auto"/>
              <w:ind w:left="359" w:hanging="359" w:hangingChars="149"/>
              <w:rPr>
                <w:rFonts w:eastAsia="楷体_GB2312"/>
                <w:sz w:val="24"/>
              </w:rPr>
            </w:pPr>
            <w:r>
              <w:rPr>
                <w:rFonts w:hint="eastAsia" w:eastAsia="楷体_GB2312"/>
                <w:b/>
                <w:sz w:val="24"/>
              </w:rPr>
              <w:t xml:space="preserve">25. </w:t>
            </w:r>
            <w:r>
              <w:rPr>
                <w:rFonts w:hint="eastAsia" w:eastAsia="楷体_GB2312"/>
                <w:sz w:val="24"/>
              </w:rPr>
              <w:t>当周围的人感冒发烧或生其他病，可以服用抗菌药进行预防</w:t>
            </w:r>
          </w:p>
        </w:tc>
        <w:tc>
          <w:tcPr>
            <w:tcW w:w="3845" w:type="dxa"/>
            <w:tcBorders>
              <w:left w:val="nil"/>
              <w:bottom w:val="nil"/>
            </w:tcBorders>
            <w:shd w:val="pct5" w:color="auto" w:fill="FFFFFF"/>
            <w:vAlign w:val="center"/>
          </w:tcPr>
          <w:p>
            <w:pPr>
              <w:spacing w:line="360" w:lineRule="auto"/>
              <w:ind w:right="120"/>
              <w:rPr>
                <w:rFonts w:eastAsia="楷体_GB2312"/>
                <w:sz w:val="24"/>
              </w:rPr>
            </w:pPr>
            <w:r>
              <w:rPr>
                <w:rFonts w:hint="eastAsia" w:eastAsia="楷体_GB2312"/>
                <w:sz w:val="24"/>
              </w:rPr>
              <w:t>1   2   3    4   5     9</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461" w:hRule="atLeast"/>
          <w:jc w:val="center"/>
        </w:trPr>
        <w:tc>
          <w:tcPr>
            <w:tcW w:w="5647" w:type="dxa"/>
            <w:gridSpan w:val="2"/>
            <w:tcBorders>
              <w:bottom w:val="nil"/>
              <w:right w:val="nil"/>
            </w:tcBorders>
            <w:shd w:val="clear" w:color="auto" w:fill="FFFFFF"/>
            <w:vAlign w:val="center"/>
          </w:tcPr>
          <w:p>
            <w:pPr>
              <w:spacing w:line="360" w:lineRule="auto"/>
              <w:ind w:left="359" w:hanging="359" w:hangingChars="149"/>
              <w:rPr>
                <w:rFonts w:eastAsia="楷体_GB2312"/>
                <w:b/>
                <w:sz w:val="24"/>
              </w:rPr>
            </w:pPr>
            <w:r>
              <w:rPr>
                <w:rFonts w:hint="eastAsia" w:eastAsia="楷体_GB2312"/>
                <w:b/>
                <w:sz w:val="24"/>
              </w:rPr>
              <w:t>26.</w:t>
            </w:r>
            <w:r>
              <w:rPr>
                <w:rFonts w:hint="eastAsia" w:eastAsia="楷体_GB2312"/>
                <w:sz w:val="24"/>
              </w:rPr>
              <w:t xml:space="preserve"> 购药时应看品牌和名气判断药品质量好坏</w:t>
            </w:r>
          </w:p>
        </w:tc>
        <w:tc>
          <w:tcPr>
            <w:tcW w:w="3845" w:type="dxa"/>
            <w:tcBorders>
              <w:left w:val="nil"/>
              <w:bottom w:val="nil"/>
            </w:tcBorders>
            <w:shd w:val="clear" w:color="auto" w:fill="FFFFFF"/>
            <w:vAlign w:val="center"/>
          </w:tcPr>
          <w:p>
            <w:pPr>
              <w:spacing w:line="360" w:lineRule="auto"/>
              <w:ind w:right="120"/>
              <w:rPr>
                <w:rFonts w:eastAsia="楷体_GB2312"/>
                <w:sz w:val="24"/>
              </w:rPr>
            </w:pPr>
            <w:r>
              <w:rPr>
                <w:rFonts w:hint="eastAsia" w:eastAsia="楷体_GB2312"/>
                <w:sz w:val="24"/>
              </w:rPr>
              <w:t>1   2   3    4   5     9</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461" w:hRule="atLeast"/>
          <w:jc w:val="center"/>
        </w:trPr>
        <w:tc>
          <w:tcPr>
            <w:tcW w:w="5647" w:type="dxa"/>
            <w:gridSpan w:val="2"/>
            <w:tcBorders>
              <w:bottom w:val="nil"/>
              <w:right w:val="nil"/>
            </w:tcBorders>
            <w:shd w:val="pct5" w:color="auto" w:fill="FFFFFF"/>
            <w:vAlign w:val="center"/>
          </w:tcPr>
          <w:p>
            <w:pPr>
              <w:spacing w:line="360" w:lineRule="auto"/>
              <w:ind w:left="359" w:hanging="359" w:hangingChars="149"/>
              <w:rPr>
                <w:rFonts w:eastAsia="楷体_GB2312"/>
                <w:b/>
                <w:sz w:val="24"/>
              </w:rPr>
            </w:pPr>
            <w:r>
              <w:rPr>
                <w:rFonts w:hint="eastAsia" w:eastAsia="楷体_GB2312"/>
                <w:b/>
                <w:sz w:val="24"/>
              </w:rPr>
              <w:t xml:space="preserve">27. </w:t>
            </w:r>
            <w:r>
              <w:rPr>
                <w:rFonts w:hint="eastAsia" w:eastAsia="楷体_GB2312"/>
                <w:sz w:val="24"/>
              </w:rPr>
              <w:t>所有的药品都可以在常温下保存</w:t>
            </w:r>
          </w:p>
        </w:tc>
        <w:tc>
          <w:tcPr>
            <w:tcW w:w="3845" w:type="dxa"/>
            <w:tcBorders>
              <w:left w:val="nil"/>
              <w:bottom w:val="nil"/>
            </w:tcBorders>
            <w:shd w:val="pct5" w:color="auto" w:fill="FFFFFF"/>
            <w:vAlign w:val="center"/>
          </w:tcPr>
          <w:p>
            <w:pPr>
              <w:spacing w:line="360" w:lineRule="auto"/>
              <w:ind w:right="120"/>
              <w:rPr>
                <w:rFonts w:eastAsia="楷体_GB2312"/>
                <w:sz w:val="24"/>
              </w:rPr>
            </w:pPr>
            <w:r>
              <w:rPr>
                <w:rFonts w:hint="eastAsia" w:eastAsia="楷体_GB2312"/>
                <w:sz w:val="24"/>
              </w:rPr>
              <w:t>1   2   3    4   5     9</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461" w:hRule="atLeast"/>
          <w:jc w:val="center"/>
        </w:trPr>
        <w:tc>
          <w:tcPr>
            <w:tcW w:w="5647" w:type="dxa"/>
            <w:gridSpan w:val="2"/>
            <w:tcBorders>
              <w:right w:val="nil"/>
            </w:tcBorders>
            <w:shd w:val="clear" w:color="auto" w:fill="FFFFFF"/>
            <w:vAlign w:val="center"/>
          </w:tcPr>
          <w:p>
            <w:pPr>
              <w:spacing w:line="360" w:lineRule="auto"/>
              <w:ind w:left="359" w:hanging="359" w:hangingChars="149"/>
              <w:rPr>
                <w:rFonts w:eastAsia="楷体_GB2312"/>
                <w:b/>
                <w:sz w:val="24"/>
              </w:rPr>
            </w:pPr>
            <w:r>
              <w:rPr>
                <w:rFonts w:hint="eastAsia" w:eastAsia="楷体_GB2312"/>
                <w:b/>
                <w:sz w:val="24"/>
              </w:rPr>
              <w:t xml:space="preserve">28. </w:t>
            </w:r>
            <w:r>
              <w:rPr>
                <w:rFonts w:hint="eastAsia" w:eastAsia="楷体_GB2312"/>
                <w:sz w:val="24"/>
              </w:rPr>
              <w:t>购药时，价格无所谓，关键是疗效好</w:t>
            </w:r>
          </w:p>
        </w:tc>
        <w:tc>
          <w:tcPr>
            <w:tcW w:w="3845" w:type="dxa"/>
            <w:tcBorders>
              <w:left w:val="nil"/>
            </w:tcBorders>
            <w:shd w:val="clear" w:color="auto" w:fill="FFFFFF"/>
            <w:vAlign w:val="center"/>
          </w:tcPr>
          <w:p>
            <w:pPr>
              <w:spacing w:line="360" w:lineRule="auto"/>
              <w:ind w:right="120"/>
              <w:rPr>
                <w:rFonts w:eastAsia="楷体_GB2312"/>
                <w:sz w:val="24"/>
              </w:rPr>
            </w:pPr>
            <w:r>
              <w:rPr>
                <w:rFonts w:hint="eastAsia" w:eastAsia="楷体_GB2312"/>
                <w:sz w:val="24"/>
              </w:rPr>
              <w:t>1   2   3    4   5     9</w:t>
            </w:r>
          </w:p>
        </w:tc>
      </w:tr>
    </w:tbl>
    <w:p>
      <w:pPr>
        <w:ind w:left="-178" w:leftChars="-85" w:right="-197" w:rightChars="-94"/>
        <w:rPr>
          <w:sz w:val="24"/>
        </w:rPr>
      </w:pPr>
    </w:p>
    <w:p>
      <w:pPr>
        <w:ind w:left="-178" w:leftChars="-85" w:right="-197" w:rightChars="-94"/>
        <w:rPr>
          <w:rFonts w:eastAsia="仿宋_GB2312"/>
          <w:b/>
        </w:rPr>
      </w:pPr>
      <w:r>
        <w:rPr>
          <w:rFonts w:hint="eastAsia"/>
          <w:sz w:val="24"/>
        </w:rPr>
        <w:sym w:font="Wingdings" w:char="F04A"/>
      </w:r>
      <w:r>
        <w:rPr>
          <w:rFonts w:hint="eastAsia"/>
          <w:sz w:val="24"/>
        </w:rPr>
        <w:t xml:space="preserve"> </w:t>
      </w:r>
      <w:r>
        <w:rPr>
          <w:rFonts w:eastAsia="仿宋_GB2312"/>
        </w:rPr>
        <w:t>说明：在</w:t>
      </w:r>
      <w:r>
        <w:rPr>
          <w:rFonts w:hint="eastAsia" w:eastAsia="仿宋_GB2312"/>
        </w:rPr>
        <w:t>表示行为或活动的频率</w:t>
      </w:r>
      <w:r>
        <w:rPr>
          <w:rFonts w:eastAsia="仿宋_GB2312"/>
        </w:rPr>
        <w:t>数字下面画“</w:t>
      </w:r>
      <w:r>
        <w:rPr>
          <w:rFonts w:hint="eastAsia" w:ascii="仿宋_GB2312" w:eastAsia="仿宋_GB2312"/>
          <w:b/>
          <w:sz w:val="24"/>
        </w:rPr>
        <w:t>○</w:t>
      </w:r>
      <w:r>
        <w:rPr>
          <w:rFonts w:eastAsia="仿宋_GB2312"/>
        </w:rPr>
        <w:t>”，或者画“</w:t>
      </w:r>
      <w:r>
        <w:rPr>
          <w:rFonts w:eastAsia="仿宋_GB2312"/>
          <w:b/>
          <w:sz w:val="24"/>
        </w:rPr>
        <w:t>√</w:t>
      </w:r>
      <w:r>
        <w:rPr>
          <w:rFonts w:eastAsia="仿宋_GB2312"/>
        </w:rPr>
        <w:t>”均</w:t>
      </w:r>
      <w:r>
        <w:rPr>
          <w:rFonts w:hint="eastAsia" w:eastAsia="仿宋_GB2312"/>
        </w:rPr>
        <w:t>可，</w:t>
      </w:r>
      <w:r>
        <w:rPr>
          <w:rFonts w:hint="eastAsia" w:eastAsia="仿宋_GB2312"/>
          <w:b/>
        </w:rPr>
        <w:t>数字越大表示频率越大</w:t>
      </w:r>
    </w:p>
    <w:tbl>
      <w:tblPr>
        <w:tblStyle w:val="19"/>
        <w:tblW w:w="9789" w:type="dxa"/>
        <w:jc w:val="center"/>
        <w:tblInd w:w="0" w:type="dxa"/>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6047"/>
        <w:gridCol w:w="3549"/>
        <w:gridCol w:w="193"/>
      </w:tblGrid>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gridAfter w:val="1"/>
          <w:wAfter w:w="193" w:type="dxa"/>
          <w:trHeight w:val="390" w:hRule="atLeast"/>
          <w:jc w:val="center"/>
        </w:trPr>
        <w:tc>
          <w:tcPr>
            <w:tcW w:w="9596" w:type="dxa"/>
            <w:gridSpan w:val="2"/>
            <w:tcBorders>
              <w:bottom w:val="nil"/>
            </w:tcBorders>
            <w:shd w:val="clear" w:color="auto" w:fill="E6E6E6"/>
          </w:tcPr>
          <w:p>
            <w:pPr>
              <w:spacing w:line="360" w:lineRule="auto"/>
              <w:rPr>
                <w:sz w:val="24"/>
              </w:rPr>
            </w:pPr>
            <w:r>
              <w:rPr>
                <w:rFonts w:hint="eastAsia" w:eastAsia="仿宋_GB2312"/>
                <w:b/>
                <w:sz w:val="24"/>
              </w:rPr>
              <w:t>Q</w:t>
            </w:r>
            <w:r>
              <w:rPr>
                <w:rFonts w:hint="eastAsia"/>
                <w:sz w:val="24"/>
                <w:vertAlign w:val="subscript"/>
              </w:rPr>
              <w:t>2</w:t>
            </w:r>
            <w:r>
              <w:rPr>
                <w:rFonts w:hint="eastAsia" w:eastAsia="仿宋_GB2312"/>
                <w:b/>
                <w:sz w:val="24"/>
              </w:rPr>
              <w:t>、以下描述的是您使用药品过程中的一些行为，请圈出这些行为实际发生的频率</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gridAfter w:val="1"/>
          <w:wAfter w:w="193" w:type="dxa"/>
          <w:trHeight w:val="636" w:hRule="atLeast"/>
          <w:jc w:val="center"/>
        </w:trPr>
        <w:tc>
          <w:tcPr>
            <w:tcW w:w="6047" w:type="dxa"/>
            <w:tcBorders>
              <w:bottom w:val="nil"/>
              <w:right w:val="nil"/>
            </w:tcBorders>
            <w:shd w:val="clear" w:color="auto" w:fill="auto"/>
          </w:tcPr>
          <w:p>
            <w:pPr>
              <w:rPr>
                <w:rFonts w:eastAsia="楷体_GB2312"/>
                <w:sz w:val="28"/>
                <w:szCs w:val="28"/>
              </w:rPr>
            </w:pPr>
            <w:r>
              <w:rPr>
                <w:rFonts w:hint="eastAsia" w:eastAsia="楷体_GB2312"/>
                <w:b/>
                <w:sz w:val="28"/>
                <w:szCs w:val="28"/>
              </w:rPr>
              <w:t>q1 使用药物前存在以下问题吗？</w:t>
            </w:r>
          </w:p>
        </w:tc>
        <w:tc>
          <w:tcPr>
            <w:tcW w:w="3549" w:type="dxa"/>
            <w:tcBorders>
              <w:left w:val="nil"/>
              <w:bottom w:val="nil"/>
            </w:tcBorders>
            <w:shd w:val="clear" w:color="auto" w:fill="auto"/>
            <w:vAlign w:val="center"/>
          </w:tcPr>
          <w:p>
            <w:pPr>
              <w:spacing w:line="360" w:lineRule="auto"/>
            </w:pPr>
            <w:r>
              <w:rPr>
                <w:rFonts w:hint="eastAsia" w:ascii="仿宋_GB2312" w:eastAsia="仿宋_GB2312"/>
              </w:rPr>
              <w:t xml:space="preserve">从    偶    时   </w:t>
            </w:r>
            <w:r>
              <w:rPr>
                <w:rFonts w:ascii="仿宋_GB2312" w:eastAsia="仿宋_GB2312"/>
              </w:rPr>
              <w:t xml:space="preserve"> </w:t>
            </w:r>
            <w:r>
              <w:rPr>
                <w:rFonts w:hint="eastAsia" w:ascii="仿宋_GB2312" w:eastAsia="仿宋_GB2312"/>
              </w:rPr>
              <w:t xml:space="preserve">经   总 </w:t>
            </w:r>
            <w:r>
              <w:rPr>
                <w:rFonts w:ascii="仿宋_GB2312" w:eastAsia="仿宋_GB2312"/>
              </w:rPr>
              <w:t xml:space="preserve">   </w:t>
            </w:r>
            <w:r>
              <w:rPr>
                <w:rFonts w:hint="eastAsia" w:ascii="仿宋" w:hAnsi="仿宋" w:eastAsia="仿宋"/>
              </w:rPr>
              <w:t>不</w:t>
            </w:r>
          </w:p>
          <w:p>
            <w:pPr>
              <w:spacing w:line="360" w:lineRule="auto"/>
              <w:rPr>
                <w:rFonts w:ascii="仿宋_GB2312" w:eastAsia="仿宋_GB2312"/>
              </w:rPr>
            </w:pPr>
            <w:r>
              <w:rPr>
                <w:rFonts w:hint="eastAsia" w:ascii="仿宋_GB2312" w:eastAsia="仿宋_GB2312"/>
              </w:rPr>
              <w:t xml:space="preserve">不    尔    常   </w:t>
            </w:r>
            <w:r>
              <w:rPr>
                <w:rFonts w:ascii="仿宋_GB2312" w:eastAsia="仿宋_GB2312"/>
              </w:rPr>
              <w:t xml:space="preserve"> </w:t>
            </w:r>
            <w:r>
              <w:rPr>
                <w:rFonts w:hint="eastAsia" w:ascii="仿宋_GB2312" w:eastAsia="仿宋_GB2312"/>
              </w:rPr>
              <w:t xml:space="preserve">常   是 </w:t>
            </w:r>
            <w:r>
              <w:rPr>
                <w:rFonts w:ascii="仿宋_GB2312" w:eastAsia="仿宋_GB2312"/>
              </w:rPr>
              <w:t xml:space="preserve">   </w:t>
            </w:r>
            <w:r>
              <w:rPr>
                <w:rFonts w:hint="eastAsia" w:ascii="仿宋" w:hAnsi="仿宋" w:eastAsia="仿宋"/>
              </w:rPr>
              <w:t>清</w:t>
            </w:r>
          </w:p>
          <w:p>
            <w:pPr>
              <w:spacing w:line="360" w:lineRule="auto"/>
              <w:rPr>
                <w:rFonts w:eastAsia="楷体_GB2312"/>
                <w:sz w:val="24"/>
              </w:rPr>
            </w:pPr>
            <w:r>
              <w:rPr>
                <w:rFonts w:ascii="仿宋_GB2312" w:eastAsia="仿宋_GB2312"/>
              </w:rPr>
              <w:t xml:space="preserve">                             </w:t>
            </w:r>
            <w:r>
              <w:rPr>
                <w:rFonts w:hint="eastAsia" w:ascii="仿宋" w:hAnsi="仿宋" w:eastAsia="仿宋"/>
              </w:rPr>
              <w:t>楚</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gridAfter w:val="1"/>
          <w:wAfter w:w="193" w:type="dxa"/>
          <w:trHeight w:val="402" w:hRule="atLeast"/>
          <w:jc w:val="center"/>
        </w:trPr>
        <w:tc>
          <w:tcPr>
            <w:tcW w:w="6047" w:type="dxa"/>
            <w:tcBorders>
              <w:bottom w:val="nil"/>
              <w:right w:val="nil"/>
            </w:tcBorders>
            <w:shd w:val="clear" w:color="auto" w:fill="F3F3F3"/>
            <w:vAlign w:val="center"/>
          </w:tcPr>
          <w:p>
            <w:pPr>
              <w:ind w:left="253" w:leftChars="1" w:hanging="251" w:hangingChars="104"/>
              <w:rPr>
                <w:rFonts w:eastAsia="楷体_GB2312"/>
                <w:sz w:val="24"/>
              </w:rPr>
            </w:pPr>
            <w:r>
              <w:rPr>
                <w:rFonts w:hint="eastAsia" w:eastAsia="楷体_GB2312"/>
                <w:b/>
                <w:sz w:val="24"/>
              </w:rPr>
              <w:t>29.</w:t>
            </w:r>
            <w:r>
              <w:rPr>
                <w:rFonts w:hint="eastAsia" w:eastAsia="楷体_GB2312"/>
                <w:sz w:val="24"/>
              </w:rPr>
              <w:t xml:space="preserve">  </w:t>
            </w:r>
            <w:r>
              <w:rPr>
                <w:rFonts w:eastAsia="楷体_GB2312"/>
                <w:sz w:val="24"/>
              </w:rPr>
              <w:t>根据自己的经验或是广告的宣传自行购买药品</w:t>
            </w:r>
          </w:p>
        </w:tc>
        <w:tc>
          <w:tcPr>
            <w:tcW w:w="3549" w:type="dxa"/>
            <w:tcBorders>
              <w:left w:val="nil"/>
              <w:bottom w:val="nil"/>
            </w:tcBorders>
            <w:shd w:val="clear" w:color="auto" w:fill="F3F3F3"/>
            <w:vAlign w:val="center"/>
          </w:tcPr>
          <w:p>
            <w:pPr>
              <w:spacing w:line="360" w:lineRule="auto"/>
              <w:ind w:firstLine="120" w:firstLineChars="50"/>
              <w:rPr>
                <w:rFonts w:eastAsia="楷体_GB2312"/>
                <w:sz w:val="24"/>
              </w:rPr>
            </w:pPr>
            <w:r>
              <w:rPr>
                <w:rFonts w:hint="eastAsia" w:eastAsia="楷体_GB2312"/>
                <w:sz w:val="24"/>
              </w:rPr>
              <w:t xml:space="preserve">1  </w:t>
            </w:r>
            <w:r>
              <w:rPr>
                <w:rFonts w:eastAsia="楷体_GB2312"/>
                <w:sz w:val="24"/>
              </w:rPr>
              <w:t xml:space="preserve"> </w:t>
            </w:r>
            <w:r>
              <w:rPr>
                <w:rFonts w:hint="eastAsia" w:eastAsia="楷体_GB2312"/>
                <w:sz w:val="24"/>
              </w:rPr>
              <w:t xml:space="preserve"> 2 </w:t>
            </w:r>
            <w:r>
              <w:rPr>
                <w:rFonts w:eastAsia="楷体_GB2312"/>
                <w:sz w:val="24"/>
              </w:rPr>
              <w:t xml:space="preserve">  </w:t>
            </w:r>
            <w:r>
              <w:rPr>
                <w:rFonts w:hint="eastAsia" w:eastAsia="楷体_GB2312"/>
                <w:sz w:val="24"/>
              </w:rPr>
              <w:t xml:space="preserve"> 3    4 </w:t>
            </w:r>
            <w:r>
              <w:rPr>
                <w:rFonts w:eastAsia="楷体_GB2312"/>
                <w:sz w:val="24"/>
              </w:rPr>
              <w:t xml:space="preserve">   </w:t>
            </w:r>
            <w:r>
              <w:rPr>
                <w:rFonts w:hint="eastAsia" w:eastAsia="楷体_GB2312"/>
                <w:sz w:val="24"/>
              </w:rPr>
              <w:t>5    9</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gridAfter w:val="1"/>
          <w:wAfter w:w="193" w:type="dxa"/>
          <w:trHeight w:val="353" w:hRule="atLeast"/>
          <w:jc w:val="center"/>
        </w:trPr>
        <w:tc>
          <w:tcPr>
            <w:tcW w:w="6047" w:type="dxa"/>
            <w:tcBorders>
              <w:bottom w:val="nil"/>
              <w:right w:val="nil"/>
            </w:tcBorders>
            <w:shd w:val="clear" w:color="auto" w:fill="auto"/>
            <w:vAlign w:val="center"/>
          </w:tcPr>
          <w:p>
            <w:pPr>
              <w:ind w:left="253" w:leftChars="1" w:hanging="251" w:hangingChars="104"/>
              <w:rPr>
                <w:rFonts w:eastAsia="楷体_GB2312"/>
                <w:sz w:val="24"/>
              </w:rPr>
            </w:pPr>
            <w:r>
              <w:rPr>
                <w:rFonts w:hint="eastAsia" w:eastAsia="楷体_GB2312"/>
                <w:b/>
                <w:sz w:val="24"/>
              </w:rPr>
              <w:t xml:space="preserve">30. </w:t>
            </w:r>
            <w:r>
              <w:rPr>
                <w:rFonts w:hint="eastAsia" w:eastAsia="楷体_GB2312"/>
                <w:sz w:val="24"/>
              </w:rPr>
              <w:t xml:space="preserve"> 看病时，向医生点名要开某种药品</w:t>
            </w:r>
          </w:p>
        </w:tc>
        <w:tc>
          <w:tcPr>
            <w:tcW w:w="3549" w:type="dxa"/>
            <w:tcBorders>
              <w:left w:val="nil"/>
              <w:bottom w:val="nil"/>
            </w:tcBorders>
            <w:shd w:val="clear" w:color="auto" w:fill="auto"/>
            <w:vAlign w:val="center"/>
          </w:tcPr>
          <w:p>
            <w:pPr>
              <w:spacing w:line="360" w:lineRule="auto"/>
              <w:rPr>
                <w:rFonts w:eastAsia="楷体_GB2312"/>
                <w:sz w:val="24"/>
              </w:rPr>
            </w:pPr>
            <w:r>
              <w:rPr>
                <w:rFonts w:hint="eastAsia" w:eastAsia="楷体_GB2312"/>
                <w:sz w:val="24"/>
              </w:rPr>
              <w:t xml:space="preserve"> 1  </w:t>
            </w:r>
            <w:r>
              <w:rPr>
                <w:rFonts w:eastAsia="楷体_GB2312"/>
                <w:sz w:val="24"/>
              </w:rPr>
              <w:t xml:space="preserve"> </w:t>
            </w:r>
            <w:r>
              <w:rPr>
                <w:rFonts w:hint="eastAsia" w:eastAsia="楷体_GB2312"/>
                <w:sz w:val="24"/>
              </w:rPr>
              <w:t xml:space="preserve"> 2 </w:t>
            </w:r>
            <w:r>
              <w:rPr>
                <w:rFonts w:eastAsia="楷体_GB2312"/>
                <w:sz w:val="24"/>
              </w:rPr>
              <w:t xml:space="preserve">  </w:t>
            </w:r>
            <w:r>
              <w:rPr>
                <w:rFonts w:hint="eastAsia" w:eastAsia="楷体_GB2312"/>
                <w:sz w:val="24"/>
              </w:rPr>
              <w:t xml:space="preserve"> 3    4 </w:t>
            </w:r>
            <w:r>
              <w:rPr>
                <w:rFonts w:eastAsia="楷体_GB2312"/>
                <w:sz w:val="24"/>
              </w:rPr>
              <w:t xml:space="preserve">   </w:t>
            </w:r>
            <w:r>
              <w:rPr>
                <w:rFonts w:hint="eastAsia" w:eastAsia="楷体_GB2312"/>
                <w:sz w:val="24"/>
              </w:rPr>
              <w:t>5    9</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gridAfter w:val="1"/>
          <w:wAfter w:w="193" w:type="dxa"/>
          <w:trHeight w:val="393" w:hRule="atLeast"/>
          <w:jc w:val="center"/>
        </w:trPr>
        <w:tc>
          <w:tcPr>
            <w:tcW w:w="6047" w:type="dxa"/>
            <w:tcBorders>
              <w:bottom w:val="nil"/>
              <w:right w:val="nil"/>
            </w:tcBorders>
            <w:shd w:val="clear" w:color="auto" w:fill="F3F3F3"/>
            <w:vAlign w:val="center"/>
          </w:tcPr>
          <w:p>
            <w:pPr>
              <w:ind w:left="253" w:leftChars="1" w:hanging="251" w:hangingChars="104"/>
              <w:rPr>
                <w:rFonts w:eastAsia="楷体_GB2312"/>
                <w:sz w:val="24"/>
              </w:rPr>
            </w:pPr>
            <w:r>
              <w:rPr>
                <w:rFonts w:hint="eastAsia" w:eastAsia="楷体_GB2312"/>
                <w:b/>
                <w:sz w:val="24"/>
              </w:rPr>
              <w:t xml:space="preserve">31. </w:t>
            </w:r>
            <w:r>
              <w:rPr>
                <w:rFonts w:hint="eastAsia" w:eastAsia="楷体_GB2312"/>
                <w:sz w:val="24"/>
              </w:rPr>
              <w:t xml:space="preserve"> 在药店购买药品时听信营业员的建议</w:t>
            </w:r>
          </w:p>
        </w:tc>
        <w:tc>
          <w:tcPr>
            <w:tcW w:w="3549" w:type="dxa"/>
            <w:tcBorders>
              <w:left w:val="nil"/>
              <w:bottom w:val="nil"/>
            </w:tcBorders>
            <w:shd w:val="clear" w:color="auto" w:fill="F3F3F3"/>
            <w:vAlign w:val="center"/>
          </w:tcPr>
          <w:p>
            <w:pPr>
              <w:spacing w:line="360" w:lineRule="auto"/>
              <w:rPr>
                <w:rFonts w:eastAsia="楷体_GB2312"/>
                <w:sz w:val="24"/>
              </w:rPr>
            </w:pPr>
            <w:r>
              <w:rPr>
                <w:rFonts w:hint="eastAsia" w:eastAsia="楷体_GB2312"/>
                <w:sz w:val="24"/>
              </w:rPr>
              <w:t xml:space="preserve"> 1  </w:t>
            </w:r>
            <w:r>
              <w:rPr>
                <w:rFonts w:eastAsia="楷体_GB2312"/>
                <w:sz w:val="24"/>
              </w:rPr>
              <w:t xml:space="preserve"> </w:t>
            </w:r>
            <w:r>
              <w:rPr>
                <w:rFonts w:hint="eastAsia" w:eastAsia="楷体_GB2312"/>
                <w:sz w:val="24"/>
              </w:rPr>
              <w:t xml:space="preserve"> 2 </w:t>
            </w:r>
            <w:r>
              <w:rPr>
                <w:rFonts w:eastAsia="楷体_GB2312"/>
                <w:sz w:val="24"/>
              </w:rPr>
              <w:t xml:space="preserve">  </w:t>
            </w:r>
            <w:r>
              <w:rPr>
                <w:rFonts w:hint="eastAsia" w:eastAsia="楷体_GB2312"/>
                <w:sz w:val="24"/>
              </w:rPr>
              <w:t xml:space="preserve"> 3    4 </w:t>
            </w:r>
            <w:r>
              <w:rPr>
                <w:rFonts w:eastAsia="楷体_GB2312"/>
                <w:sz w:val="24"/>
              </w:rPr>
              <w:t xml:space="preserve">   </w:t>
            </w:r>
            <w:r>
              <w:rPr>
                <w:rFonts w:hint="eastAsia" w:eastAsia="楷体_GB2312"/>
                <w:sz w:val="24"/>
              </w:rPr>
              <w:t>5    9</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gridAfter w:val="1"/>
          <w:wAfter w:w="193" w:type="dxa"/>
          <w:trHeight w:val="467" w:hRule="atLeast"/>
          <w:jc w:val="center"/>
        </w:trPr>
        <w:tc>
          <w:tcPr>
            <w:tcW w:w="6047" w:type="dxa"/>
            <w:tcBorders>
              <w:bottom w:val="nil"/>
              <w:right w:val="nil"/>
            </w:tcBorders>
            <w:shd w:val="clear" w:color="auto" w:fill="auto"/>
            <w:vAlign w:val="center"/>
          </w:tcPr>
          <w:p>
            <w:pPr>
              <w:ind w:left="588" w:hanging="588" w:hangingChars="244"/>
              <w:rPr>
                <w:rFonts w:eastAsia="楷体_GB2312"/>
                <w:sz w:val="24"/>
              </w:rPr>
            </w:pPr>
            <w:r>
              <w:rPr>
                <w:rFonts w:hint="eastAsia" w:eastAsia="楷体_GB2312"/>
                <w:b/>
                <w:sz w:val="24"/>
              </w:rPr>
              <w:t>32.</w:t>
            </w:r>
            <w:r>
              <w:rPr>
                <w:rFonts w:hint="eastAsia" w:eastAsia="楷体_GB2312"/>
                <w:sz w:val="24"/>
              </w:rPr>
              <w:t xml:space="preserve">  持医生处方去药店购买处方药</w:t>
            </w:r>
          </w:p>
        </w:tc>
        <w:tc>
          <w:tcPr>
            <w:tcW w:w="3549" w:type="dxa"/>
            <w:tcBorders>
              <w:left w:val="nil"/>
              <w:bottom w:val="nil"/>
            </w:tcBorders>
            <w:shd w:val="clear" w:color="auto" w:fill="auto"/>
            <w:vAlign w:val="center"/>
          </w:tcPr>
          <w:p>
            <w:pPr>
              <w:spacing w:line="360" w:lineRule="auto"/>
              <w:ind w:firstLine="120" w:firstLineChars="50"/>
              <w:rPr>
                <w:rFonts w:eastAsia="楷体_GB2312"/>
                <w:sz w:val="24"/>
              </w:rPr>
            </w:pPr>
            <w:r>
              <w:rPr>
                <w:rFonts w:hint="eastAsia" w:eastAsia="楷体_GB2312"/>
                <w:sz w:val="24"/>
              </w:rPr>
              <w:t xml:space="preserve">1  </w:t>
            </w:r>
            <w:r>
              <w:rPr>
                <w:rFonts w:eastAsia="楷体_GB2312"/>
                <w:sz w:val="24"/>
              </w:rPr>
              <w:t xml:space="preserve"> </w:t>
            </w:r>
            <w:r>
              <w:rPr>
                <w:rFonts w:hint="eastAsia" w:eastAsia="楷体_GB2312"/>
                <w:sz w:val="24"/>
              </w:rPr>
              <w:t xml:space="preserve"> 2 </w:t>
            </w:r>
            <w:r>
              <w:rPr>
                <w:rFonts w:eastAsia="楷体_GB2312"/>
                <w:sz w:val="24"/>
              </w:rPr>
              <w:t xml:space="preserve">  </w:t>
            </w:r>
            <w:r>
              <w:rPr>
                <w:rFonts w:hint="eastAsia" w:eastAsia="楷体_GB2312"/>
                <w:sz w:val="24"/>
              </w:rPr>
              <w:t xml:space="preserve"> 3    4 </w:t>
            </w:r>
            <w:r>
              <w:rPr>
                <w:rFonts w:eastAsia="楷体_GB2312"/>
                <w:sz w:val="24"/>
              </w:rPr>
              <w:t xml:space="preserve">   </w:t>
            </w:r>
            <w:r>
              <w:rPr>
                <w:rFonts w:hint="eastAsia" w:eastAsia="楷体_GB2312"/>
                <w:sz w:val="24"/>
              </w:rPr>
              <w:t>5    9</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gridAfter w:val="1"/>
          <w:wAfter w:w="193" w:type="dxa"/>
          <w:trHeight w:val="431" w:hRule="atLeast"/>
          <w:jc w:val="center"/>
        </w:trPr>
        <w:tc>
          <w:tcPr>
            <w:tcW w:w="6047" w:type="dxa"/>
            <w:tcBorders>
              <w:bottom w:val="nil"/>
              <w:right w:val="nil"/>
            </w:tcBorders>
            <w:shd w:val="clear" w:color="auto" w:fill="F3F3F3"/>
            <w:vAlign w:val="center"/>
          </w:tcPr>
          <w:p>
            <w:pPr>
              <w:ind w:left="253" w:leftChars="1" w:hanging="251" w:hangingChars="104"/>
              <w:rPr>
                <w:rFonts w:eastAsia="楷体_GB2312"/>
                <w:sz w:val="24"/>
              </w:rPr>
            </w:pPr>
            <w:r>
              <w:rPr>
                <w:rFonts w:hint="eastAsia" w:eastAsia="楷体_GB2312"/>
                <w:b/>
                <w:sz w:val="24"/>
              </w:rPr>
              <w:t xml:space="preserve">33. </w:t>
            </w:r>
            <w:r>
              <w:rPr>
                <w:rFonts w:hint="eastAsia" w:eastAsia="楷体_GB2312"/>
                <w:sz w:val="24"/>
              </w:rPr>
              <w:t xml:space="preserve"> 对家里存放的药品进行定期检查</w:t>
            </w:r>
          </w:p>
        </w:tc>
        <w:tc>
          <w:tcPr>
            <w:tcW w:w="3549" w:type="dxa"/>
            <w:tcBorders>
              <w:left w:val="nil"/>
              <w:bottom w:val="nil"/>
            </w:tcBorders>
            <w:shd w:val="clear" w:color="auto" w:fill="F3F3F3"/>
            <w:vAlign w:val="center"/>
          </w:tcPr>
          <w:p>
            <w:pPr>
              <w:spacing w:line="360" w:lineRule="auto"/>
              <w:rPr>
                <w:rFonts w:eastAsia="楷体_GB2312"/>
                <w:sz w:val="24"/>
              </w:rPr>
            </w:pPr>
            <w:r>
              <w:rPr>
                <w:rFonts w:hint="eastAsia" w:eastAsia="楷体_GB2312"/>
                <w:sz w:val="24"/>
              </w:rPr>
              <w:t xml:space="preserve"> 1  </w:t>
            </w:r>
            <w:r>
              <w:rPr>
                <w:rFonts w:eastAsia="楷体_GB2312"/>
                <w:sz w:val="24"/>
              </w:rPr>
              <w:t xml:space="preserve"> </w:t>
            </w:r>
            <w:r>
              <w:rPr>
                <w:rFonts w:hint="eastAsia" w:eastAsia="楷体_GB2312"/>
                <w:sz w:val="24"/>
              </w:rPr>
              <w:t xml:space="preserve"> 2 </w:t>
            </w:r>
            <w:r>
              <w:rPr>
                <w:rFonts w:eastAsia="楷体_GB2312"/>
                <w:sz w:val="24"/>
              </w:rPr>
              <w:t xml:space="preserve">  </w:t>
            </w:r>
            <w:r>
              <w:rPr>
                <w:rFonts w:hint="eastAsia" w:eastAsia="楷体_GB2312"/>
                <w:sz w:val="24"/>
              </w:rPr>
              <w:t xml:space="preserve"> 3    4 </w:t>
            </w:r>
            <w:r>
              <w:rPr>
                <w:rFonts w:eastAsia="楷体_GB2312"/>
                <w:sz w:val="24"/>
              </w:rPr>
              <w:t xml:space="preserve">   </w:t>
            </w:r>
            <w:r>
              <w:rPr>
                <w:rFonts w:hint="eastAsia" w:eastAsia="楷体_GB2312"/>
                <w:sz w:val="24"/>
              </w:rPr>
              <w:t>5    9</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gridAfter w:val="1"/>
          <w:wAfter w:w="193" w:type="dxa"/>
          <w:trHeight w:val="395" w:hRule="atLeast"/>
          <w:jc w:val="center"/>
        </w:trPr>
        <w:tc>
          <w:tcPr>
            <w:tcW w:w="6047" w:type="dxa"/>
            <w:tcBorders>
              <w:bottom w:val="nil"/>
              <w:right w:val="nil"/>
            </w:tcBorders>
            <w:shd w:val="clear" w:color="auto" w:fill="auto"/>
            <w:vAlign w:val="center"/>
          </w:tcPr>
          <w:p>
            <w:pPr>
              <w:ind w:left="253" w:leftChars="1" w:hanging="251" w:hangingChars="104"/>
              <w:rPr>
                <w:rFonts w:eastAsia="楷体_GB2312"/>
                <w:sz w:val="24"/>
              </w:rPr>
            </w:pPr>
            <w:r>
              <w:rPr>
                <w:rFonts w:hint="eastAsia" w:eastAsia="楷体_GB2312"/>
                <w:b/>
                <w:sz w:val="24"/>
              </w:rPr>
              <w:t>34.</w:t>
            </w:r>
            <w:r>
              <w:rPr>
                <w:rFonts w:hint="eastAsia" w:eastAsia="楷体_GB2312"/>
                <w:sz w:val="24"/>
              </w:rPr>
              <w:t xml:space="preserve">  将药品摆放在小孩容易触及的地方</w:t>
            </w:r>
          </w:p>
        </w:tc>
        <w:tc>
          <w:tcPr>
            <w:tcW w:w="3549" w:type="dxa"/>
            <w:tcBorders>
              <w:left w:val="nil"/>
              <w:bottom w:val="nil"/>
            </w:tcBorders>
            <w:shd w:val="clear" w:color="auto" w:fill="auto"/>
            <w:vAlign w:val="center"/>
          </w:tcPr>
          <w:p>
            <w:pPr>
              <w:spacing w:line="360" w:lineRule="auto"/>
              <w:rPr>
                <w:rFonts w:eastAsia="楷体_GB2312"/>
                <w:sz w:val="24"/>
              </w:rPr>
            </w:pPr>
            <w:r>
              <w:rPr>
                <w:rFonts w:hint="eastAsia" w:eastAsia="楷体_GB2312"/>
                <w:sz w:val="24"/>
              </w:rPr>
              <w:t xml:space="preserve"> 1  </w:t>
            </w:r>
            <w:r>
              <w:rPr>
                <w:rFonts w:eastAsia="楷体_GB2312"/>
                <w:sz w:val="24"/>
              </w:rPr>
              <w:t xml:space="preserve"> </w:t>
            </w:r>
            <w:r>
              <w:rPr>
                <w:rFonts w:hint="eastAsia" w:eastAsia="楷体_GB2312"/>
                <w:sz w:val="24"/>
              </w:rPr>
              <w:t xml:space="preserve"> 2 </w:t>
            </w:r>
            <w:r>
              <w:rPr>
                <w:rFonts w:eastAsia="楷体_GB2312"/>
                <w:sz w:val="24"/>
              </w:rPr>
              <w:t xml:space="preserve">  </w:t>
            </w:r>
            <w:r>
              <w:rPr>
                <w:rFonts w:hint="eastAsia" w:eastAsia="楷体_GB2312"/>
                <w:sz w:val="24"/>
              </w:rPr>
              <w:t xml:space="preserve"> 3    4 </w:t>
            </w:r>
            <w:r>
              <w:rPr>
                <w:rFonts w:eastAsia="楷体_GB2312"/>
                <w:sz w:val="24"/>
              </w:rPr>
              <w:t xml:space="preserve">   </w:t>
            </w:r>
            <w:r>
              <w:rPr>
                <w:rFonts w:hint="eastAsia" w:eastAsia="楷体_GB2312"/>
                <w:sz w:val="24"/>
              </w:rPr>
              <w:t>5    9</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gridAfter w:val="1"/>
          <w:wAfter w:w="193" w:type="dxa"/>
          <w:trHeight w:val="402" w:hRule="atLeast"/>
          <w:jc w:val="center"/>
        </w:trPr>
        <w:tc>
          <w:tcPr>
            <w:tcW w:w="6047" w:type="dxa"/>
            <w:tcBorders>
              <w:bottom w:val="nil"/>
              <w:right w:val="nil"/>
            </w:tcBorders>
            <w:shd w:val="clear" w:color="auto" w:fill="F3F3F3"/>
            <w:vAlign w:val="center"/>
          </w:tcPr>
          <w:p>
            <w:pPr>
              <w:ind w:left="253" w:leftChars="1" w:hanging="251" w:hangingChars="104"/>
              <w:rPr>
                <w:rFonts w:eastAsia="楷体_GB2312"/>
                <w:sz w:val="24"/>
              </w:rPr>
            </w:pPr>
            <w:r>
              <w:rPr>
                <w:rFonts w:hint="eastAsia" w:eastAsia="楷体_GB2312"/>
                <w:b/>
                <w:sz w:val="24"/>
              </w:rPr>
              <w:t xml:space="preserve">35. </w:t>
            </w:r>
            <w:r>
              <w:rPr>
                <w:rFonts w:hint="eastAsia" w:eastAsia="楷体_GB2312"/>
                <w:sz w:val="24"/>
              </w:rPr>
              <w:t xml:space="preserve"> 观察说明书中药品储存的条件</w:t>
            </w:r>
          </w:p>
        </w:tc>
        <w:tc>
          <w:tcPr>
            <w:tcW w:w="3549" w:type="dxa"/>
            <w:tcBorders>
              <w:left w:val="nil"/>
              <w:bottom w:val="nil"/>
            </w:tcBorders>
            <w:shd w:val="clear" w:color="auto" w:fill="F3F3F3"/>
            <w:vAlign w:val="center"/>
          </w:tcPr>
          <w:p>
            <w:pPr>
              <w:spacing w:line="360" w:lineRule="auto"/>
              <w:ind w:firstLine="120" w:firstLineChars="50"/>
              <w:rPr>
                <w:rFonts w:eastAsia="楷体_GB2312"/>
                <w:sz w:val="24"/>
              </w:rPr>
            </w:pPr>
            <w:r>
              <w:rPr>
                <w:rFonts w:hint="eastAsia" w:eastAsia="楷体_GB2312"/>
                <w:sz w:val="24"/>
              </w:rPr>
              <w:t xml:space="preserve">1  </w:t>
            </w:r>
            <w:r>
              <w:rPr>
                <w:rFonts w:eastAsia="楷体_GB2312"/>
                <w:sz w:val="24"/>
              </w:rPr>
              <w:t xml:space="preserve"> </w:t>
            </w:r>
            <w:r>
              <w:rPr>
                <w:rFonts w:hint="eastAsia" w:eastAsia="楷体_GB2312"/>
                <w:sz w:val="24"/>
              </w:rPr>
              <w:t xml:space="preserve"> 2 </w:t>
            </w:r>
            <w:r>
              <w:rPr>
                <w:rFonts w:eastAsia="楷体_GB2312"/>
                <w:sz w:val="24"/>
              </w:rPr>
              <w:t xml:space="preserve">  </w:t>
            </w:r>
            <w:r>
              <w:rPr>
                <w:rFonts w:hint="eastAsia" w:eastAsia="楷体_GB2312"/>
                <w:sz w:val="24"/>
              </w:rPr>
              <w:t xml:space="preserve"> 3    4 </w:t>
            </w:r>
            <w:r>
              <w:rPr>
                <w:rFonts w:eastAsia="楷体_GB2312"/>
                <w:sz w:val="24"/>
              </w:rPr>
              <w:t xml:space="preserve">   </w:t>
            </w:r>
            <w:r>
              <w:rPr>
                <w:rFonts w:hint="eastAsia" w:eastAsia="楷体_GB2312"/>
                <w:sz w:val="24"/>
              </w:rPr>
              <w:t>5    9</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gridAfter w:val="1"/>
          <w:wAfter w:w="193" w:type="dxa"/>
          <w:trHeight w:val="353" w:hRule="atLeast"/>
          <w:jc w:val="center"/>
        </w:trPr>
        <w:tc>
          <w:tcPr>
            <w:tcW w:w="6047" w:type="dxa"/>
            <w:tcBorders>
              <w:bottom w:val="nil"/>
              <w:right w:val="nil"/>
            </w:tcBorders>
            <w:shd w:val="clear" w:color="auto" w:fill="auto"/>
            <w:vAlign w:val="center"/>
          </w:tcPr>
          <w:p>
            <w:pPr>
              <w:ind w:left="253" w:leftChars="1" w:hanging="251" w:hangingChars="104"/>
              <w:rPr>
                <w:rFonts w:eastAsia="楷体_GB2312"/>
                <w:sz w:val="24"/>
              </w:rPr>
            </w:pPr>
            <w:r>
              <w:rPr>
                <w:rFonts w:hint="eastAsia" w:eastAsia="楷体_GB2312"/>
                <w:b/>
                <w:sz w:val="24"/>
              </w:rPr>
              <w:t>35.</w:t>
            </w:r>
            <w:r>
              <w:rPr>
                <w:rFonts w:hint="eastAsia" w:eastAsia="楷体_GB2312"/>
                <w:sz w:val="24"/>
              </w:rPr>
              <w:t xml:space="preserve">  看一下药品副作用以及出现副作用后的表现</w:t>
            </w:r>
          </w:p>
        </w:tc>
        <w:tc>
          <w:tcPr>
            <w:tcW w:w="3549" w:type="dxa"/>
            <w:tcBorders>
              <w:left w:val="nil"/>
              <w:bottom w:val="nil"/>
            </w:tcBorders>
            <w:shd w:val="clear" w:color="auto" w:fill="auto"/>
            <w:vAlign w:val="center"/>
          </w:tcPr>
          <w:p>
            <w:pPr>
              <w:spacing w:line="360" w:lineRule="auto"/>
              <w:rPr>
                <w:rFonts w:eastAsia="楷体_GB2312"/>
                <w:sz w:val="24"/>
              </w:rPr>
            </w:pPr>
            <w:r>
              <w:rPr>
                <w:rFonts w:hint="eastAsia" w:eastAsia="楷体_GB2312"/>
                <w:sz w:val="24"/>
              </w:rPr>
              <w:t xml:space="preserve"> 1  </w:t>
            </w:r>
            <w:r>
              <w:rPr>
                <w:rFonts w:eastAsia="楷体_GB2312"/>
                <w:sz w:val="24"/>
              </w:rPr>
              <w:t xml:space="preserve"> </w:t>
            </w:r>
            <w:r>
              <w:rPr>
                <w:rFonts w:hint="eastAsia" w:eastAsia="楷体_GB2312"/>
                <w:sz w:val="24"/>
              </w:rPr>
              <w:t xml:space="preserve"> 2 </w:t>
            </w:r>
            <w:r>
              <w:rPr>
                <w:rFonts w:eastAsia="楷体_GB2312"/>
                <w:sz w:val="24"/>
              </w:rPr>
              <w:t xml:space="preserve">  </w:t>
            </w:r>
            <w:r>
              <w:rPr>
                <w:rFonts w:hint="eastAsia" w:eastAsia="楷体_GB2312"/>
                <w:sz w:val="24"/>
              </w:rPr>
              <w:t xml:space="preserve"> 3    4 </w:t>
            </w:r>
            <w:r>
              <w:rPr>
                <w:rFonts w:eastAsia="楷体_GB2312"/>
                <w:sz w:val="24"/>
              </w:rPr>
              <w:t xml:space="preserve">   </w:t>
            </w:r>
            <w:r>
              <w:rPr>
                <w:rFonts w:hint="eastAsia" w:eastAsia="楷体_GB2312"/>
                <w:sz w:val="24"/>
              </w:rPr>
              <w:t>5    9</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gridAfter w:val="1"/>
          <w:wAfter w:w="193" w:type="dxa"/>
          <w:trHeight w:val="393" w:hRule="atLeast"/>
          <w:jc w:val="center"/>
        </w:trPr>
        <w:tc>
          <w:tcPr>
            <w:tcW w:w="6047" w:type="dxa"/>
            <w:tcBorders>
              <w:bottom w:val="nil"/>
              <w:right w:val="nil"/>
            </w:tcBorders>
            <w:shd w:val="clear" w:color="auto" w:fill="F3F3F3"/>
            <w:vAlign w:val="center"/>
          </w:tcPr>
          <w:p>
            <w:pPr>
              <w:ind w:left="607" w:leftChars="1" w:hanging="605" w:hangingChars="251"/>
              <w:rPr>
                <w:rFonts w:eastAsia="楷体_GB2312"/>
                <w:sz w:val="24"/>
              </w:rPr>
            </w:pPr>
            <w:r>
              <w:rPr>
                <w:rFonts w:hint="eastAsia" w:eastAsia="楷体_GB2312"/>
                <w:b/>
                <w:sz w:val="24"/>
              </w:rPr>
              <w:t>37.</w:t>
            </w:r>
            <w:r>
              <w:rPr>
                <w:rFonts w:hint="eastAsia" w:eastAsia="楷体_GB2312"/>
                <w:sz w:val="24"/>
              </w:rPr>
              <w:t xml:space="preserve">  了解使用某个药物时的禁忌事项（喝酒、驾驶等）</w:t>
            </w:r>
          </w:p>
        </w:tc>
        <w:tc>
          <w:tcPr>
            <w:tcW w:w="3549" w:type="dxa"/>
            <w:tcBorders>
              <w:left w:val="nil"/>
              <w:bottom w:val="nil"/>
            </w:tcBorders>
            <w:shd w:val="clear" w:color="auto" w:fill="F3F3F3"/>
            <w:vAlign w:val="center"/>
          </w:tcPr>
          <w:p>
            <w:pPr>
              <w:spacing w:line="360" w:lineRule="auto"/>
              <w:rPr>
                <w:rFonts w:eastAsia="楷体_GB2312"/>
                <w:sz w:val="24"/>
              </w:rPr>
            </w:pPr>
            <w:r>
              <w:rPr>
                <w:rFonts w:hint="eastAsia" w:eastAsia="楷体_GB2312"/>
                <w:sz w:val="24"/>
              </w:rPr>
              <w:t xml:space="preserve"> 1  </w:t>
            </w:r>
            <w:r>
              <w:rPr>
                <w:rFonts w:eastAsia="楷体_GB2312"/>
                <w:sz w:val="24"/>
              </w:rPr>
              <w:t xml:space="preserve"> </w:t>
            </w:r>
            <w:r>
              <w:rPr>
                <w:rFonts w:hint="eastAsia" w:eastAsia="楷体_GB2312"/>
                <w:sz w:val="24"/>
              </w:rPr>
              <w:t xml:space="preserve"> 2 </w:t>
            </w:r>
            <w:r>
              <w:rPr>
                <w:rFonts w:eastAsia="楷体_GB2312"/>
                <w:sz w:val="24"/>
              </w:rPr>
              <w:t xml:space="preserve">  </w:t>
            </w:r>
            <w:r>
              <w:rPr>
                <w:rFonts w:hint="eastAsia" w:eastAsia="楷体_GB2312"/>
                <w:sz w:val="24"/>
              </w:rPr>
              <w:t xml:space="preserve"> 3    4 </w:t>
            </w:r>
            <w:r>
              <w:rPr>
                <w:rFonts w:eastAsia="楷体_GB2312"/>
                <w:sz w:val="24"/>
              </w:rPr>
              <w:t xml:space="preserve">   </w:t>
            </w:r>
            <w:r>
              <w:rPr>
                <w:rFonts w:hint="eastAsia" w:eastAsia="楷体_GB2312"/>
                <w:sz w:val="24"/>
              </w:rPr>
              <w:t>5    9</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gridAfter w:val="1"/>
          <w:wAfter w:w="193" w:type="dxa"/>
          <w:trHeight w:val="467" w:hRule="atLeast"/>
          <w:jc w:val="center"/>
        </w:trPr>
        <w:tc>
          <w:tcPr>
            <w:tcW w:w="6047" w:type="dxa"/>
            <w:tcBorders>
              <w:bottom w:val="nil"/>
              <w:right w:val="nil"/>
            </w:tcBorders>
            <w:shd w:val="clear" w:color="auto" w:fill="auto"/>
            <w:vAlign w:val="center"/>
          </w:tcPr>
          <w:p>
            <w:pPr>
              <w:rPr>
                <w:rFonts w:eastAsia="楷体_GB2312"/>
                <w:sz w:val="24"/>
              </w:rPr>
            </w:pPr>
            <w:r>
              <w:rPr>
                <w:rFonts w:hint="eastAsia" w:eastAsia="楷体_GB2312"/>
                <w:b/>
                <w:sz w:val="24"/>
              </w:rPr>
              <w:t>38.</w:t>
            </w:r>
            <w:r>
              <w:rPr>
                <w:rFonts w:hint="eastAsia" w:eastAsia="楷体_GB2312"/>
                <w:sz w:val="24"/>
              </w:rPr>
              <w:t xml:space="preserve">  服用药品前观察药品有效期</w:t>
            </w:r>
          </w:p>
        </w:tc>
        <w:tc>
          <w:tcPr>
            <w:tcW w:w="3549" w:type="dxa"/>
            <w:tcBorders>
              <w:left w:val="nil"/>
              <w:bottom w:val="nil"/>
            </w:tcBorders>
            <w:shd w:val="clear" w:color="auto" w:fill="auto"/>
            <w:vAlign w:val="center"/>
          </w:tcPr>
          <w:p>
            <w:pPr>
              <w:spacing w:line="360" w:lineRule="auto"/>
              <w:ind w:firstLine="120" w:firstLineChars="50"/>
              <w:rPr>
                <w:rFonts w:eastAsia="楷体_GB2312"/>
                <w:sz w:val="24"/>
              </w:rPr>
            </w:pPr>
            <w:r>
              <w:rPr>
                <w:rFonts w:hint="eastAsia" w:eastAsia="楷体_GB2312"/>
                <w:sz w:val="24"/>
              </w:rPr>
              <w:t xml:space="preserve">1  </w:t>
            </w:r>
            <w:r>
              <w:rPr>
                <w:rFonts w:eastAsia="楷体_GB2312"/>
                <w:sz w:val="24"/>
              </w:rPr>
              <w:t xml:space="preserve"> </w:t>
            </w:r>
            <w:r>
              <w:rPr>
                <w:rFonts w:hint="eastAsia" w:eastAsia="楷体_GB2312"/>
                <w:sz w:val="24"/>
              </w:rPr>
              <w:t xml:space="preserve"> 2 </w:t>
            </w:r>
            <w:r>
              <w:rPr>
                <w:rFonts w:eastAsia="楷体_GB2312"/>
                <w:sz w:val="24"/>
              </w:rPr>
              <w:t xml:space="preserve">  </w:t>
            </w:r>
            <w:r>
              <w:rPr>
                <w:rFonts w:hint="eastAsia" w:eastAsia="楷体_GB2312"/>
                <w:sz w:val="24"/>
              </w:rPr>
              <w:t xml:space="preserve"> 3    4 </w:t>
            </w:r>
            <w:r>
              <w:rPr>
                <w:rFonts w:eastAsia="楷体_GB2312"/>
                <w:sz w:val="24"/>
              </w:rPr>
              <w:t xml:space="preserve">   </w:t>
            </w:r>
            <w:r>
              <w:rPr>
                <w:rFonts w:hint="eastAsia" w:eastAsia="楷体_GB2312"/>
                <w:sz w:val="24"/>
              </w:rPr>
              <w:t>5    9</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gridAfter w:val="1"/>
          <w:wAfter w:w="193" w:type="dxa"/>
          <w:trHeight w:val="431" w:hRule="atLeast"/>
          <w:jc w:val="center"/>
        </w:trPr>
        <w:tc>
          <w:tcPr>
            <w:tcW w:w="6047" w:type="dxa"/>
            <w:tcBorders>
              <w:bottom w:val="nil"/>
              <w:right w:val="nil"/>
            </w:tcBorders>
            <w:shd w:val="clear" w:color="auto" w:fill="F3F3F3"/>
            <w:vAlign w:val="center"/>
          </w:tcPr>
          <w:p>
            <w:pPr>
              <w:ind w:left="253" w:leftChars="1" w:hanging="251" w:hangingChars="104"/>
              <w:rPr>
                <w:rFonts w:eastAsia="楷体_GB2312"/>
                <w:sz w:val="24"/>
              </w:rPr>
            </w:pPr>
            <w:r>
              <w:rPr>
                <w:rFonts w:hint="eastAsia" w:eastAsia="楷体_GB2312"/>
                <w:b/>
                <w:sz w:val="24"/>
              </w:rPr>
              <w:t xml:space="preserve">39. </w:t>
            </w:r>
            <w:r>
              <w:rPr>
                <w:rFonts w:hint="eastAsia" w:eastAsia="楷体_GB2312"/>
                <w:sz w:val="24"/>
              </w:rPr>
              <w:t xml:space="preserve"> 在服用药品之前查阅药品包装上的药品批准文号</w:t>
            </w:r>
          </w:p>
        </w:tc>
        <w:tc>
          <w:tcPr>
            <w:tcW w:w="3549" w:type="dxa"/>
            <w:tcBorders>
              <w:left w:val="nil"/>
              <w:bottom w:val="nil"/>
            </w:tcBorders>
            <w:shd w:val="clear" w:color="auto" w:fill="F3F3F3"/>
            <w:vAlign w:val="center"/>
          </w:tcPr>
          <w:p>
            <w:pPr>
              <w:spacing w:line="360" w:lineRule="auto"/>
              <w:rPr>
                <w:rFonts w:eastAsia="楷体_GB2312"/>
                <w:sz w:val="24"/>
              </w:rPr>
            </w:pPr>
            <w:r>
              <w:rPr>
                <w:rFonts w:hint="eastAsia" w:eastAsia="楷体_GB2312"/>
                <w:sz w:val="24"/>
              </w:rPr>
              <w:t xml:space="preserve"> 1  </w:t>
            </w:r>
            <w:r>
              <w:rPr>
                <w:rFonts w:eastAsia="楷体_GB2312"/>
                <w:sz w:val="24"/>
              </w:rPr>
              <w:t xml:space="preserve"> </w:t>
            </w:r>
            <w:r>
              <w:rPr>
                <w:rFonts w:hint="eastAsia" w:eastAsia="楷体_GB2312"/>
                <w:sz w:val="24"/>
              </w:rPr>
              <w:t xml:space="preserve"> 2 </w:t>
            </w:r>
            <w:r>
              <w:rPr>
                <w:rFonts w:eastAsia="楷体_GB2312"/>
                <w:sz w:val="24"/>
              </w:rPr>
              <w:t xml:space="preserve">  </w:t>
            </w:r>
            <w:r>
              <w:rPr>
                <w:rFonts w:hint="eastAsia" w:eastAsia="楷体_GB2312"/>
                <w:sz w:val="24"/>
              </w:rPr>
              <w:t xml:space="preserve"> 3    4 </w:t>
            </w:r>
            <w:r>
              <w:rPr>
                <w:rFonts w:eastAsia="楷体_GB2312"/>
                <w:sz w:val="24"/>
              </w:rPr>
              <w:t xml:space="preserve">   </w:t>
            </w:r>
            <w:r>
              <w:rPr>
                <w:rFonts w:hint="eastAsia" w:eastAsia="楷体_GB2312"/>
                <w:sz w:val="24"/>
              </w:rPr>
              <w:t>5    9</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gridAfter w:val="1"/>
          <w:wAfter w:w="193" w:type="dxa"/>
          <w:trHeight w:val="636" w:hRule="atLeast"/>
          <w:jc w:val="center"/>
        </w:trPr>
        <w:tc>
          <w:tcPr>
            <w:tcW w:w="6047" w:type="dxa"/>
            <w:tcBorders>
              <w:bottom w:val="nil"/>
              <w:right w:val="nil"/>
            </w:tcBorders>
            <w:shd w:val="clear" w:color="auto" w:fill="auto"/>
          </w:tcPr>
          <w:p>
            <w:pPr>
              <w:ind w:left="294" w:leftChars="1" w:hanging="292" w:hangingChars="104"/>
              <w:rPr>
                <w:rFonts w:eastAsia="楷体_GB2312"/>
                <w:sz w:val="28"/>
                <w:szCs w:val="28"/>
              </w:rPr>
            </w:pPr>
            <w:r>
              <w:rPr>
                <w:rFonts w:hint="eastAsia" w:eastAsia="楷体_GB2312"/>
                <w:b/>
                <w:sz w:val="28"/>
                <w:szCs w:val="28"/>
              </w:rPr>
              <w:t>q2 服用药物时存在以下问题吗？</w:t>
            </w:r>
          </w:p>
        </w:tc>
        <w:tc>
          <w:tcPr>
            <w:tcW w:w="3549" w:type="dxa"/>
            <w:tcBorders>
              <w:left w:val="nil"/>
              <w:bottom w:val="nil"/>
            </w:tcBorders>
            <w:shd w:val="clear" w:color="auto" w:fill="auto"/>
            <w:vAlign w:val="center"/>
          </w:tcPr>
          <w:p>
            <w:pPr>
              <w:spacing w:line="360" w:lineRule="auto"/>
            </w:pPr>
            <w:r>
              <w:rPr>
                <w:rFonts w:hint="eastAsia" w:ascii="仿宋_GB2312" w:eastAsia="仿宋_GB2312"/>
              </w:rPr>
              <w:t xml:space="preserve">从    偶    时   </w:t>
            </w:r>
            <w:r>
              <w:rPr>
                <w:rFonts w:ascii="仿宋_GB2312" w:eastAsia="仿宋_GB2312"/>
              </w:rPr>
              <w:t xml:space="preserve"> </w:t>
            </w:r>
            <w:r>
              <w:rPr>
                <w:rFonts w:hint="eastAsia" w:ascii="仿宋_GB2312" w:eastAsia="仿宋_GB2312"/>
              </w:rPr>
              <w:t xml:space="preserve">经   总 </w:t>
            </w:r>
            <w:r>
              <w:rPr>
                <w:rFonts w:ascii="仿宋_GB2312" w:eastAsia="仿宋_GB2312"/>
              </w:rPr>
              <w:t xml:space="preserve">   </w:t>
            </w:r>
            <w:r>
              <w:rPr>
                <w:rFonts w:hint="eastAsia" w:ascii="仿宋" w:hAnsi="仿宋" w:eastAsia="仿宋"/>
              </w:rPr>
              <w:t>不</w:t>
            </w:r>
          </w:p>
          <w:p>
            <w:pPr>
              <w:spacing w:line="360" w:lineRule="auto"/>
              <w:rPr>
                <w:rFonts w:ascii="仿宋_GB2312" w:eastAsia="仿宋_GB2312"/>
              </w:rPr>
            </w:pPr>
            <w:r>
              <w:rPr>
                <w:rFonts w:hint="eastAsia" w:ascii="仿宋_GB2312" w:eastAsia="仿宋_GB2312"/>
              </w:rPr>
              <w:t xml:space="preserve">不    尔    常   </w:t>
            </w:r>
            <w:r>
              <w:rPr>
                <w:rFonts w:ascii="仿宋_GB2312" w:eastAsia="仿宋_GB2312"/>
              </w:rPr>
              <w:t xml:space="preserve"> </w:t>
            </w:r>
            <w:r>
              <w:rPr>
                <w:rFonts w:hint="eastAsia" w:ascii="仿宋_GB2312" w:eastAsia="仿宋_GB2312"/>
              </w:rPr>
              <w:t xml:space="preserve">常   是 </w:t>
            </w:r>
            <w:r>
              <w:rPr>
                <w:rFonts w:ascii="仿宋_GB2312" w:eastAsia="仿宋_GB2312"/>
              </w:rPr>
              <w:t xml:space="preserve">   </w:t>
            </w:r>
            <w:r>
              <w:rPr>
                <w:rFonts w:hint="eastAsia" w:ascii="仿宋" w:hAnsi="仿宋" w:eastAsia="仿宋"/>
              </w:rPr>
              <w:t>清</w:t>
            </w:r>
          </w:p>
          <w:p>
            <w:pPr>
              <w:spacing w:line="360" w:lineRule="auto"/>
              <w:rPr>
                <w:rFonts w:ascii="仿宋_GB2312" w:eastAsia="仿宋_GB2312"/>
                <w:sz w:val="28"/>
                <w:szCs w:val="28"/>
              </w:rPr>
            </w:pPr>
            <w:r>
              <w:rPr>
                <w:rFonts w:ascii="仿宋_GB2312" w:eastAsia="仿宋_GB2312"/>
              </w:rPr>
              <w:t xml:space="preserve">                             </w:t>
            </w:r>
            <w:r>
              <w:rPr>
                <w:rFonts w:hint="eastAsia" w:ascii="仿宋" w:hAnsi="仿宋" w:eastAsia="仿宋"/>
              </w:rPr>
              <w:t>楚</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gridAfter w:val="1"/>
          <w:wAfter w:w="193" w:type="dxa"/>
          <w:trHeight w:val="500" w:hRule="atLeast"/>
          <w:jc w:val="center"/>
        </w:trPr>
        <w:tc>
          <w:tcPr>
            <w:tcW w:w="6047" w:type="dxa"/>
            <w:tcBorders>
              <w:bottom w:val="nil"/>
              <w:right w:val="nil"/>
            </w:tcBorders>
            <w:shd w:val="pct5" w:color="auto" w:fill="FFFFFF"/>
            <w:vAlign w:val="center"/>
          </w:tcPr>
          <w:p>
            <w:pPr>
              <w:ind w:left="253" w:leftChars="1" w:hanging="251" w:hangingChars="104"/>
              <w:rPr>
                <w:rFonts w:eastAsia="楷体_GB2312"/>
                <w:sz w:val="24"/>
              </w:rPr>
            </w:pPr>
            <w:r>
              <w:rPr>
                <w:rFonts w:hint="eastAsia" w:eastAsia="楷体_GB2312"/>
                <w:b/>
                <w:sz w:val="24"/>
              </w:rPr>
              <w:t>40</w:t>
            </w:r>
            <w:r>
              <w:rPr>
                <w:rFonts w:hint="eastAsia" w:eastAsia="楷体_GB2312"/>
                <w:sz w:val="24"/>
              </w:rPr>
              <w:t>.  将家里过期的药品丢弃在垃圾箱里</w:t>
            </w:r>
          </w:p>
        </w:tc>
        <w:tc>
          <w:tcPr>
            <w:tcW w:w="3549" w:type="dxa"/>
            <w:tcBorders>
              <w:left w:val="nil"/>
              <w:bottom w:val="nil"/>
            </w:tcBorders>
            <w:shd w:val="pct5" w:color="auto" w:fill="FFFFFF"/>
            <w:vAlign w:val="center"/>
          </w:tcPr>
          <w:p>
            <w:pPr>
              <w:spacing w:line="360" w:lineRule="auto"/>
              <w:ind w:firstLine="120" w:firstLineChars="50"/>
              <w:rPr>
                <w:rFonts w:eastAsia="楷体_GB2312"/>
                <w:sz w:val="24"/>
              </w:rPr>
            </w:pPr>
            <w:r>
              <w:rPr>
                <w:rFonts w:hint="eastAsia" w:eastAsia="楷体_GB2312"/>
                <w:sz w:val="24"/>
              </w:rPr>
              <w:t xml:space="preserve">1  </w:t>
            </w:r>
            <w:r>
              <w:rPr>
                <w:rFonts w:eastAsia="楷体_GB2312"/>
                <w:sz w:val="24"/>
              </w:rPr>
              <w:t xml:space="preserve"> </w:t>
            </w:r>
            <w:r>
              <w:rPr>
                <w:rFonts w:hint="eastAsia" w:eastAsia="楷体_GB2312"/>
                <w:sz w:val="24"/>
              </w:rPr>
              <w:t xml:space="preserve"> 2 </w:t>
            </w:r>
            <w:r>
              <w:rPr>
                <w:rFonts w:eastAsia="楷体_GB2312"/>
                <w:sz w:val="24"/>
              </w:rPr>
              <w:t xml:space="preserve">  </w:t>
            </w:r>
            <w:r>
              <w:rPr>
                <w:rFonts w:hint="eastAsia" w:eastAsia="楷体_GB2312"/>
                <w:sz w:val="24"/>
              </w:rPr>
              <w:t xml:space="preserve"> 3    4 </w:t>
            </w:r>
            <w:r>
              <w:rPr>
                <w:rFonts w:eastAsia="楷体_GB2312"/>
                <w:sz w:val="24"/>
              </w:rPr>
              <w:t xml:space="preserve">   </w:t>
            </w:r>
            <w:r>
              <w:rPr>
                <w:rFonts w:hint="eastAsia" w:eastAsia="楷体_GB2312"/>
                <w:sz w:val="24"/>
              </w:rPr>
              <w:t>5    9</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gridAfter w:val="1"/>
          <w:wAfter w:w="193" w:type="dxa"/>
          <w:trHeight w:val="500" w:hRule="atLeast"/>
          <w:jc w:val="center"/>
        </w:trPr>
        <w:tc>
          <w:tcPr>
            <w:tcW w:w="6047" w:type="dxa"/>
            <w:tcBorders>
              <w:right w:val="nil"/>
            </w:tcBorders>
            <w:shd w:val="clear" w:color="auto" w:fill="FFFFFF"/>
            <w:vAlign w:val="center"/>
          </w:tcPr>
          <w:p>
            <w:pPr>
              <w:ind w:left="253" w:leftChars="1" w:hanging="251" w:hangingChars="104"/>
              <w:rPr>
                <w:rFonts w:eastAsia="楷体_GB2312"/>
                <w:b/>
                <w:sz w:val="24"/>
              </w:rPr>
            </w:pPr>
            <w:r>
              <w:rPr>
                <w:rFonts w:hint="eastAsia" w:eastAsia="楷体_GB2312"/>
                <w:b/>
                <w:sz w:val="24"/>
              </w:rPr>
              <w:t xml:space="preserve">41.  </w:t>
            </w:r>
            <w:r>
              <w:rPr>
                <w:rFonts w:hint="eastAsia" w:eastAsia="楷体_GB2312"/>
                <w:sz w:val="24"/>
              </w:rPr>
              <w:t>服用药品期间忘记使用药品</w:t>
            </w:r>
          </w:p>
        </w:tc>
        <w:tc>
          <w:tcPr>
            <w:tcW w:w="3549" w:type="dxa"/>
            <w:tcBorders>
              <w:left w:val="nil"/>
            </w:tcBorders>
            <w:shd w:val="clear" w:color="auto" w:fill="FFFFFF"/>
            <w:vAlign w:val="center"/>
          </w:tcPr>
          <w:p>
            <w:pPr>
              <w:spacing w:line="360" w:lineRule="auto"/>
              <w:ind w:firstLine="120" w:firstLineChars="50"/>
              <w:rPr>
                <w:rFonts w:eastAsia="楷体_GB2312"/>
                <w:sz w:val="24"/>
              </w:rPr>
            </w:pPr>
            <w:r>
              <w:rPr>
                <w:rFonts w:hint="eastAsia" w:eastAsia="楷体_GB2312"/>
                <w:sz w:val="24"/>
              </w:rPr>
              <w:t xml:space="preserve">1  </w:t>
            </w:r>
            <w:r>
              <w:rPr>
                <w:rFonts w:eastAsia="楷体_GB2312"/>
                <w:sz w:val="24"/>
              </w:rPr>
              <w:t xml:space="preserve"> </w:t>
            </w:r>
            <w:r>
              <w:rPr>
                <w:rFonts w:hint="eastAsia" w:eastAsia="楷体_GB2312"/>
                <w:sz w:val="24"/>
              </w:rPr>
              <w:t xml:space="preserve"> 2 </w:t>
            </w:r>
            <w:r>
              <w:rPr>
                <w:rFonts w:eastAsia="楷体_GB2312"/>
                <w:sz w:val="24"/>
              </w:rPr>
              <w:t xml:space="preserve">  </w:t>
            </w:r>
            <w:r>
              <w:rPr>
                <w:rFonts w:hint="eastAsia" w:eastAsia="楷体_GB2312"/>
                <w:sz w:val="24"/>
              </w:rPr>
              <w:t xml:space="preserve"> 3    4 </w:t>
            </w:r>
            <w:r>
              <w:rPr>
                <w:rFonts w:eastAsia="楷体_GB2312"/>
                <w:sz w:val="24"/>
              </w:rPr>
              <w:t xml:space="preserve">   </w:t>
            </w:r>
            <w:r>
              <w:rPr>
                <w:rFonts w:hint="eastAsia" w:eastAsia="楷体_GB2312"/>
                <w:sz w:val="24"/>
              </w:rPr>
              <w:t>5    9</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gridAfter w:val="1"/>
          <w:wAfter w:w="193" w:type="dxa"/>
          <w:trHeight w:val="353" w:hRule="atLeast"/>
          <w:jc w:val="center"/>
        </w:trPr>
        <w:tc>
          <w:tcPr>
            <w:tcW w:w="6047" w:type="dxa"/>
            <w:tcBorders>
              <w:bottom w:val="nil"/>
              <w:right w:val="nil"/>
            </w:tcBorders>
            <w:shd w:val="clear" w:color="auto" w:fill="auto"/>
            <w:vAlign w:val="center"/>
          </w:tcPr>
          <w:p>
            <w:pPr>
              <w:ind w:left="253" w:leftChars="1" w:hanging="251" w:hangingChars="104"/>
              <w:rPr>
                <w:rFonts w:eastAsia="楷体_GB2312"/>
                <w:sz w:val="24"/>
              </w:rPr>
            </w:pPr>
            <w:r>
              <w:rPr>
                <w:rFonts w:hint="eastAsia" w:eastAsia="楷体_GB2312"/>
                <w:b/>
                <w:sz w:val="24"/>
              </w:rPr>
              <w:t xml:space="preserve">42. </w:t>
            </w:r>
            <w:r>
              <w:rPr>
                <w:rFonts w:hint="eastAsia" w:eastAsia="楷体_GB2312"/>
                <w:sz w:val="24"/>
              </w:rPr>
              <w:t xml:space="preserve"> 孩子不肯服药，捏着他的鼻子给他灌药</w:t>
            </w:r>
          </w:p>
        </w:tc>
        <w:tc>
          <w:tcPr>
            <w:tcW w:w="3549" w:type="dxa"/>
            <w:tcBorders>
              <w:left w:val="nil"/>
              <w:bottom w:val="nil"/>
            </w:tcBorders>
            <w:shd w:val="clear" w:color="auto" w:fill="auto"/>
            <w:vAlign w:val="center"/>
          </w:tcPr>
          <w:p>
            <w:pPr>
              <w:spacing w:line="360" w:lineRule="auto"/>
              <w:rPr>
                <w:rFonts w:eastAsia="楷体_GB2312"/>
                <w:sz w:val="24"/>
              </w:rPr>
            </w:pPr>
            <w:r>
              <w:rPr>
                <w:rFonts w:hint="eastAsia" w:eastAsia="楷体_GB2312"/>
                <w:sz w:val="24"/>
              </w:rPr>
              <w:t xml:space="preserve"> 1  </w:t>
            </w:r>
            <w:r>
              <w:rPr>
                <w:rFonts w:eastAsia="楷体_GB2312"/>
                <w:sz w:val="24"/>
              </w:rPr>
              <w:t xml:space="preserve"> </w:t>
            </w:r>
            <w:r>
              <w:rPr>
                <w:rFonts w:hint="eastAsia" w:eastAsia="楷体_GB2312"/>
                <w:sz w:val="24"/>
              </w:rPr>
              <w:t xml:space="preserve"> 2 </w:t>
            </w:r>
            <w:r>
              <w:rPr>
                <w:rFonts w:eastAsia="楷体_GB2312"/>
                <w:sz w:val="24"/>
              </w:rPr>
              <w:t xml:space="preserve">  </w:t>
            </w:r>
            <w:r>
              <w:rPr>
                <w:rFonts w:hint="eastAsia" w:eastAsia="楷体_GB2312"/>
                <w:sz w:val="24"/>
              </w:rPr>
              <w:t xml:space="preserve"> 3    4 </w:t>
            </w:r>
            <w:r>
              <w:rPr>
                <w:rFonts w:eastAsia="楷体_GB2312"/>
                <w:sz w:val="24"/>
              </w:rPr>
              <w:t xml:space="preserve">   </w:t>
            </w:r>
            <w:r>
              <w:rPr>
                <w:rFonts w:hint="eastAsia" w:eastAsia="楷体_GB2312"/>
                <w:sz w:val="24"/>
              </w:rPr>
              <w:t>5    9</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gridAfter w:val="1"/>
          <w:wAfter w:w="193" w:type="dxa"/>
          <w:trHeight w:val="393" w:hRule="atLeast"/>
          <w:jc w:val="center"/>
        </w:trPr>
        <w:tc>
          <w:tcPr>
            <w:tcW w:w="6047" w:type="dxa"/>
            <w:tcBorders>
              <w:bottom w:val="nil"/>
              <w:right w:val="nil"/>
            </w:tcBorders>
            <w:shd w:val="clear" w:color="auto" w:fill="F3F3F3"/>
            <w:vAlign w:val="center"/>
          </w:tcPr>
          <w:p>
            <w:pPr>
              <w:ind w:left="253" w:leftChars="1" w:hanging="251" w:hangingChars="104"/>
              <w:rPr>
                <w:rFonts w:eastAsia="楷体_GB2312"/>
                <w:sz w:val="24"/>
              </w:rPr>
            </w:pPr>
            <w:r>
              <w:rPr>
                <w:rFonts w:hint="eastAsia" w:eastAsia="楷体_GB2312"/>
                <w:b/>
                <w:sz w:val="24"/>
              </w:rPr>
              <w:t xml:space="preserve">43. </w:t>
            </w:r>
            <w:r>
              <w:rPr>
                <w:rFonts w:hint="eastAsia" w:eastAsia="楷体_GB2312"/>
                <w:sz w:val="24"/>
              </w:rPr>
              <w:t xml:space="preserve"> 服用已经超过有效期的药品</w:t>
            </w:r>
          </w:p>
        </w:tc>
        <w:tc>
          <w:tcPr>
            <w:tcW w:w="3549" w:type="dxa"/>
            <w:tcBorders>
              <w:left w:val="nil"/>
              <w:bottom w:val="nil"/>
            </w:tcBorders>
            <w:shd w:val="clear" w:color="auto" w:fill="F3F3F3"/>
            <w:vAlign w:val="center"/>
          </w:tcPr>
          <w:p>
            <w:pPr>
              <w:spacing w:line="360" w:lineRule="auto"/>
              <w:rPr>
                <w:rFonts w:eastAsia="楷体_GB2312"/>
                <w:sz w:val="24"/>
              </w:rPr>
            </w:pPr>
            <w:r>
              <w:rPr>
                <w:rFonts w:hint="eastAsia" w:eastAsia="楷体_GB2312"/>
                <w:sz w:val="24"/>
              </w:rPr>
              <w:t xml:space="preserve"> 1  </w:t>
            </w:r>
            <w:r>
              <w:rPr>
                <w:rFonts w:eastAsia="楷体_GB2312"/>
                <w:sz w:val="24"/>
              </w:rPr>
              <w:t xml:space="preserve"> </w:t>
            </w:r>
            <w:r>
              <w:rPr>
                <w:rFonts w:hint="eastAsia" w:eastAsia="楷体_GB2312"/>
                <w:sz w:val="24"/>
              </w:rPr>
              <w:t xml:space="preserve"> 2 </w:t>
            </w:r>
            <w:r>
              <w:rPr>
                <w:rFonts w:eastAsia="楷体_GB2312"/>
                <w:sz w:val="24"/>
              </w:rPr>
              <w:t xml:space="preserve">  </w:t>
            </w:r>
            <w:r>
              <w:rPr>
                <w:rFonts w:hint="eastAsia" w:eastAsia="楷体_GB2312"/>
                <w:sz w:val="24"/>
              </w:rPr>
              <w:t xml:space="preserve"> 3    4 </w:t>
            </w:r>
            <w:r>
              <w:rPr>
                <w:rFonts w:eastAsia="楷体_GB2312"/>
                <w:sz w:val="24"/>
              </w:rPr>
              <w:t xml:space="preserve">   </w:t>
            </w:r>
            <w:r>
              <w:rPr>
                <w:rFonts w:hint="eastAsia" w:eastAsia="楷体_GB2312"/>
                <w:sz w:val="24"/>
              </w:rPr>
              <w:t>5    9</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gridAfter w:val="1"/>
          <w:wAfter w:w="193" w:type="dxa"/>
          <w:trHeight w:val="467" w:hRule="atLeast"/>
          <w:jc w:val="center"/>
        </w:trPr>
        <w:tc>
          <w:tcPr>
            <w:tcW w:w="6047" w:type="dxa"/>
            <w:tcBorders>
              <w:bottom w:val="nil"/>
              <w:right w:val="nil"/>
            </w:tcBorders>
            <w:shd w:val="clear" w:color="auto" w:fill="auto"/>
            <w:vAlign w:val="center"/>
          </w:tcPr>
          <w:p>
            <w:pPr>
              <w:rPr>
                <w:rFonts w:eastAsia="楷体_GB2312"/>
                <w:sz w:val="24"/>
              </w:rPr>
            </w:pPr>
            <w:r>
              <w:rPr>
                <w:rFonts w:hint="eastAsia" w:eastAsia="楷体_GB2312"/>
                <w:b/>
                <w:sz w:val="24"/>
              </w:rPr>
              <w:t>44.</w:t>
            </w:r>
            <w:r>
              <w:rPr>
                <w:rFonts w:hint="eastAsia" w:eastAsia="楷体_GB2312"/>
                <w:sz w:val="24"/>
              </w:rPr>
              <w:t xml:space="preserve">  将药物与牛奶、茶水或者咖啡同时服用</w:t>
            </w:r>
          </w:p>
        </w:tc>
        <w:tc>
          <w:tcPr>
            <w:tcW w:w="3549" w:type="dxa"/>
            <w:tcBorders>
              <w:left w:val="nil"/>
              <w:bottom w:val="nil"/>
            </w:tcBorders>
            <w:shd w:val="clear" w:color="auto" w:fill="auto"/>
            <w:vAlign w:val="center"/>
          </w:tcPr>
          <w:p>
            <w:pPr>
              <w:spacing w:line="360" w:lineRule="auto"/>
              <w:ind w:firstLine="120" w:firstLineChars="50"/>
              <w:rPr>
                <w:rFonts w:eastAsia="楷体_GB2312"/>
                <w:sz w:val="24"/>
              </w:rPr>
            </w:pPr>
            <w:r>
              <w:rPr>
                <w:rFonts w:hint="eastAsia" w:eastAsia="楷体_GB2312"/>
                <w:sz w:val="24"/>
              </w:rPr>
              <w:t xml:space="preserve">1  </w:t>
            </w:r>
            <w:r>
              <w:rPr>
                <w:rFonts w:eastAsia="楷体_GB2312"/>
                <w:sz w:val="24"/>
              </w:rPr>
              <w:t xml:space="preserve"> </w:t>
            </w:r>
            <w:r>
              <w:rPr>
                <w:rFonts w:hint="eastAsia" w:eastAsia="楷体_GB2312"/>
                <w:sz w:val="24"/>
              </w:rPr>
              <w:t xml:space="preserve"> 2 </w:t>
            </w:r>
            <w:r>
              <w:rPr>
                <w:rFonts w:eastAsia="楷体_GB2312"/>
                <w:sz w:val="24"/>
              </w:rPr>
              <w:t xml:space="preserve">  </w:t>
            </w:r>
            <w:r>
              <w:rPr>
                <w:rFonts w:hint="eastAsia" w:eastAsia="楷体_GB2312"/>
                <w:sz w:val="24"/>
              </w:rPr>
              <w:t xml:space="preserve"> 3    4 </w:t>
            </w:r>
            <w:r>
              <w:rPr>
                <w:rFonts w:eastAsia="楷体_GB2312"/>
                <w:sz w:val="24"/>
              </w:rPr>
              <w:t xml:space="preserve">   </w:t>
            </w:r>
            <w:r>
              <w:rPr>
                <w:rFonts w:hint="eastAsia" w:eastAsia="楷体_GB2312"/>
                <w:sz w:val="24"/>
              </w:rPr>
              <w:t>5    9</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gridAfter w:val="1"/>
          <w:wAfter w:w="193" w:type="dxa"/>
          <w:trHeight w:val="431" w:hRule="atLeast"/>
          <w:jc w:val="center"/>
        </w:trPr>
        <w:tc>
          <w:tcPr>
            <w:tcW w:w="6047" w:type="dxa"/>
            <w:tcBorders>
              <w:bottom w:val="nil"/>
              <w:right w:val="nil"/>
            </w:tcBorders>
            <w:shd w:val="clear" w:color="auto" w:fill="F3F3F3"/>
            <w:vAlign w:val="center"/>
          </w:tcPr>
          <w:p>
            <w:pPr>
              <w:ind w:left="253" w:leftChars="1" w:hanging="251" w:hangingChars="104"/>
              <w:rPr>
                <w:rFonts w:eastAsia="楷体_GB2312"/>
                <w:sz w:val="24"/>
              </w:rPr>
            </w:pPr>
            <w:r>
              <w:rPr>
                <w:rFonts w:hint="eastAsia" w:eastAsia="楷体_GB2312"/>
                <w:b/>
                <w:sz w:val="24"/>
              </w:rPr>
              <w:t xml:space="preserve">45. </w:t>
            </w:r>
            <w:r>
              <w:rPr>
                <w:rFonts w:hint="eastAsia" w:eastAsia="楷体_GB2312"/>
                <w:sz w:val="24"/>
              </w:rPr>
              <w:t xml:space="preserve"> </w:t>
            </w:r>
            <w:r>
              <w:rPr>
                <w:rFonts w:eastAsia="楷体_GB2312"/>
                <w:sz w:val="24"/>
              </w:rPr>
              <w:t>用药时，每次都会考虑自身身体状况</w:t>
            </w:r>
          </w:p>
        </w:tc>
        <w:tc>
          <w:tcPr>
            <w:tcW w:w="3549" w:type="dxa"/>
            <w:tcBorders>
              <w:left w:val="nil"/>
              <w:bottom w:val="nil"/>
            </w:tcBorders>
            <w:shd w:val="clear" w:color="auto" w:fill="F3F3F3"/>
            <w:vAlign w:val="center"/>
          </w:tcPr>
          <w:p>
            <w:pPr>
              <w:spacing w:line="360" w:lineRule="auto"/>
              <w:rPr>
                <w:rFonts w:eastAsia="楷体_GB2312"/>
                <w:sz w:val="24"/>
              </w:rPr>
            </w:pPr>
            <w:r>
              <w:rPr>
                <w:rFonts w:hint="eastAsia" w:eastAsia="楷体_GB2312"/>
                <w:sz w:val="24"/>
              </w:rPr>
              <w:t xml:space="preserve"> 1  </w:t>
            </w:r>
            <w:r>
              <w:rPr>
                <w:rFonts w:eastAsia="楷体_GB2312"/>
                <w:sz w:val="24"/>
              </w:rPr>
              <w:t xml:space="preserve"> </w:t>
            </w:r>
            <w:r>
              <w:rPr>
                <w:rFonts w:hint="eastAsia" w:eastAsia="楷体_GB2312"/>
                <w:sz w:val="24"/>
              </w:rPr>
              <w:t xml:space="preserve"> 2 </w:t>
            </w:r>
            <w:r>
              <w:rPr>
                <w:rFonts w:eastAsia="楷体_GB2312"/>
                <w:sz w:val="24"/>
              </w:rPr>
              <w:t xml:space="preserve">  </w:t>
            </w:r>
            <w:r>
              <w:rPr>
                <w:rFonts w:hint="eastAsia" w:eastAsia="楷体_GB2312"/>
                <w:sz w:val="24"/>
              </w:rPr>
              <w:t xml:space="preserve"> 3    4 </w:t>
            </w:r>
            <w:r>
              <w:rPr>
                <w:rFonts w:eastAsia="楷体_GB2312"/>
                <w:sz w:val="24"/>
              </w:rPr>
              <w:t xml:space="preserve">   </w:t>
            </w:r>
            <w:r>
              <w:rPr>
                <w:rFonts w:hint="eastAsia" w:eastAsia="楷体_GB2312"/>
                <w:sz w:val="24"/>
              </w:rPr>
              <w:t>5    9</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gridAfter w:val="1"/>
          <w:wAfter w:w="193" w:type="dxa"/>
          <w:trHeight w:val="395" w:hRule="atLeast"/>
          <w:jc w:val="center"/>
        </w:trPr>
        <w:tc>
          <w:tcPr>
            <w:tcW w:w="6047" w:type="dxa"/>
            <w:tcBorders>
              <w:bottom w:val="nil"/>
              <w:right w:val="nil"/>
            </w:tcBorders>
            <w:shd w:val="clear" w:color="auto" w:fill="auto"/>
            <w:vAlign w:val="center"/>
          </w:tcPr>
          <w:p>
            <w:pPr>
              <w:ind w:left="253" w:leftChars="1" w:hanging="251" w:hangingChars="104"/>
              <w:rPr>
                <w:rFonts w:eastAsia="楷体_GB2312"/>
                <w:sz w:val="24"/>
              </w:rPr>
            </w:pPr>
            <w:r>
              <w:rPr>
                <w:rFonts w:hint="eastAsia" w:eastAsia="楷体_GB2312"/>
                <w:b/>
                <w:sz w:val="24"/>
              </w:rPr>
              <w:t>46.</w:t>
            </w:r>
            <w:r>
              <w:rPr>
                <w:rFonts w:hint="eastAsia" w:eastAsia="楷体_GB2312"/>
                <w:sz w:val="24"/>
              </w:rPr>
              <w:t xml:space="preserve">  </w:t>
            </w:r>
            <w:r>
              <w:rPr>
                <w:rFonts w:eastAsia="楷体_GB2312"/>
                <w:sz w:val="24"/>
              </w:rPr>
              <w:t>为了增加疗效或症状加重的时候擅自加大给药剂量</w:t>
            </w:r>
          </w:p>
        </w:tc>
        <w:tc>
          <w:tcPr>
            <w:tcW w:w="3549" w:type="dxa"/>
            <w:tcBorders>
              <w:left w:val="nil"/>
              <w:bottom w:val="nil"/>
            </w:tcBorders>
            <w:shd w:val="clear" w:color="auto" w:fill="auto"/>
            <w:vAlign w:val="center"/>
          </w:tcPr>
          <w:p>
            <w:pPr>
              <w:spacing w:line="360" w:lineRule="auto"/>
              <w:rPr>
                <w:rFonts w:eastAsia="楷体_GB2312"/>
                <w:sz w:val="24"/>
              </w:rPr>
            </w:pPr>
            <w:r>
              <w:rPr>
                <w:rFonts w:hint="eastAsia" w:eastAsia="楷体_GB2312"/>
                <w:sz w:val="24"/>
              </w:rPr>
              <w:t xml:space="preserve"> 1  </w:t>
            </w:r>
            <w:r>
              <w:rPr>
                <w:rFonts w:eastAsia="楷体_GB2312"/>
                <w:sz w:val="24"/>
              </w:rPr>
              <w:t xml:space="preserve"> </w:t>
            </w:r>
            <w:r>
              <w:rPr>
                <w:rFonts w:hint="eastAsia" w:eastAsia="楷体_GB2312"/>
                <w:sz w:val="24"/>
              </w:rPr>
              <w:t xml:space="preserve"> 2 </w:t>
            </w:r>
            <w:r>
              <w:rPr>
                <w:rFonts w:eastAsia="楷体_GB2312"/>
                <w:sz w:val="24"/>
              </w:rPr>
              <w:t xml:space="preserve">  </w:t>
            </w:r>
            <w:r>
              <w:rPr>
                <w:rFonts w:hint="eastAsia" w:eastAsia="楷体_GB2312"/>
                <w:sz w:val="24"/>
              </w:rPr>
              <w:t xml:space="preserve"> 3    4 </w:t>
            </w:r>
            <w:r>
              <w:rPr>
                <w:rFonts w:eastAsia="楷体_GB2312"/>
                <w:sz w:val="24"/>
              </w:rPr>
              <w:t xml:space="preserve">   </w:t>
            </w:r>
            <w:r>
              <w:rPr>
                <w:rFonts w:hint="eastAsia" w:eastAsia="楷体_GB2312"/>
                <w:sz w:val="24"/>
              </w:rPr>
              <w:t>5    9</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gridAfter w:val="1"/>
          <w:wAfter w:w="193" w:type="dxa"/>
          <w:trHeight w:val="500" w:hRule="atLeast"/>
          <w:jc w:val="center"/>
        </w:trPr>
        <w:tc>
          <w:tcPr>
            <w:tcW w:w="6047" w:type="dxa"/>
            <w:tcBorders>
              <w:bottom w:val="nil"/>
              <w:right w:val="nil"/>
            </w:tcBorders>
            <w:shd w:val="clear" w:color="auto" w:fill="F3F3F3"/>
            <w:vAlign w:val="center"/>
          </w:tcPr>
          <w:p>
            <w:pPr>
              <w:ind w:left="253" w:leftChars="1" w:hanging="251" w:hangingChars="104"/>
              <w:rPr>
                <w:rFonts w:eastAsia="楷体_GB2312"/>
                <w:sz w:val="24"/>
              </w:rPr>
            </w:pPr>
            <w:r>
              <w:rPr>
                <w:rFonts w:hint="eastAsia" w:eastAsia="楷体_GB2312"/>
                <w:b/>
                <w:sz w:val="24"/>
              </w:rPr>
              <w:t>47.</w:t>
            </w:r>
            <w:r>
              <w:rPr>
                <w:rFonts w:hint="eastAsia" w:eastAsia="楷体_GB2312"/>
                <w:sz w:val="24"/>
              </w:rPr>
              <w:t xml:space="preserve">  </w:t>
            </w:r>
            <w:r>
              <w:rPr>
                <w:rFonts w:eastAsia="楷体_GB2312"/>
                <w:sz w:val="24"/>
              </w:rPr>
              <w:t>不注意药物的服用时间间隔</w:t>
            </w:r>
          </w:p>
        </w:tc>
        <w:tc>
          <w:tcPr>
            <w:tcW w:w="3549" w:type="dxa"/>
            <w:tcBorders>
              <w:left w:val="nil"/>
              <w:bottom w:val="nil"/>
            </w:tcBorders>
            <w:shd w:val="clear" w:color="auto" w:fill="F3F3F3"/>
            <w:vAlign w:val="center"/>
          </w:tcPr>
          <w:p>
            <w:pPr>
              <w:spacing w:line="360" w:lineRule="auto"/>
              <w:ind w:firstLine="120" w:firstLineChars="50"/>
              <w:rPr>
                <w:rFonts w:eastAsia="楷体_GB2312"/>
                <w:sz w:val="24"/>
              </w:rPr>
            </w:pPr>
            <w:r>
              <w:rPr>
                <w:rFonts w:hint="eastAsia" w:eastAsia="楷体_GB2312"/>
                <w:sz w:val="24"/>
              </w:rPr>
              <w:t xml:space="preserve">1  </w:t>
            </w:r>
            <w:r>
              <w:rPr>
                <w:rFonts w:eastAsia="楷体_GB2312"/>
                <w:sz w:val="24"/>
              </w:rPr>
              <w:t xml:space="preserve"> </w:t>
            </w:r>
            <w:r>
              <w:rPr>
                <w:rFonts w:hint="eastAsia" w:eastAsia="楷体_GB2312"/>
                <w:sz w:val="24"/>
              </w:rPr>
              <w:t xml:space="preserve"> 2 </w:t>
            </w:r>
            <w:r>
              <w:rPr>
                <w:rFonts w:eastAsia="楷体_GB2312"/>
                <w:sz w:val="24"/>
              </w:rPr>
              <w:t xml:space="preserve">  </w:t>
            </w:r>
            <w:r>
              <w:rPr>
                <w:rFonts w:hint="eastAsia" w:eastAsia="楷体_GB2312"/>
                <w:sz w:val="24"/>
              </w:rPr>
              <w:t xml:space="preserve"> 3    4 </w:t>
            </w:r>
            <w:r>
              <w:rPr>
                <w:rFonts w:eastAsia="楷体_GB2312"/>
                <w:sz w:val="24"/>
              </w:rPr>
              <w:t xml:space="preserve">   </w:t>
            </w:r>
            <w:r>
              <w:rPr>
                <w:rFonts w:hint="eastAsia" w:eastAsia="楷体_GB2312"/>
                <w:sz w:val="24"/>
              </w:rPr>
              <w:t>5    9</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gridAfter w:val="1"/>
          <w:wAfter w:w="193" w:type="dxa"/>
          <w:trHeight w:val="500" w:hRule="atLeast"/>
          <w:jc w:val="center"/>
        </w:trPr>
        <w:tc>
          <w:tcPr>
            <w:tcW w:w="6047" w:type="dxa"/>
            <w:tcBorders>
              <w:bottom w:val="nil"/>
              <w:right w:val="nil"/>
            </w:tcBorders>
            <w:shd w:val="clear" w:color="auto" w:fill="auto"/>
            <w:vAlign w:val="center"/>
          </w:tcPr>
          <w:p>
            <w:pPr>
              <w:ind w:left="253" w:leftChars="1" w:hanging="251" w:hangingChars="104"/>
              <w:rPr>
                <w:rFonts w:eastAsia="楷体_GB2312"/>
                <w:sz w:val="24"/>
              </w:rPr>
            </w:pPr>
            <w:r>
              <w:rPr>
                <w:rFonts w:hint="eastAsia" w:eastAsia="楷体_GB2312"/>
                <w:b/>
                <w:sz w:val="24"/>
              </w:rPr>
              <w:t>48.</w:t>
            </w:r>
            <w:r>
              <w:rPr>
                <w:rFonts w:hint="eastAsia" w:eastAsia="楷体_GB2312"/>
                <w:sz w:val="24"/>
              </w:rPr>
              <w:t xml:space="preserve">  </w:t>
            </w:r>
            <w:r>
              <w:rPr>
                <w:rFonts w:eastAsia="楷体_GB2312"/>
                <w:sz w:val="24"/>
              </w:rPr>
              <w:t>服药几天后，感觉没效果擅自更换药物</w:t>
            </w:r>
          </w:p>
        </w:tc>
        <w:tc>
          <w:tcPr>
            <w:tcW w:w="3549" w:type="dxa"/>
            <w:tcBorders>
              <w:left w:val="nil"/>
              <w:bottom w:val="nil"/>
            </w:tcBorders>
            <w:shd w:val="clear" w:color="auto" w:fill="auto"/>
            <w:vAlign w:val="center"/>
          </w:tcPr>
          <w:p>
            <w:pPr>
              <w:spacing w:line="360" w:lineRule="auto"/>
              <w:ind w:firstLine="120" w:firstLineChars="50"/>
              <w:rPr>
                <w:rFonts w:eastAsia="楷体_GB2312"/>
                <w:sz w:val="24"/>
              </w:rPr>
            </w:pPr>
            <w:r>
              <w:rPr>
                <w:rFonts w:hint="eastAsia" w:eastAsia="楷体_GB2312"/>
                <w:sz w:val="24"/>
              </w:rPr>
              <w:t xml:space="preserve">1  </w:t>
            </w:r>
            <w:r>
              <w:rPr>
                <w:rFonts w:eastAsia="楷体_GB2312"/>
                <w:sz w:val="24"/>
              </w:rPr>
              <w:t xml:space="preserve"> </w:t>
            </w:r>
            <w:r>
              <w:rPr>
                <w:rFonts w:hint="eastAsia" w:eastAsia="楷体_GB2312"/>
                <w:sz w:val="24"/>
              </w:rPr>
              <w:t xml:space="preserve"> 2 </w:t>
            </w:r>
            <w:r>
              <w:rPr>
                <w:rFonts w:eastAsia="楷体_GB2312"/>
                <w:sz w:val="24"/>
              </w:rPr>
              <w:t xml:space="preserve">  </w:t>
            </w:r>
            <w:r>
              <w:rPr>
                <w:rFonts w:hint="eastAsia" w:eastAsia="楷体_GB2312"/>
                <w:sz w:val="24"/>
              </w:rPr>
              <w:t xml:space="preserve"> 3    4 </w:t>
            </w:r>
            <w:r>
              <w:rPr>
                <w:rFonts w:eastAsia="楷体_GB2312"/>
                <w:sz w:val="24"/>
              </w:rPr>
              <w:t xml:space="preserve">   </w:t>
            </w:r>
            <w:r>
              <w:rPr>
                <w:rFonts w:hint="eastAsia" w:eastAsia="楷体_GB2312"/>
                <w:sz w:val="24"/>
              </w:rPr>
              <w:t>5    9</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gridAfter w:val="1"/>
          <w:wAfter w:w="193" w:type="dxa"/>
          <w:trHeight w:val="402" w:hRule="atLeast"/>
          <w:jc w:val="center"/>
        </w:trPr>
        <w:tc>
          <w:tcPr>
            <w:tcW w:w="6047" w:type="dxa"/>
            <w:tcBorders>
              <w:bottom w:val="nil"/>
              <w:right w:val="nil"/>
            </w:tcBorders>
            <w:shd w:val="clear" w:color="auto" w:fill="F3F3F3"/>
            <w:vAlign w:val="center"/>
          </w:tcPr>
          <w:p>
            <w:pPr>
              <w:ind w:left="253" w:leftChars="1" w:hanging="251" w:hangingChars="104"/>
              <w:rPr>
                <w:rFonts w:eastAsia="楷体_GB2312"/>
                <w:sz w:val="24"/>
              </w:rPr>
            </w:pPr>
            <w:r>
              <w:rPr>
                <w:rFonts w:hint="eastAsia" w:eastAsia="楷体_GB2312"/>
                <w:b/>
                <w:sz w:val="24"/>
              </w:rPr>
              <w:t xml:space="preserve">49. </w:t>
            </w:r>
            <w:r>
              <w:rPr>
                <w:rFonts w:hint="eastAsia" w:eastAsia="楷体_GB2312"/>
                <w:sz w:val="24"/>
              </w:rPr>
              <w:t xml:space="preserve"> </w:t>
            </w:r>
            <w:r>
              <w:rPr>
                <w:rFonts w:eastAsia="楷体_GB2312"/>
                <w:sz w:val="24"/>
              </w:rPr>
              <w:t>病情好转以后，自行减少剂量或停药</w:t>
            </w:r>
          </w:p>
        </w:tc>
        <w:tc>
          <w:tcPr>
            <w:tcW w:w="3549" w:type="dxa"/>
            <w:tcBorders>
              <w:left w:val="nil"/>
              <w:bottom w:val="nil"/>
            </w:tcBorders>
            <w:shd w:val="clear" w:color="auto" w:fill="F3F3F3"/>
            <w:vAlign w:val="center"/>
          </w:tcPr>
          <w:p>
            <w:pPr>
              <w:spacing w:line="360" w:lineRule="auto"/>
              <w:ind w:firstLine="120" w:firstLineChars="50"/>
              <w:rPr>
                <w:rFonts w:eastAsia="楷体_GB2312"/>
                <w:sz w:val="24"/>
              </w:rPr>
            </w:pPr>
            <w:r>
              <w:rPr>
                <w:rFonts w:hint="eastAsia" w:eastAsia="楷体_GB2312"/>
                <w:sz w:val="24"/>
              </w:rPr>
              <w:t xml:space="preserve">1  </w:t>
            </w:r>
            <w:r>
              <w:rPr>
                <w:rFonts w:eastAsia="楷体_GB2312"/>
                <w:sz w:val="24"/>
              </w:rPr>
              <w:t xml:space="preserve"> </w:t>
            </w:r>
            <w:r>
              <w:rPr>
                <w:rFonts w:hint="eastAsia" w:eastAsia="楷体_GB2312"/>
                <w:sz w:val="24"/>
              </w:rPr>
              <w:t xml:space="preserve"> 2 </w:t>
            </w:r>
            <w:r>
              <w:rPr>
                <w:rFonts w:eastAsia="楷体_GB2312"/>
                <w:sz w:val="24"/>
              </w:rPr>
              <w:t xml:space="preserve">  </w:t>
            </w:r>
            <w:r>
              <w:rPr>
                <w:rFonts w:hint="eastAsia" w:eastAsia="楷体_GB2312"/>
                <w:sz w:val="24"/>
              </w:rPr>
              <w:t xml:space="preserve"> 3    4 </w:t>
            </w:r>
            <w:r>
              <w:rPr>
                <w:rFonts w:eastAsia="楷体_GB2312"/>
                <w:sz w:val="24"/>
              </w:rPr>
              <w:t xml:space="preserve">   </w:t>
            </w:r>
            <w:r>
              <w:rPr>
                <w:rFonts w:hint="eastAsia" w:eastAsia="楷体_GB2312"/>
                <w:sz w:val="24"/>
              </w:rPr>
              <w:t>5    9</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gridAfter w:val="1"/>
          <w:wAfter w:w="193" w:type="dxa"/>
          <w:trHeight w:val="353" w:hRule="atLeast"/>
          <w:jc w:val="center"/>
        </w:trPr>
        <w:tc>
          <w:tcPr>
            <w:tcW w:w="6047" w:type="dxa"/>
            <w:tcBorders>
              <w:bottom w:val="nil"/>
              <w:right w:val="nil"/>
            </w:tcBorders>
            <w:shd w:val="clear" w:color="auto" w:fill="auto"/>
            <w:vAlign w:val="center"/>
          </w:tcPr>
          <w:p>
            <w:pPr>
              <w:ind w:left="253" w:leftChars="1" w:hanging="251" w:hangingChars="104"/>
              <w:rPr>
                <w:rFonts w:eastAsia="楷体_GB2312"/>
                <w:sz w:val="24"/>
              </w:rPr>
            </w:pPr>
            <w:r>
              <w:rPr>
                <w:rFonts w:hint="eastAsia" w:eastAsia="楷体_GB2312"/>
                <w:b/>
                <w:sz w:val="24"/>
              </w:rPr>
              <w:t>50.</w:t>
            </w:r>
            <w:r>
              <w:rPr>
                <w:rFonts w:hint="eastAsia" w:eastAsia="楷体_GB2312"/>
                <w:sz w:val="24"/>
              </w:rPr>
              <w:t xml:space="preserve">  </w:t>
            </w:r>
            <w:r>
              <w:rPr>
                <w:rFonts w:eastAsia="楷体_GB2312"/>
                <w:sz w:val="24"/>
              </w:rPr>
              <w:t>吃西药的同时擅自选择中药服用</w:t>
            </w:r>
          </w:p>
        </w:tc>
        <w:tc>
          <w:tcPr>
            <w:tcW w:w="3549" w:type="dxa"/>
            <w:tcBorders>
              <w:left w:val="nil"/>
              <w:bottom w:val="nil"/>
            </w:tcBorders>
            <w:shd w:val="clear" w:color="auto" w:fill="auto"/>
            <w:vAlign w:val="center"/>
          </w:tcPr>
          <w:p>
            <w:pPr>
              <w:spacing w:line="360" w:lineRule="auto"/>
              <w:rPr>
                <w:rFonts w:eastAsia="楷体_GB2312"/>
                <w:sz w:val="24"/>
              </w:rPr>
            </w:pPr>
            <w:r>
              <w:rPr>
                <w:rFonts w:hint="eastAsia" w:eastAsia="楷体_GB2312"/>
                <w:sz w:val="24"/>
              </w:rPr>
              <w:t xml:space="preserve"> 1  </w:t>
            </w:r>
            <w:r>
              <w:rPr>
                <w:rFonts w:eastAsia="楷体_GB2312"/>
                <w:sz w:val="24"/>
              </w:rPr>
              <w:t xml:space="preserve"> </w:t>
            </w:r>
            <w:r>
              <w:rPr>
                <w:rFonts w:hint="eastAsia" w:eastAsia="楷体_GB2312"/>
                <w:sz w:val="24"/>
              </w:rPr>
              <w:t xml:space="preserve"> 2 </w:t>
            </w:r>
            <w:r>
              <w:rPr>
                <w:rFonts w:eastAsia="楷体_GB2312"/>
                <w:sz w:val="24"/>
              </w:rPr>
              <w:t xml:space="preserve">  </w:t>
            </w:r>
            <w:r>
              <w:rPr>
                <w:rFonts w:hint="eastAsia" w:eastAsia="楷体_GB2312"/>
                <w:sz w:val="24"/>
              </w:rPr>
              <w:t xml:space="preserve"> 3    4 </w:t>
            </w:r>
            <w:r>
              <w:rPr>
                <w:rFonts w:eastAsia="楷体_GB2312"/>
                <w:sz w:val="24"/>
              </w:rPr>
              <w:t xml:space="preserve">   </w:t>
            </w:r>
            <w:r>
              <w:rPr>
                <w:rFonts w:hint="eastAsia" w:eastAsia="楷体_GB2312"/>
                <w:sz w:val="24"/>
              </w:rPr>
              <w:t>5    9</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gridAfter w:val="1"/>
          <w:wAfter w:w="193" w:type="dxa"/>
          <w:trHeight w:val="393" w:hRule="atLeast"/>
          <w:jc w:val="center"/>
        </w:trPr>
        <w:tc>
          <w:tcPr>
            <w:tcW w:w="6047" w:type="dxa"/>
            <w:tcBorders>
              <w:bottom w:val="nil"/>
              <w:right w:val="nil"/>
            </w:tcBorders>
            <w:shd w:val="clear" w:color="auto" w:fill="F3F3F3"/>
            <w:vAlign w:val="center"/>
          </w:tcPr>
          <w:p>
            <w:pPr>
              <w:ind w:left="253" w:leftChars="1" w:hanging="251" w:hangingChars="104"/>
              <w:rPr>
                <w:rFonts w:eastAsia="楷体_GB2312"/>
                <w:sz w:val="24"/>
              </w:rPr>
            </w:pPr>
            <w:r>
              <w:rPr>
                <w:rFonts w:hint="eastAsia" w:eastAsia="楷体_GB2312"/>
                <w:b/>
                <w:sz w:val="24"/>
              </w:rPr>
              <w:t>51.</w:t>
            </w:r>
            <w:r>
              <w:rPr>
                <w:rFonts w:hint="eastAsia" w:eastAsia="楷体_GB2312"/>
                <w:sz w:val="24"/>
              </w:rPr>
              <w:t xml:space="preserve">  </w:t>
            </w:r>
            <w:r>
              <w:rPr>
                <w:rFonts w:eastAsia="楷体_GB2312"/>
                <w:sz w:val="24"/>
              </w:rPr>
              <w:t>把药片掰开或是研碎后再吃</w:t>
            </w:r>
          </w:p>
        </w:tc>
        <w:tc>
          <w:tcPr>
            <w:tcW w:w="3549" w:type="dxa"/>
            <w:tcBorders>
              <w:left w:val="nil"/>
              <w:bottom w:val="nil"/>
            </w:tcBorders>
            <w:shd w:val="clear" w:color="auto" w:fill="F3F3F3"/>
            <w:vAlign w:val="center"/>
          </w:tcPr>
          <w:p>
            <w:pPr>
              <w:spacing w:line="360" w:lineRule="auto"/>
              <w:rPr>
                <w:rFonts w:eastAsia="楷体_GB2312"/>
                <w:sz w:val="24"/>
              </w:rPr>
            </w:pPr>
            <w:r>
              <w:rPr>
                <w:rFonts w:hint="eastAsia" w:eastAsia="楷体_GB2312"/>
                <w:sz w:val="24"/>
              </w:rPr>
              <w:t xml:space="preserve"> 1  </w:t>
            </w:r>
            <w:r>
              <w:rPr>
                <w:rFonts w:eastAsia="楷体_GB2312"/>
                <w:sz w:val="24"/>
              </w:rPr>
              <w:t xml:space="preserve"> </w:t>
            </w:r>
            <w:r>
              <w:rPr>
                <w:rFonts w:hint="eastAsia" w:eastAsia="楷体_GB2312"/>
                <w:sz w:val="24"/>
              </w:rPr>
              <w:t xml:space="preserve"> 2 </w:t>
            </w:r>
            <w:r>
              <w:rPr>
                <w:rFonts w:eastAsia="楷体_GB2312"/>
                <w:sz w:val="24"/>
              </w:rPr>
              <w:t xml:space="preserve">  </w:t>
            </w:r>
            <w:r>
              <w:rPr>
                <w:rFonts w:hint="eastAsia" w:eastAsia="楷体_GB2312"/>
                <w:sz w:val="24"/>
              </w:rPr>
              <w:t xml:space="preserve"> 3    4 </w:t>
            </w:r>
            <w:r>
              <w:rPr>
                <w:rFonts w:eastAsia="楷体_GB2312"/>
                <w:sz w:val="24"/>
              </w:rPr>
              <w:t xml:space="preserve">   </w:t>
            </w:r>
            <w:r>
              <w:rPr>
                <w:rFonts w:hint="eastAsia" w:eastAsia="楷体_GB2312"/>
                <w:sz w:val="24"/>
              </w:rPr>
              <w:t>5    9</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gridAfter w:val="1"/>
          <w:wAfter w:w="193" w:type="dxa"/>
          <w:trHeight w:val="467" w:hRule="atLeast"/>
          <w:jc w:val="center"/>
        </w:trPr>
        <w:tc>
          <w:tcPr>
            <w:tcW w:w="6047" w:type="dxa"/>
            <w:tcBorders>
              <w:bottom w:val="nil"/>
              <w:right w:val="nil"/>
            </w:tcBorders>
            <w:shd w:val="clear" w:color="auto" w:fill="auto"/>
          </w:tcPr>
          <w:p>
            <w:pPr>
              <w:ind w:left="590" w:hanging="590" w:hangingChars="245"/>
              <w:rPr>
                <w:rFonts w:eastAsia="楷体_GB2312"/>
                <w:sz w:val="24"/>
              </w:rPr>
            </w:pPr>
            <w:r>
              <w:rPr>
                <w:rFonts w:hint="eastAsia" w:eastAsia="楷体_GB2312"/>
                <w:b/>
                <w:sz w:val="24"/>
              </w:rPr>
              <w:t>52.</w:t>
            </w:r>
            <w:r>
              <w:rPr>
                <w:rFonts w:hint="eastAsia" w:eastAsia="楷体_GB2312"/>
                <w:sz w:val="24"/>
              </w:rPr>
              <w:t xml:space="preserve">  没有在医师或者药师知道下，</w:t>
            </w:r>
            <w:r>
              <w:rPr>
                <w:rFonts w:eastAsia="楷体_GB2312"/>
                <w:sz w:val="24"/>
              </w:rPr>
              <w:t>您会将好几种药物混着吃</w:t>
            </w:r>
          </w:p>
        </w:tc>
        <w:tc>
          <w:tcPr>
            <w:tcW w:w="3549" w:type="dxa"/>
            <w:tcBorders>
              <w:left w:val="nil"/>
              <w:bottom w:val="nil"/>
            </w:tcBorders>
            <w:shd w:val="clear" w:color="auto" w:fill="auto"/>
            <w:vAlign w:val="center"/>
          </w:tcPr>
          <w:p>
            <w:pPr>
              <w:spacing w:line="360" w:lineRule="auto"/>
              <w:ind w:firstLine="120" w:firstLineChars="50"/>
              <w:rPr>
                <w:rFonts w:eastAsia="楷体_GB2312"/>
                <w:sz w:val="24"/>
              </w:rPr>
            </w:pPr>
            <w:r>
              <w:rPr>
                <w:rFonts w:hint="eastAsia" w:eastAsia="楷体_GB2312"/>
                <w:sz w:val="24"/>
              </w:rPr>
              <w:t xml:space="preserve">1  </w:t>
            </w:r>
            <w:r>
              <w:rPr>
                <w:rFonts w:eastAsia="楷体_GB2312"/>
                <w:sz w:val="24"/>
              </w:rPr>
              <w:t xml:space="preserve"> </w:t>
            </w:r>
            <w:r>
              <w:rPr>
                <w:rFonts w:hint="eastAsia" w:eastAsia="楷体_GB2312"/>
                <w:sz w:val="24"/>
              </w:rPr>
              <w:t xml:space="preserve"> 2 </w:t>
            </w:r>
            <w:r>
              <w:rPr>
                <w:rFonts w:eastAsia="楷体_GB2312"/>
                <w:sz w:val="24"/>
              </w:rPr>
              <w:t xml:space="preserve">  </w:t>
            </w:r>
            <w:r>
              <w:rPr>
                <w:rFonts w:hint="eastAsia" w:eastAsia="楷体_GB2312"/>
                <w:sz w:val="24"/>
              </w:rPr>
              <w:t xml:space="preserve"> 3    4 </w:t>
            </w:r>
            <w:r>
              <w:rPr>
                <w:rFonts w:eastAsia="楷体_GB2312"/>
                <w:sz w:val="24"/>
              </w:rPr>
              <w:t xml:space="preserve">   </w:t>
            </w:r>
            <w:r>
              <w:rPr>
                <w:rFonts w:hint="eastAsia" w:eastAsia="楷体_GB2312"/>
                <w:sz w:val="24"/>
              </w:rPr>
              <w:t>5    9</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gridAfter w:val="1"/>
          <w:wAfter w:w="193" w:type="dxa"/>
          <w:trHeight w:val="467" w:hRule="atLeast"/>
          <w:jc w:val="center"/>
        </w:trPr>
        <w:tc>
          <w:tcPr>
            <w:tcW w:w="6047" w:type="dxa"/>
            <w:tcBorders>
              <w:bottom w:val="nil"/>
              <w:right w:val="nil"/>
            </w:tcBorders>
            <w:shd w:val="clear" w:color="auto" w:fill="auto"/>
          </w:tcPr>
          <w:p>
            <w:pPr>
              <w:ind w:left="590" w:hanging="590" w:hangingChars="245"/>
              <w:rPr>
                <w:rFonts w:eastAsia="楷体_GB2312"/>
                <w:b/>
                <w:sz w:val="24"/>
              </w:rPr>
            </w:pPr>
          </w:p>
        </w:tc>
        <w:tc>
          <w:tcPr>
            <w:tcW w:w="3549" w:type="dxa"/>
            <w:tcBorders>
              <w:left w:val="nil"/>
              <w:bottom w:val="nil"/>
            </w:tcBorders>
            <w:shd w:val="clear" w:color="auto" w:fill="auto"/>
            <w:vAlign w:val="center"/>
          </w:tcPr>
          <w:p>
            <w:pPr>
              <w:spacing w:line="360" w:lineRule="auto"/>
              <w:ind w:firstLine="120" w:firstLineChars="50"/>
              <w:rPr>
                <w:rFonts w:eastAsia="楷体_GB2312"/>
                <w:sz w:val="24"/>
              </w:rPr>
            </w:pP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0" w:hRule="atLeast"/>
          <w:jc w:val="center"/>
        </w:trPr>
        <w:tc>
          <w:tcPr>
            <w:tcW w:w="9789" w:type="dxa"/>
            <w:gridSpan w:val="3"/>
            <w:tcBorders>
              <w:bottom w:val="nil"/>
            </w:tcBorders>
            <w:shd w:val="clear" w:color="auto" w:fill="E6E6E6"/>
          </w:tcPr>
          <w:p>
            <w:pPr>
              <w:spacing w:line="360" w:lineRule="auto"/>
              <w:rPr>
                <w:sz w:val="24"/>
              </w:rPr>
            </w:pPr>
            <w:r>
              <w:rPr>
                <w:rFonts w:hint="eastAsia" w:eastAsia="仿宋_GB2312"/>
                <w:b/>
                <w:sz w:val="24"/>
              </w:rPr>
              <w:t>Q</w:t>
            </w:r>
            <w:r>
              <w:rPr>
                <w:rFonts w:hint="eastAsia"/>
                <w:sz w:val="24"/>
                <w:vertAlign w:val="subscript"/>
              </w:rPr>
              <w:t>3</w:t>
            </w:r>
            <w:r>
              <w:rPr>
                <w:rFonts w:hint="eastAsia" w:eastAsia="仿宋_GB2312"/>
                <w:b/>
                <w:sz w:val="24"/>
              </w:rPr>
              <w:t>、以下描述的是您可能接触过的用药知识讲座或用药教育活动，请圈出您实际接触或开展这些活动的频率</w:t>
            </w:r>
          </w:p>
        </w:tc>
      </w:tr>
    </w:tbl>
    <w:p>
      <w:pPr>
        <w:spacing w:line="360" w:lineRule="auto"/>
        <w:ind w:right="-624" w:rightChars="-297" w:firstLine="4305" w:firstLineChars="2050"/>
      </w:pPr>
      <w:r>
        <w:rPr>
          <w:rFonts w:hint="eastAsia" w:ascii="仿宋_GB2312" w:eastAsia="仿宋_GB2312"/>
        </w:rPr>
        <w:t xml:space="preserve">    </w:t>
      </w:r>
      <w:r>
        <w:rPr>
          <w:rFonts w:ascii="仿宋_GB2312" w:eastAsia="仿宋_GB2312"/>
        </w:rPr>
        <w:t xml:space="preserve">       </w:t>
      </w:r>
      <w:r>
        <w:rPr>
          <w:rFonts w:hint="eastAsia" w:ascii="仿宋_GB2312" w:eastAsia="仿宋_GB2312"/>
        </w:rPr>
        <w:t xml:space="preserve">从    偶    时   </w:t>
      </w:r>
      <w:r>
        <w:rPr>
          <w:rFonts w:ascii="仿宋_GB2312" w:eastAsia="仿宋_GB2312"/>
        </w:rPr>
        <w:t xml:space="preserve"> </w:t>
      </w:r>
      <w:r>
        <w:rPr>
          <w:rFonts w:hint="eastAsia" w:ascii="仿宋_GB2312" w:eastAsia="仿宋_GB2312"/>
        </w:rPr>
        <w:t xml:space="preserve">经   总 </w:t>
      </w:r>
      <w:r>
        <w:rPr>
          <w:rFonts w:ascii="仿宋_GB2312" w:eastAsia="仿宋_GB2312"/>
        </w:rPr>
        <w:t xml:space="preserve">   </w:t>
      </w:r>
      <w:r>
        <w:rPr>
          <w:rFonts w:hint="eastAsia" w:ascii="仿宋" w:hAnsi="仿宋" w:eastAsia="仿宋"/>
        </w:rPr>
        <w:t>不</w:t>
      </w:r>
    </w:p>
    <w:p>
      <w:pPr>
        <w:spacing w:line="360" w:lineRule="auto"/>
        <w:ind w:right="-764" w:rightChars="-364" w:firstLine="5460" w:firstLineChars="2600"/>
        <w:rPr>
          <w:rFonts w:ascii="仿宋_GB2312" w:eastAsia="仿宋_GB2312"/>
        </w:rPr>
      </w:pPr>
      <w:r>
        <w:rPr>
          <w:rFonts w:hint="eastAsia" w:ascii="仿宋_GB2312" w:eastAsia="仿宋_GB2312"/>
        </w:rPr>
        <w:t xml:space="preserve">不    尔    常   </w:t>
      </w:r>
      <w:r>
        <w:rPr>
          <w:rFonts w:ascii="仿宋_GB2312" w:eastAsia="仿宋_GB2312"/>
        </w:rPr>
        <w:t xml:space="preserve"> </w:t>
      </w:r>
      <w:r>
        <w:rPr>
          <w:rFonts w:hint="eastAsia" w:ascii="仿宋_GB2312" w:eastAsia="仿宋_GB2312"/>
        </w:rPr>
        <w:t xml:space="preserve">常   是 </w:t>
      </w:r>
      <w:r>
        <w:rPr>
          <w:rFonts w:ascii="仿宋_GB2312" w:eastAsia="仿宋_GB2312"/>
        </w:rPr>
        <w:t xml:space="preserve">   </w:t>
      </w:r>
      <w:r>
        <w:rPr>
          <w:rFonts w:hint="eastAsia" w:ascii="仿宋" w:hAnsi="仿宋" w:eastAsia="仿宋"/>
        </w:rPr>
        <w:t>清</w:t>
      </w:r>
    </w:p>
    <w:p>
      <w:pPr>
        <w:ind w:right="-764" w:rightChars="-364" w:firstLine="4410" w:firstLineChars="2100"/>
        <w:rPr>
          <w:sz w:val="24"/>
        </w:rPr>
      </w:pPr>
      <w:r>
        <w:rPr>
          <w:rFonts w:ascii="仿宋_GB2312" w:eastAsia="仿宋_GB2312"/>
        </w:rPr>
        <w:t xml:space="preserve">                                       </w:t>
      </w:r>
      <w:r>
        <w:rPr>
          <w:rFonts w:hint="eastAsia" w:ascii="仿宋" w:hAnsi="仿宋" w:eastAsia="仿宋"/>
        </w:rPr>
        <w:t>楚</w:t>
      </w:r>
    </w:p>
    <w:tbl>
      <w:tblPr>
        <w:tblStyle w:val="19"/>
        <w:tblW w:w="10044" w:type="dxa"/>
        <w:jc w:val="center"/>
        <w:tblInd w:w="0" w:type="dxa"/>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83"/>
        <w:gridCol w:w="6224"/>
        <w:gridCol w:w="101"/>
        <w:gridCol w:w="3598"/>
        <w:gridCol w:w="38"/>
      </w:tblGrid>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gridBefore w:val="1"/>
          <w:wBefore w:w="83" w:type="dxa"/>
          <w:trHeight w:val="500" w:hRule="atLeast"/>
          <w:jc w:val="center"/>
        </w:trPr>
        <w:tc>
          <w:tcPr>
            <w:tcW w:w="6224" w:type="dxa"/>
            <w:tcBorders>
              <w:bottom w:val="nil"/>
              <w:right w:val="nil"/>
            </w:tcBorders>
            <w:shd w:val="clear" w:color="auto" w:fill="FFFFFF"/>
            <w:vAlign w:val="center"/>
          </w:tcPr>
          <w:p>
            <w:pPr>
              <w:ind w:left="253" w:leftChars="1" w:hanging="251" w:hangingChars="104"/>
              <w:rPr>
                <w:rFonts w:eastAsia="楷体_GB2312"/>
                <w:b/>
                <w:sz w:val="24"/>
              </w:rPr>
            </w:pPr>
            <w:r>
              <w:rPr>
                <w:rFonts w:hint="eastAsia" w:eastAsia="楷体_GB2312"/>
                <w:b/>
                <w:sz w:val="24"/>
              </w:rPr>
              <w:t xml:space="preserve">53. </w:t>
            </w:r>
            <w:r>
              <w:rPr>
                <w:rFonts w:hint="eastAsia" w:eastAsia="楷体_GB2312"/>
                <w:sz w:val="24"/>
              </w:rPr>
              <w:t>在我居住的小区听讲社区合理用药知识的讲座</w:t>
            </w:r>
          </w:p>
        </w:tc>
        <w:tc>
          <w:tcPr>
            <w:tcW w:w="3737" w:type="dxa"/>
            <w:gridSpan w:val="3"/>
            <w:tcBorders>
              <w:left w:val="nil"/>
              <w:bottom w:val="nil"/>
            </w:tcBorders>
            <w:shd w:val="clear" w:color="auto" w:fill="FFFFFF"/>
            <w:vAlign w:val="center"/>
          </w:tcPr>
          <w:p>
            <w:pPr>
              <w:spacing w:line="360" w:lineRule="auto"/>
              <w:rPr>
                <w:rFonts w:eastAsia="楷体_GB2312"/>
                <w:sz w:val="24"/>
              </w:rPr>
            </w:pPr>
            <w:r>
              <w:rPr>
                <w:rFonts w:hint="eastAsia" w:eastAsia="楷体_GB2312"/>
                <w:sz w:val="24"/>
              </w:rPr>
              <w:t xml:space="preserve">1  </w:t>
            </w:r>
            <w:r>
              <w:rPr>
                <w:rFonts w:eastAsia="楷体_GB2312"/>
                <w:sz w:val="24"/>
              </w:rPr>
              <w:t xml:space="preserve"> </w:t>
            </w:r>
            <w:r>
              <w:rPr>
                <w:rFonts w:hint="eastAsia" w:eastAsia="楷体_GB2312"/>
                <w:sz w:val="24"/>
              </w:rPr>
              <w:t xml:space="preserve"> 2 </w:t>
            </w:r>
            <w:r>
              <w:rPr>
                <w:rFonts w:eastAsia="楷体_GB2312"/>
                <w:sz w:val="24"/>
              </w:rPr>
              <w:t xml:space="preserve">  </w:t>
            </w:r>
            <w:r>
              <w:rPr>
                <w:rFonts w:hint="eastAsia" w:eastAsia="楷体_GB2312"/>
                <w:sz w:val="24"/>
              </w:rPr>
              <w:t xml:space="preserve"> 3    4 </w:t>
            </w:r>
            <w:r>
              <w:rPr>
                <w:rFonts w:eastAsia="楷体_GB2312"/>
                <w:sz w:val="24"/>
              </w:rPr>
              <w:t xml:space="preserve">   </w:t>
            </w:r>
            <w:r>
              <w:rPr>
                <w:rFonts w:hint="eastAsia" w:eastAsia="楷体_GB2312"/>
                <w:sz w:val="24"/>
              </w:rPr>
              <w:t>5    9</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gridBefore w:val="1"/>
          <w:wBefore w:w="83" w:type="dxa"/>
          <w:trHeight w:val="500" w:hRule="atLeast"/>
          <w:jc w:val="center"/>
        </w:trPr>
        <w:tc>
          <w:tcPr>
            <w:tcW w:w="6224" w:type="dxa"/>
            <w:tcBorders>
              <w:bottom w:val="nil"/>
              <w:right w:val="nil"/>
            </w:tcBorders>
            <w:shd w:val="pct5" w:color="auto" w:fill="FFFFFF"/>
            <w:vAlign w:val="center"/>
          </w:tcPr>
          <w:p>
            <w:pPr>
              <w:ind w:left="253" w:leftChars="1" w:hanging="251" w:hangingChars="104"/>
              <w:rPr>
                <w:rFonts w:eastAsia="楷体_GB2312"/>
                <w:b/>
                <w:sz w:val="24"/>
              </w:rPr>
            </w:pPr>
            <w:r>
              <w:rPr>
                <w:rFonts w:hint="eastAsia" w:eastAsia="楷体_GB2312"/>
                <w:b/>
                <w:sz w:val="24"/>
              </w:rPr>
              <w:t xml:space="preserve">54. </w:t>
            </w:r>
            <w:r>
              <w:rPr>
                <w:rFonts w:hint="eastAsia" w:eastAsia="楷体_GB2312"/>
                <w:sz w:val="24"/>
              </w:rPr>
              <w:t>在医院或社区卫生服务中心听讲合理用药知识讲座</w:t>
            </w:r>
          </w:p>
        </w:tc>
        <w:tc>
          <w:tcPr>
            <w:tcW w:w="3737" w:type="dxa"/>
            <w:gridSpan w:val="3"/>
            <w:tcBorders>
              <w:left w:val="nil"/>
              <w:bottom w:val="nil"/>
            </w:tcBorders>
            <w:shd w:val="pct5" w:color="auto" w:fill="FFFFFF"/>
            <w:vAlign w:val="center"/>
          </w:tcPr>
          <w:p>
            <w:pPr>
              <w:spacing w:line="360" w:lineRule="auto"/>
              <w:rPr>
                <w:rFonts w:eastAsia="楷体_GB2312"/>
                <w:sz w:val="24"/>
              </w:rPr>
            </w:pPr>
            <w:r>
              <w:rPr>
                <w:rFonts w:hint="eastAsia" w:eastAsia="楷体_GB2312"/>
                <w:sz w:val="24"/>
              </w:rPr>
              <w:t xml:space="preserve">1  </w:t>
            </w:r>
            <w:r>
              <w:rPr>
                <w:rFonts w:eastAsia="楷体_GB2312"/>
                <w:sz w:val="24"/>
              </w:rPr>
              <w:t xml:space="preserve"> </w:t>
            </w:r>
            <w:r>
              <w:rPr>
                <w:rFonts w:hint="eastAsia" w:eastAsia="楷体_GB2312"/>
                <w:sz w:val="24"/>
              </w:rPr>
              <w:t xml:space="preserve"> 2 </w:t>
            </w:r>
            <w:r>
              <w:rPr>
                <w:rFonts w:eastAsia="楷体_GB2312"/>
                <w:sz w:val="24"/>
              </w:rPr>
              <w:t xml:space="preserve">  </w:t>
            </w:r>
            <w:r>
              <w:rPr>
                <w:rFonts w:hint="eastAsia" w:eastAsia="楷体_GB2312"/>
                <w:sz w:val="24"/>
              </w:rPr>
              <w:t xml:space="preserve"> 3    4 </w:t>
            </w:r>
            <w:r>
              <w:rPr>
                <w:rFonts w:eastAsia="楷体_GB2312"/>
                <w:sz w:val="24"/>
              </w:rPr>
              <w:t xml:space="preserve">   </w:t>
            </w:r>
            <w:r>
              <w:rPr>
                <w:rFonts w:hint="eastAsia" w:eastAsia="楷体_GB2312"/>
                <w:sz w:val="24"/>
              </w:rPr>
              <w:t>5    9</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gridBefore w:val="1"/>
          <w:wBefore w:w="83" w:type="dxa"/>
          <w:trHeight w:val="500" w:hRule="atLeast"/>
          <w:jc w:val="center"/>
        </w:trPr>
        <w:tc>
          <w:tcPr>
            <w:tcW w:w="6224" w:type="dxa"/>
            <w:tcBorders>
              <w:bottom w:val="nil"/>
              <w:right w:val="nil"/>
            </w:tcBorders>
            <w:shd w:val="clear" w:color="auto" w:fill="FFFFFF"/>
            <w:vAlign w:val="center"/>
          </w:tcPr>
          <w:p>
            <w:pPr>
              <w:ind w:left="253" w:leftChars="1" w:hanging="251" w:hangingChars="104"/>
              <w:rPr>
                <w:rFonts w:eastAsia="楷体_GB2312"/>
                <w:b/>
                <w:sz w:val="24"/>
              </w:rPr>
            </w:pPr>
            <w:r>
              <w:rPr>
                <w:rFonts w:hint="eastAsia" w:eastAsia="楷体_GB2312"/>
                <w:b/>
                <w:sz w:val="24"/>
              </w:rPr>
              <w:t xml:space="preserve">55. </w:t>
            </w:r>
            <w:r>
              <w:rPr>
                <w:rFonts w:hint="eastAsia" w:eastAsia="楷体_GB2312"/>
                <w:sz w:val="24"/>
              </w:rPr>
              <w:t>阅读社区居委会发放的合理用药的宣传材料</w:t>
            </w:r>
          </w:p>
        </w:tc>
        <w:tc>
          <w:tcPr>
            <w:tcW w:w="3737" w:type="dxa"/>
            <w:gridSpan w:val="3"/>
            <w:tcBorders>
              <w:left w:val="nil"/>
              <w:bottom w:val="nil"/>
            </w:tcBorders>
            <w:shd w:val="clear" w:color="auto" w:fill="FFFFFF"/>
            <w:vAlign w:val="center"/>
          </w:tcPr>
          <w:p>
            <w:pPr>
              <w:spacing w:line="360" w:lineRule="auto"/>
              <w:rPr>
                <w:rFonts w:eastAsia="楷体_GB2312"/>
                <w:sz w:val="24"/>
              </w:rPr>
            </w:pPr>
            <w:r>
              <w:rPr>
                <w:rFonts w:hint="eastAsia" w:eastAsia="楷体_GB2312"/>
                <w:sz w:val="24"/>
              </w:rPr>
              <w:t xml:space="preserve">1  </w:t>
            </w:r>
            <w:r>
              <w:rPr>
                <w:rFonts w:eastAsia="楷体_GB2312"/>
                <w:sz w:val="24"/>
              </w:rPr>
              <w:t xml:space="preserve"> </w:t>
            </w:r>
            <w:r>
              <w:rPr>
                <w:rFonts w:hint="eastAsia" w:eastAsia="楷体_GB2312"/>
                <w:sz w:val="24"/>
              </w:rPr>
              <w:t xml:space="preserve"> 2 </w:t>
            </w:r>
            <w:r>
              <w:rPr>
                <w:rFonts w:eastAsia="楷体_GB2312"/>
                <w:sz w:val="24"/>
              </w:rPr>
              <w:t xml:space="preserve">  </w:t>
            </w:r>
            <w:r>
              <w:rPr>
                <w:rFonts w:hint="eastAsia" w:eastAsia="楷体_GB2312"/>
                <w:sz w:val="24"/>
              </w:rPr>
              <w:t xml:space="preserve"> 3    4 </w:t>
            </w:r>
            <w:r>
              <w:rPr>
                <w:rFonts w:eastAsia="楷体_GB2312"/>
                <w:sz w:val="24"/>
              </w:rPr>
              <w:t xml:space="preserve">   </w:t>
            </w:r>
            <w:r>
              <w:rPr>
                <w:rFonts w:hint="eastAsia" w:eastAsia="楷体_GB2312"/>
                <w:sz w:val="24"/>
              </w:rPr>
              <w:t>5    9</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gridBefore w:val="1"/>
          <w:wBefore w:w="83" w:type="dxa"/>
          <w:trHeight w:val="500" w:hRule="atLeast"/>
          <w:jc w:val="center"/>
        </w:trPr>
        <w:tc>
          <w:tcPr>
            <w:tcW w:w="6224" w:type="dxa"/>
            <w:tcBorders>
              <w:bottom w:val="nil"/>
              <w:right w:val="nil"/>
            </w:tcBorders>
            <w:shd w:val="clear" w:color="auto" w:fill="FFFFFF"/>
            <w:vAlign w:val="center"/>
          </w:tcPr>
          <w:p>
            <w:pPr>
              <w:ind w:left="253" w:leftChars="1" w:hanging="251" w:hangingChars="104"/>
              <w:rPr>
                <w:rFonts w:eastAsia="楷体_GB2312"/>
                <w:b/>
                <w:sz w:val="24"/>
              </w:rPr>
            </w:pPr>
            <w:r>
              <w:rPr>
                <w:rFonts w:hint="eastAsia" w:eastAsia="楷体_GB2312"/>
                <w:b/>
                <w:sz w:val="24"/>
              </w:rPr>
              <w:t xml:space="preserve">56. </w:t>
            </w:r>
            <w:r>
              <w:rPr>
                <w:rFonts w:hint="eastAsia" w:eastAsia="楷体_GB2312"/>
                <w:sz w:val="24"/>
              </w:rPr>
              <w:t>药师社区或街头咨询服务</w:t>
            </w:r>
          </w:p>
        </w:tc>
        <w:tc>
          <w:tcPr>
            <w:tcW w:w="3737" w:type="dxa"/>
            <w:gridSpan w:val="3"/>
            <w:tcBorders>
              <w:left w:val="nil"/>
              <w:bottom w:val="nil"/>
            </w:tcBorders>
            <w:shd w:val="clear" w:color="auto" w:fill="FFFFFF"/>
            <w:vAlign w:val="center"/>
          </w:tcPr>
          <w:p>
            <w:pPr>
              <w:spacing w:line="360" w:lineRule="auto"/>
              <w:rPr>
                <w:rFonts w:eastAsia="楷体_GB2312"/>
                <w:sz w:val="24"/>
              </w:rPr>
            </w:pPr>
            <w:r>
              <w:rPr>
                <w:rFonts w:hint="eastAsia" w:eastAsia="楷体_GB2312"/>
                <w:sz w:val="24"/>
              </w:rPr>
              <w:t xml:space="preserve">1  </w:t>
            </w:r>
            <w:r>
              <w:rPr>
                <w:rFonts w:eastAsia="楷体_GB2312"/>
                <w:sz w:val="24"/>
              </w:rPr>
              <w:t xml:space="preserve"> </w:t>
            </w:r>
            <w:r>
              <w:rPr>
                <w:rFonts w:hint="eastAsia" w:eastAsia="楷体_GB2312"/>
                <w:sz w:val="24"/>
              </w:rPr>
              <w:t xml:space="preserve"> 2 </w:t>
            </w:r>
            <w:r>
              <w:rPr>
                <w:rFonts w:eastAsia="楷体_GB2312"/>
                <w:sz w:val="24"/>
              </w:rPr>
              <w:t xml:space="preserve">  </w:t>
            </w:r>
            <w:r>
              <w:rPr>
                <w:rFonts w:hint="eastAsia" w:eastAsia="楷体_GB2312"/>
                <w:sz w:val="24"/>
              </w:rPr>
              <w:t xml:space="preserve"> 3    4 </w:t>
            </w:r>
            <w:r>
              <w:rPr>
                <w:rFonts w:eastAsia="楷体_GB2312"/>
                <w:sz w:val="24"/>
              </w:rPr>
              <w:t xml:space="preserve">   </w:t>
            </w:r>
            <w:r>
              <w:rPr>
                <w:rFonts w:hint="eastAsia" w:eastAsia="楷体_GB2312"/>
                <w:sz w:val="24"/>
              </w:rPr>
              <w:t>5    9</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gridBefore w:val="1"/>
          <w:wBefore w:w="83" w:type="dxa"/>
          <w:trHeight w:val="500" w:hRule="atLeast"/>
          <w:jc w:val="center"/>
        </w:trPr>
        <w:tc>
          <w:tcPr>
            <w:tcW w:w="6224" w:type="dxa"/>
            <w:tcBorders>
              <w:bottom w:val="nil"/>
              <w:right w:val="nil"/>
            </w:tcBorders>
            <w:shd w:val="pct5" w:color="auto" w:fill="FFFFFF"/>
            <w:vAlign w:val="center"/>
          </w:tcPr>
          <w:p>
            <w:pPr>
              <w:ind w:left="494" w:leftChars="1" w:hanging="492" w:hangingChars="204"/>
              <w:rPr>
                <w:rFonts w:eastAsia="楷体_GB2312"/>
                <w:b/>
                <w:sz w:val="24"/>
              </w:rPr>
            </w:pPr>
            <w:r>
              <w:rPr>
                <w:rFonts w:hint="eastAsia" w:eastAsia="楷体_GB2312"/>
                <w:b/>
                <w:sz w:val="24"/>
              </w:rPr>
              <w:t xml:space="preserve">57. </w:t>
            </w:r>
            <w:r>
              <w:rPr>
                <w:rFonts w:hint="eastAsia" w:eastAsia="楷体_GB2312"/>
                <w:sz w:val="24"/>
              </w:rPr>
              <w:t>阅读医院或社区卫生服务中心发放的合理用药的宣传材料</w:t>
            </w:r>
          </w:p>
        </w:tc>
        <w:tc>
          <w:tcPr>
            <w:tcW w:w="3737" w:type="dxa"/>
            <w:gridSpan w:val="3"/>
            <w:tcBorders>
              <w:left w:val="nil"/>
              <w:bottom w:val="nil"/>
            </w:tcBorders>
            <w:shd w:val="pct5" w:color="auto" w:fill="FFFFFF"/>
            <w:vAlign w:val="center"/>
          </w:tcPr>
          <w:p>
            <w:pPr>
              <w:spacing w:line="360" w:lineRule="auto"/>
              <w:rPr>
                <w:rFonts w:eastAsia="楷体_GB2312"/>
                <w:sz w:val="24"/>
              </w:rPr>
            </w:pPr>
            <w:r>
              <w:rPr>
                <w:rFonts w:hint="eastAsia" w:eastAsia="楷体_GB2312"/>
                <w:sz w:val="24"/>
              </w:rPr>
              <w:t xml:space="preserve">1  </w:t>
            </w:r>
            <w:r>
              <w:rPr>
                <w:rFonts w:eastAsia="楷体_GB2312"/>
                <w:sz w:val="24"/>
              </w:rPr>
              <w:t xml:space="preserve"> </w:t>
            </w:r>
            <w:r>
              <w:rPr>
                <w:rFonts w:hint="eastAsia" w:eastAsia="楷体_GB2312"/>
                <w:sz w:val="24"/>
              </w:rPr>
              <w:t xml:space="preserve"> 2 </w:t>
            </w:r>
            <w:r>
              <w:rPr>
                <w:rFonts w:eastAsia="楷体_GB2312"/>
                <w:sz w:val="24"/>
              </w:rPr>
              <w:t xml:space="preserve">  </w:t>
            </w:r>
            <w:r>
              <w:rPr>
                <w:rFonts w:hint="eastAsia" w:eastAsia="楷体_GB2312"/>
                <w:sz w:val="24"/>
              </w:rPr>
              <w:t xml:space="preserve"> 3    4 </w:t>
            </w:r>
            <w:r>
              <w:rPr>
                <w:rFonts w:eastAsia="楷体_GB2312"/>
                <w:sz w:val="24"/>
              </w:rPr>
              <w:t xml:space="preserve">   </w:t>
            </w:r>
            <w:r>
              <w:rPr>
                <w:rFonts w:hint="eastAsia" w:eastAsia="楷体_GB2312"/>
                <w:sz w:val="24"/>
              </w:rPr>
              <w:t>5    9</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gridBefore w:val="1"/>
          <w:wBefore w:w="83" w:type="dxa"/>
          <w:trHeight w:val="500" w:hRule="atLeast"/>
          <w:jc w:val="center"/>
        </w:trPr>
        <w:tc>
          <w:tcPr>
            <w:tcW w:w="6224" w:type="dxa"/>
            <w:tcBorders>
              <w:right w:val="nil"/>
            </w:tcBorders>
            <w:shd w:val="clear" w:color="auto" w:fill="FFFFFF"/>
            <w:vAlign w:val="center"/>
          </w:tcPr>
          <w:p>
            <w:pPr>
              <w:ind w:left="253" w:leftChars="1" w:hanging="251" w:hangingChars="104"/>
              <w:rPr>
                <w:rFonts w:eastAsia="楷体_GB2312"/>
                <w:b/>
                <w:sz w:val="24"/>
              </w:rPr>
            </w:pPr>
            <w:r>
              <w:rPr>
                <w:rFonts w:hint="eastAsia" w:eastAsia="楷体_GB2312"/>
                <w:b/>
                <w:sz w:val="24"/>
              </w:rPr>
              <w:t xml:space="preserve">58. </w:t>
            </w:r>
            <w:r>
              <w:rPr>
                <w:rFonts w:hint="eastAsia" w:eastAsia="楷体_GB2312"/>
                <w:sz w:val="24"/>
              </w:rPr>
              <w:t>在街头橱窗阅读合理用药知识的宣传资料</w:t>
            </w:r>
          </w:p>
        </w:tc>
        <w:tc>
          <w:tcPr>
            <w:tcW w:w="3737" w:type="dxa"/>
            <w:gridSpan w:val="3"/>
            <w:tcBorders>
              <w:left w:val="nil"/>
            </w:tcBorders>
            <w:shd w:val="clear" w:color="auto" w:fill="FFFFFF"/>
            <w:vAlign w:val="center"/>
          </w:tcPr>
          <w:p>
            <w:pPr>
              <w:spacing w:line="360" w:lineRule="auto"/>
              <w:rPr>
                <w:rFonts w:eastAsia="楷体_GB2312"/>
                <w:sz w:val="24"/>
              </w:rPr>
            </w:pPr>
            <w:r>
              <w:rPr>
                <w:rFonts w:hint="eastAsia" w:eastAsia="楷体_GB2312"/>
                <w:sz w:val="24"/>
              </w:rPr>
              <w:t xml:space="preserve">1  </w:t>
            </w:r>
            <w:r>
              <w:rPr>
                <w:rFonts w:eastAsia="楷体_GB2312"/>
                <w:sz w:val="24"/>
              </w:rPr>
              <w:t xml:space="preserve"> </w:t>
            </w:r>
            <w:r>
              <w:rPr>
                <w:rFonts w:hint="eastAsia" w:eastAsia="楷体_GB2312"/>
                <w:sz w:val="24"/>
              </w:rPr>
              <w:t xml:space="preserve"> 2 </w:t>
            </w:r>
            <w:r>
              <w:rPr>
                <w:rFonts w:eastAsia="楷体_GB2312"/>
                <w:sz w:val="24"/>
              </w:rPr>
              <w:t xml:space="preserve">  </w:t>
            </w:r>
            <w:r>
              <w:rPr>
                <w:rFonts w:hint="eastAsia" w:eastAsia="楷体_GB2312"/>
                <w:sz w:val="24"/>
              </w:rPr>
              <w:t xml:space="preserve"> 3    4 </w:t>
            </w:r>
            <w:r>
              <w:rPr>
                <w:rFonts w:eastAsia="楷体_GB2312"/>
                <w:sz w:val="24"/>
              </w:rPr>
              <w:t xml:space="preserve">   </w:t>
            </w:r>
            <w:r>
              <w:rPr>
                <w:rFonts w:hint="eastAsia" w:eastAsia="楷体_GB2312"/>
                <w:sz w:val="24"/>
              </w:rPr>
              <w:t>5    9</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gridBefore w:val="1"/>
          <w:wBefore w:w="83" w:type="dxa"/>
          <w:trHeight w:val="500" w:hRule="atLeast"/>
          <w:jc w:val="center"/>
        </w:trPr>
        <w:tc>
          <w:tcPr>
            <w:tcW w:w="6224" w:type="dxa"/>
            <w:tcBorders>
              <w:right w:val="nil"/>
            </w:tcBorders>
            <w:shd w:val="clear" w:color="auto" w:fill="FFFFFF"/>
            <w:vAlign w:val="center"/>
          </w:tcPr>
          <w:p>
            <w:pPr>
              <w:ind w:left="253" w:leftChars="1" w:hanging="251" w:hangingChars="104"/>
              <w:rPr>
                <w:rFonts w:eastAsia="楷体_GB2312"/>
                <w:b/>
                <w:sz w:val="24"/>
              </w:rPr>
            </w:pPr>
          </w:p>
        </w:tc>
        <w:tc>
          <w:tcPr>
            <w:tcW w:w="3737" w:type="dxa"/>
            <w:gridSpan w:val="3"/>
            <w:tcBorders>
              <w:left w:val="nil"/>
            </w:tcBorders>
            <w:shd w:val="clear" w:color="auto" w:fill="FFFFFF"/>
            <w:vAlign w:val="center"/>
          </w:tcPr>
          <w:p>
            <w:pPr>
              <w:spacing w:line="360" w:lineRule="auto"/>
              <w:rPr>
                <w:rFonts w:eastAsia="楷体_GB2312"/>
                <w:sz w:val="24"/>
              </w:rPr>
            </w:pP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gridBefore w:val="1"/>
          <w:wBefore w:w="83" w:type="dxa"/>
          <w:trHeight w:val="390" w:hRule="atLeast"/>
          <w:jc w:val="center"/>
        </w:trPr>
        <w:tc>
          <w:tcPr>
            <w:tcW w:w="9961" w:type="dxa"/>
            <w:gridSpan w:val="4"/>
            <w:tcBorders>
              <w:bottom w:val="nil"/>
            </w:tcBorders>
            <w:shd w:val="clear" w:color="auto" w:fill="E6E6E6"/>
          </w:tcPr>
          <w:p>
            <w:pPr>
              <w:spacing w:line="360" w:lineRule="auto"/>
              <w:rPr>
                <w:sz w:val="24"/>
              </w:rPr>
            </w:pPr>
            <w:r>
              <w:rPr>
                <w:rFonts w:hint="eastAsia" w:eastAsia="仿宋_GB2312"/>
                <w:b/>
                <w:sz w:val="24"/>
              </w:rPr>
              <w:t>Q</w:t>
            </w:r>
            <w:r>
              <w:rPr>
                <w:rFonts w:hint="eastAsia"/>
                <w:sz w:val="24"/>
                <w:vertAlign w:val="subscript"/>
              </w:rPr>
              <w:t>4</w:t>
            </w:r>
            <w:r>
              <w:rPr>
                <w:rFonts w:hint="eastAsia" w:eastAsia="仿宋_GB2312"/>
                <w:b/>
                <w:sz w:val="24"/>
              </w:rPr>
              <w:t>、如果您接触过上述各种形式的合理用药知识的教育活动，您对开展这些活动的必要性看法如何？</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gridAfter w:val="1"/>
          <w:wAfter w:w="38" w:type="dxa"/>
          <w:trHeight w:val="315" w:hRule="atLeast"/>
          <w:jc w:val="center"/>
        </w:trPr>
        <w:tc>
          <w:tcPr>
            <w:tcW w:w="10006" w:type="dxa"/>
            <w:gridSpan w:val="4"/>
            <w:vAlign w:val="center"/>
          </w:tcPr>
          <w:p>
            <w:pPr>
              <w:ind w:right="210" w:firstLine="6141" w:firstLineChars="2913"/>
              <w:rPr>
                <w:b/>
                <w:szCs w:val="21"/>
              </w:rPr>
            </w:pPr>
            <w:r>
              <w:rPr>
                <w:rFonts w:hint="eastAsia"/>
                <w:b/>
                <w:szCs w:val="21"/>
              </w:rPr>
              <w:t xml:space="preserve">  极   没   一   有   极    </w:t>
            </w:r>
            <w:r>
              <w:rPr>
                <w:rFonts w:hint="eastAsia"/>
                <w:b/>
              </w:rPr>
              <w:t>不</w:t>
            </w:r>
            <w:r>
              <w:rPr>
                <w:b/>
                <w:szCs w:val="21"/>
              </w:rPr>
              <w:t xml:space="preserve"> </w:t>
            </w:r>
          </w:p>
          <w:p>
            <w:pPr>
              <w:ind w:right="210" w:firstLine="6141" w:firstLineChars="2913"/>
              <w:rPr>
                <w:b/>
                <w:szCs w:val="21"/>
              </w:rPr>
            </w:pPr>
            <w:r>
              <w:rPr>
                <w:rFonts w:hint="eastAsia"/>
                <w:b/>
                <w:szCs w:val="21"/>
              </w:rPr>
              <w:t xml:space="preserve">  无   必   般   必   有    </w:t>
            </w:r>
            <w:r>
              <w:rPr>
                <w:rFonts w:hint="eastAsia"/>
                <w:b/>
              </w:rPr>
              <w:t>清</w:t>
            </w:r>
          </w:p>
          <w:p>
            <w:pPr>
              <w:ind w:right="210" w:firstLine="6141" w:firstLineChars="2913"/>
              <w:rPr>
                <w:b/>
                <w:szCs w:val="21"/>
              </w:rPr>
            </w:pPr>
            <w:r>
              <w:rPr>
                <w:rFonts w:hint="eastAsia"/>
                <w:b/>
                <w:szCs w:val="21"/>
              </w:rPr>
              <w:t xml:space="preserve">  必   要   啦   要   必    </w:t>
            </w:r>
            <w:r>
              <w:rPr>
                <w:rFonts w:hint="eastAsia"/>
                <w:b/>
              </w:rPr>
              <w:t>楚</w:t>
            </w:r>
          </w:p>
          <w:p>
            <w:pPr>
              <w:ind w:right="210" w:firstLine="6141" w:firstLineChars="2913"/>
            </w:pPr>
            <w:r>
              <w:rPr>
                <w:rFonts w:hint="eastAsia"/>
                <w:b/>
                <w:szCs w:val="21"/>
              </w:rPr>
              <w:t xml:space="preserve">  要                  要</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gridAfter w:val="1"/>
          <w:wAfter w:w="38" w:type="dxa"/>
          <w:trHeight w:val="450" w:hRule="atLeast"/>
          <w:jc w:val="center"/>
        </w:trPr>
        <w:tc>
          <w:tcPr>
            <w:tcW w:w="6408" w:type="dxa"/>
            <w:gridSpan w:val="3"/>
            <w:tcBorders>
              <w:bottom w:val="nil"/>
              <w:right w:val="nil"/>
            </w:tcBorders>
            <w:vAlign w:val="center"/>
          </w:tcPr>
          <w:p>
            <w:pPr>
              <w:spacing w:line="360" w:lineRule="auto"/>
              <w:rPr>
                <w:rFonts w:eastAsia="楷体_GB2312"/>
                <w:sz w:val="24"/>
              </w:rPr>
            </w:pPr>
            <w:r>
              <w:rPr>
                <w:rFonts w:hint="eastAsia" w:eastAsia="仿宋_GB2312"/>
                <w:b/>
                <w:sz w:val="24"/>
              </w:rPr>
              <w:t>59.</w:t>
            </w:r>
            <w:r>
              <w:rPr>
                <w:rFonts w:hint="eastAsia" w:eastAsia="楷体_GB2312"/>
                <w:sz w:val="24"/>
              </w:rPr>
              <w:t xml:space="preserve"> 社区合理用药知识讲座</w:t>
            </w:r>
          </w:p>
        </w:tc>
        <w:tc>
          <w:tcPr>
            <w:tcW w:w="3598" w:type="dxa"/>
            <w:tcBorders>
              <w:left w:val="nil"/>
              <w:bottom w:val="nil"/>
            </w:tcBorders>
            <w:vAlign w:val="center"/>
          </w:tcPr>
          <w:p>
            <w:pPr>
              <w:spacing w:line="360" w:lineRule="auto"/>
              <w:ind w:right="120"/>
              <w:rPr>
                <w:rFonts w:eastAsia="楷体_GB2312"/>
                <w:sz w:val="24"/>
              </w:rPr>
            </w:pPr>
            <w:r>
              <w:rPr>
                <w:rFonts w:hint="eastAsia" w:eastAsia="楷体_GB2312"/>
                <w:sz w:val="24"/>
              </w:rPr>
              <w:t>1   2   3    4   5     9</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gridAfter w:val="1"/>
          <w:wAfter w:w="38" w:type="dxa"/>
          <w:trHeight w:val="420" w:hRule="atLeast"/>
          <w:jc w:val="center"/>
        </w:trPr>
        <w:tc>
          <w:tcPr>
            <w:tcW w:w="6408" w:type="dxa"/>
            <w:gridSpan w:val="3"/>
            <w:tcBorders>
              <w:bottom w:val="nil"/>
              <w:right w:val="nil"/>
            </w:tcBorders>
            <w:shd w:val="pct5" w:color="auto" w:fill="FFFFFF"/>
            <w:vAlign w:val="center"/>
          </w:tcPr>
          <w:p>
            <w:pPr>
              <w:spacing w:line="360" w:lineRule="auto"/>
              <w:ind w:left="241" w:hanging="241" w:hangingChars="100"/>
              <w:rPr>
                <w:rFonts w:eastAsia="楷体_GB2312"/>
                <w:sz w:val="24"/>
              </w:rPr>
            </w:pPr>
            <w:r>
              <w:rPr>
                <w:rFonts w:hint="eastAsia" w:eastAsia="仿宋_GB2312"/>
                <w:b/>
                <w:sz w:val="24"/>
              </w:rPr>
              <w:t>60.</w:t>
            </w:r>
            <w:r>
              <w:rPr>
                <w:rFonts w:eastAsia="楷体_GB2312"/>
                <w:sz w:val="24"/>
              </w:rPr>
              <w:t xml:space="preserve"> </w:t>
            </w:r>
            <w:r>
              <w:rPr>
                <w:rFonts w:hint="eastAsia" w:eastAsia="楷体_GB2312"/>
                <w:sz w:val="24"/>
              </w:rPr>
              <w:t>医院或社区卫生服务中心合理用药知识讲座</w:t>
            </w:r>
          </w:p>
        </w:tc>
        <w:tc>
          <w:tcPr>
            <w:tcW w:w="3598" w:type="dxa"/>
            <w:tcBorders>
              <w:left w:val="nil"/>
              <w:bottom w:val="nil"/>
            </w:tcBorders>
            <w:shd w:val="pct5" w:color="auto" w:fill="FFFFFF"/>
            <w:vAlign w:val="center"/>
          </w:tcPr>
          <w:p>
            <w:pPr>
              <w:spacing w:line="360" w:lineRule="auto"/>
              <w:ind w:right="120"/>
              <w:rPr>
                <w:rFonts w:eastAsia="楷体_GB2312"/>
                <w:sz w:val="24"/>
              </w:rPr>
            </w:pPr>
            <w:r>
              <w:rPr>
                <w:rFonts w:hint="eastAsia" w:eastAsia="楷体_GB2312"/>
                <w:sz w:val="24"/>
              </w:rPr>
              <w:t>1   2   3    4   5     9</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gridAfter w:val="1"/>
          <w:wAfter w:w="38" w:type="dxa"/>
          <w:trHeight w:val="401" w:hRule="atLeast"/>
          <w:jc w:val="center"/>
        </w:trPr>
        <w:tc>
          <w:tcPr>
            <w:tcW w:w="6408" w:type="dxa"/>
            <w:gridSpan w:val="3"/>
            <w:tcBorders>
              <w:bottom w:val="nil"/>
              <w:right w:val="nil"/>
            </w:tcBorders>
            <w:shd w:val="clear" w:color="auto" w:fill="FFFFFF"/>
            <w:vAlign w:val="center"/>
          </w:tcPr>
          <w:p>
            <w:pPr>
              <w:spacing w:line="360" w:lineRule="auto"/>
              <w:ind w:left="241" w:hanging="241" w:hangingChars="100"/>
              <w:rPr>
                <w:rFonts w:eastAsia="楷体_GB2312"/>
                <w:sz w:val="24"/>
              </w:rPr>
            </w:pPr>
            <w:r>
              <w:rPr>
                <w:rFonts w:hint="eastAsia" w:eastAsia="楷体_GB2312"/>
                <w:b/>
                <w:sz w:val="24"/>
              </w:rPr>
              <w:t>61.</w:t>
            </w:r>
            <w:r>
              <w:rPr>
                <w:rFonts w:hint="eastAsia" w:eastAsia="楷体_GB2312"/>
                <w:sz w:val="24"/>
              </w:rPr>
              <w:t xml:space="preserve"> 社区居委会发放合理用药的宣传材料</w:t>
            </w:r>
          </w:p>
        </w:tc>
        <w:tc>
          <w:tcPr>
            <w:tcW w:w="3598" w:type="dxa"/>
            <w:tcBorders>
              <w:left w:val="nil"/>
              <w:bottom w:val="nil"/>
            </w:tcBorders>
            <w:shd w:val="clear" w:color="auto" w:fill="FFFFFF"/>
            <w:vAlign w:val="center"/>
          </w:tcPr>
          <w:p>
            <w:pPr>
              <w:spacing w:line="360" w:lineRule="auto"/>
              <w:ind w:right="120"/>
              <w:rPr>
                <w:rFonts w:eastAsia="楷体_GB2312"/>
                <w:sz w:val="24"/>
              </w:rPr>
            </w:pPr>
            <w:r>
              <w:rPr>
                <w:rFonts w:hint="eastAsia" w:eastAsia="楷体_GB2312"/>
                <w:sz w:val="24"/>
              </w:rPr>
              <w:t>1   2   3    4   5     9</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gridAfter w:val="1"/>
          <w:wAfter w:w="38" w:type="dxa"/>
          <w:trHeight w:val="461" w:hRule="atLeast"/>
          <w:jc w:val="center"/>
        </w:trPr>
        <w:tc>
          <w:tcPr>
            <w:tcW w:w="6408" w:type="dxa"/>
            <w:gridSpan w:val="3"/>
            <w:tcBorders>
              <w:bottom w:val="nil"/>
              <w:right w:val="nil"/>
            </w:tcBorders>
            <w:shd w:val="pct5" w:color="auto" w:fill="FFFFFF"/>
            <w:vAlign w:val="center"/>
          </w:tcPr>
          <w:p>
            <w:pPr>
              <w:spacing w:line="360" w:lineRule="auto"/>
              <w:ind w:left="359" w:hanging="359" w:hangingChars="149"/>
              <w:rPr>
                <w:rFonts w:eastAsia="楷体_GB2312"/>
                <w:sz w:val="24"/>
              </w:rPr>
            </w:pPr>
            <w:r>
              <w:rPr>
                <w:rFonts w:hint="eastAsia" w:eastAsia="楷体_GB2312"/>
                <w:b/>
                <w:sz w:val="24"/>
              </w:rPr>
              <w:t xml:space="preserve">62. </w:t>
            </w:r>
            <w:r>
              <w:rPr>
                <w:rFonts w:hint="eastAsia" w:eastAsia="楷体_GB2312"/>
                <w:sz w:val="24"/>
              </w:rPr>
              <w:t>医院或社区卫生服务中心的合理用药宣传材料</w:t>
            </w:r>
          </w:p>
        </w:tc>
        <w:tc>
          <w:tcPr>
            <w:tcW w:w="3598" w:type="dxa"/>
            <w:tcBorders>
              <w:left w:val="nil"/>
              <w:bottom w:val="nil"/>
            </w:tcBorders>
            <w:shd w:val="pct5" w:color="auto" w:fill="FFFFFF"/>
            <w:vAlign w:val="center"/>
          </w:tcPr>
          <w:p>
            <w:pPr>
              <w:spacing w:line="360" w:lineRule="auto"/>
              <w:ind w:right="120"/>
              <w:rPr>
                <w:rFonts w:eastAsia="楷体_GB2312"/>
                <w:sz w:val="24"/>
              </w:rPr>
            </w:pPr>
            <w:r>
              <w:rPr>
                <w:rFonts w:hint="eastAsia" w:eastAsia="楷体_GB2312"/>
                <w:sz w:val="24"/>
              </w:rPr>
              <w:t>1   2   3    4   5     9</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gridAfter w:val="1"/>
          <w:wAfter w:w="38" w:type="dxa"/>
          <w:trHeight w:val="461" w:hRule="atLeast"/>
          <w:jc w:val="center"/>
        </w:trPr>
        <w:tc>
          <w:tcPr>
            <w:tcW w:w="6408" w:type="dxa"/>
            <w:gridSpan w:val="3"/>
            <w:tcBorders>
              <w:bottom w:val="nil"/>
              <w:right w:val="nil"/>
            </w:tcBorders>
            <w:shd w:val="clear" w:color="auto" w:fill="FFFFFF"/>
            <w:vAlign w:val="center"/>
          </w:tcPr>
          <w:p>
            <w:pPr>
              <w:spacing w:line="360" w:lineRule="auto"/>
              <w:ind w:left="359" w:hanging="359" w:hangingChars="149"/>
              <w:rPr>
                <w:rFonts w:eastAsia="楷体_GB2312"/>
                <w:b/>
                <w:sz w:val="24"/>
              </w:rPr>
            </w:pPr>
            <w:r>
              <w:rPr>
                <w:rFonts w:hint="eastAsia" w:eastAsia="楷体_GB2312"/>
                <w:b/>
                <w:sz w:val="24"/>
              </w:rPr>
              <w:t xml:space="preserve">63. </w:t>
            </w:r>
            <w:r>
              <w:rPr>
                <w:rFonts w:hint="eastAsia" w:eastAsia="楷体_GB2312"/>
                <w:sz w:val="24"/>
              </w:rPr>
              <w:t>街头橱窗展示合理用药知识的宣传资料</w:t>
            </w:r>
          </w:p>
        </w:tc>
        <w:tc>
          <w:tcPr>
            <w:tcW w:w="3598" w:type="dxa"/>
            <w:tcBorders>
              <w:left w:val="nil"/>
              <w:bottom w:val="nil"/>
            </w:tcBorders>
            <w:shd w:val="clear" w:color="auto" w:fill="FFFFFF"/>
            <w:vAlign w:val="center"/>
          </w:tcPr>
          <w:p>
            <w:pPr>
              <w:spacing w:line="360" w:lineRule="auto"/>
              <w:ind w:right="120"/>
              <w:rPr>
                <w:rFonts w:eastAsia="楷体_GB2312"/>
                <w:sz w:val="24"/>
              </w:rPr>
            </w:pPr>
            <w:r>
              <w:rPr>
                <w:rFonts w:hint="eastAsia" w:eastAsia="楷体_GB2312"/>
                <w:sz w:val="24"/>
              </w:rPr>
              <w:t>1   2   3    4   5     9</w:t>
            </w:r>
          </w:p>
        </w:tc>
      </w:tr>
    </w:tbl>
    <w:p>
      <w:pPr>
        <w:sectPr>
          <w:pgSz w:w="11906" w:h="16838"/>
          <w:pgMar w:top="1440" w:right="1797" w:bottom="1440" w:left="1797" w:header="851" w:footer="992" w:gutter="0"/>
          <w:pgNumType w:start="1"/>
          <w:cols w:space="425" w:num="1"/>
          <w:docGrid w:type="lines" w:linePitch="312" w:charSpace="0"/>
        </w:sectPr>
      </w:pPr>
      <w:bookmarkStart w:id="21" w:name="_Toc479559661"/>
    </w:p>
    <w:p>
      <w:pPr>
        <w:pStyle w:val="2"/>
        <w:spacing w:before="0" w:after="0" w:line="360" w:lineRule="auto"/>
        <w:ind w:firstLine="482" w:firstLineChars="200"/>
        <w:rPr>
          <w:rFonts w:ascii="仿宋_GB2312" w:eastAsia="仿宋_GB2312"/>
          <w:sz w:val="24"/>
          <w:szCs w:val="24"/>
        </w:rPr>
      </w:pPr>
      <w:bookmarkStart w:id="22" w:name="_Toc529800433"/>
      <w:bookmarkStart w:id="23" w:name="_Toc529800861"/>
      <w:r>
        <w:rPr>
          <w:rFonts w:hint="eastAsia" w:ascii="仿宋_GB2312" w:eastAsia="仿宋_GB2312"/>
          <w:sz w:val="24"/>
          <w:szCs w:val="24"/>
        </w:rPr>
        <w:t>附件2.《中国居民用药安全行为风险KAP调查研究》数据汇总表（Excel表）</w:t>
      </w:r>
      <w:bookmarkEnd w:id="22"/>
      <w:bookmarkEnd w:id="23"/>
    </w:p>
    <w:p/>
    <w:tbl>
      <w:tblPr>
        <w:tblStyle w:val="19"/>
        <w:tblW w:w="14400" w:type="dxa"/>
        <w:tblInd w:w="103" w:type="dxa"/>
        <w:tblLayout w:type="fixed"/>
        <w:tblCellMar>
          <w:top w:w="0" w:type="dxa"/>
          <w:left w:w="108" w:type="dxa"/>
          <w:bottom w:w="0" w:type="dxa"/>
          <w:right w:w="108" w:type="dxa"/>
        </w:tblCellMar>
      </w:tblPr>
      <w:tblGrid>
        <w:gridCol w:w="960"/>
        <w:gridCol w:w="960"/>
        <w:gridCol w:w="960"/>
        <w:gridCol w:w="960"/>
        <w:gridCol w:w="960"/>
        <w:gridCol w:w="960"/>
        <w:gridCol w:w="960"/>
        <w:gridCol w:w="960"/>
        <w:gridCol w:w="960"/>
        <w:gridCol w:w="960"/>
        <w:gridCol w:w="960"/>
        <w:gridCol w:w="960"/>
        <w:gridCol w:w="960"/>
        <w:gridCol w:w="960"/>
        <w:gridCol w:w="960"/>
      </w:tblGrid>
      <w:tr>
        <w:tblPrEx>
          <w:tblLayout w:type="fixed"/>
        </w:tblPrEx>
        <w:trPr>
          <w:trHeight w:val="300" w:hRule="atLeast"/>
        </w:trPr>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编号</w:t>
            </w:r>
          </w:p>
        </w:tc>
        <w:tc>
          <w:tcPr>
            <w:tcW w:w="9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省份</w:t>
            </w:r>
          </w:p>
        </w:tc>
        <w:tc>
          <w:tcPr>
            <w:tcW w:w="9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性别</w:t>
            </w:r>
          </w:p>
        </w:tc>
        <w:tc>
          <w:tcPr>
            <w:tcW w:w="9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年龄</w:t>
            </w:r>
          </w:p>
        </w:tc>
        <w:tc>
          <w:tcPr>
            <w:tcW w:w="9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收入</w:t>
            </w:r>
          </w:p>
        </w:tc>
        <w:tc>
          <w:tcPr>
            <w:tcW w:w="9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居住地</w:t>
            </w:r>
          </w:p>
        </w:tc>
        <w:tc>
          <w:tcPr>
            <w:tcW w:w="9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医保状况</w:t>
            </w:r>
          </w:p>
        </w:tc>
        <w:tc>
          <w:tcPr>
            <w:tcW w:w="9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教育程度</w:t>
            </w:r>
          </w:p>
        </w:tc>
        <w:tc>
          <w:tcPr>
            <w:tcW w:w="9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工作状况</w:t>
            </w:r>
          </w:p>
        </w:tc>
        <w:tc>
          <w:tcPr>
            <w:tcW w:w="9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职业</w:t>
            </w:r>
          </w:p>
        </w:tc>
        <w:tc>
          <w:tcPr>
            <w:tcW w:w="9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Q1</w:t>
            </w:r>
          </w:p>
        </w:tc>
        <w:tc>
          <w:tcPr>
            <w:tcW w:w="9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Q2</w:t>
            </w:r>
          </w:p>
        </w:tc>
        <w:tc>
          <w:tcPr>
            <w:tcW w:w="9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Q3</w:t>
            </w:r>
          </w:p>
        </w:tc>
        <w:tc>
          <w:tcPr>
            <w:tcW w:w="9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w:t>
            </w:r>
          </w:p>
        </w:tc>
        <w:tc>
          <w:tcPr>
            <w:tcW w:w="9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Q63</w:t>
            </w:r>
          </w:p>
        </w:tc>
      </w:tr>
      <w:tr>
        <w:tblPrEx>
          <w:tblLayout w:type="fixed"/>
          <w:tblCellMar>
            <w:top w:w="0" w:type="dxa"/>
            <w:left w:w="108" w:type="dxa"/>
            <w:bottom w:w="0" w:type="dxa"/>
            <w:right w:w="108" w:type="dxa"/>
          </w:tblCellMar>
        </w:tblPrEx>
        <w:trPr>
          <w:trHeight w:val="397" w:hRule="atLeast"/>
        </w:trPr>
        <w:tc>
          <w:tcPr>
            <w:tcW w:w="960" w:type="dxa"/>
            <w:tcBorders>
              <w:top w:val="nil"/>
              <w:left w:val="single" w:color="auto" w:sz="4" w:space="0"/>
              <w:bottom w:val="single" w:color="auto" w:sz="4" w:space="0"/>
              <w:right w:val="single" w:color="auto" w:sz="4" w:space="0"/>
            </w:tcBorders>
            <w:shd w:val="clear" w:color="auto" w:fill="auto"/>
            <w:vAlign w:val="center"/>
          </w:tcPr>
          <w:p>
            <w:pPr>
              <w:pStyle w:val="33"/>
              <w:widowControl/>
              <w:numPr>
                <w:ilvl w:val="0"/>
                <w:numId w:val="2"/>
              </w:numPr>
              <w:ind w:firstLineChars="0"/>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r>
      <w:tr>
        <w:tblPrEx>
          <w:tblLayout w:type="fixed"/>
          <w:tblCellMar>
            <w:top w:w="0" w:type="dxa"/>
            <w:left w:w="108" w:type="dxa"/>
            <w:bottom w:w="0" w:type="dxa"/>
            <w:right w:w="108" w:type="dxa"/>
          </w:tblCellMar>
        </w:tblPrEx>
        <w:trPr>
          <w:trHeight w:val="397" w:hRule="atLeast"/>
        </w:trPr>
        <w:tc>
          <w:tcPr>
            <w:tcW w:w="960" w:type="dxa"/>
            <w:tcBorders>
              <w:top w:val="nil"/>
              <w:left w:val="single" w:color="auto" w:sz="4" w:space="0"/>
              <w:bottom w:val="single" w:color="auto" w:sz="4" w:space="0"/>
              <w:right w:val="single" w:color="auto" w:sz="4" w:space="0"/>
            </w:tcBorders>
            <w:shd w:val="clear" w:color="auto" w:fill="auto"/>
            <w:vAlign w:val="center"/>
          </w:tcPr>
          <w:p>
            <w:pPr>
              <w:pStyle w:val="33"/>
              <w:widowControl/>
              <w:numPr>
                <w:ilvl w:val="0"/>
                <w:numId w:val="2"/>
              </w:numPr>
              <w:ind w:firstLineChars="0"/>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r>
      <w:tr>
        <w:tblPrEx>
          <w:tblLayout w:type="fixed"/>
          <w:tblCellMar>
            <w:top w:w="0" w:type="dxa"/>
            <w:left w:w="108" w:type="dxa"/>
            <w:bottom w:w="0" w:type="dxa"/>
            <w:right w:w="108" w:type="dxa"/>
          </w:tblCellMar>
        </w:tblPrEx>
        <w:trPr>
          <w:trHeight w:val="397" w:hRule="atLeast"/>
        </w:trPr>
        <w:tc>
          <w:tcPr>
            <w:tcW w:w="960" w:type="dxa"/>
            <w:tcBorders>
              <w:top w:val="nil"/>
              <w:left w:val="single" w:color="auto" w:sz="4" w:space="0"/>
              <w:bottom w:val="single" w:color="auto" w:sz="4" w:space="0"/>
              <w:right w:val="single" w:color="auto" w:sz="4" w:space="0"/>
            </w:tcBorders>
            <w:shd w:val="clear" w:color="auto" w:fill="auto"/>
            <w:vAlign w:val="center"/>
          </w:tcPr>
          <w:p>
            <w:pPr>
              <w:pStyle w:val="33"/>
              <w:widowControl/>
              <w:numPr>
                <w:ilvl w:val="0"/>
                <w:numId w:val="2"/>
              </w:numPr>
              <w:ind w:firstLineChars="0"/>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r>
      <w:tr>
        <w:tblPrEx>
          <w:tblLayout w:type="fixed"/>
          <w:tblCellMar>
            <w:top w:w="0" w:type="dxa"/>
            <w:left w:w="108" w:type="dxa"/>
            <w:bottom w:w="0" w:type="dxa"/>
            <w:right w:w="108" w:type="dxa"/>
          </w:tblCellMar>
        </w:tblPrEx>
        <w:trPr>
          <w:trHeight w:val="397" w:hRule="atLeast"/>
        </w:trPr>
        <w:tc>
          <w:tcPr>
            <w:tcW w:w="960" w:type="dxa"/>
            <w:tcBorders>
              <w:top w:val="nil"/>
              <w:left w:val="single" w:color="auto" w:sz="4" w:space="0"/>
              <w:bottom w:val="single" w:color="auto" w:sz="4" w:space="0"/>
              <w:right w:val="single" w:color="auto" w:sz="4" w:space="0"/>
            </w:tcBorders>
            <w:shd w:val="clear" w:color="auto" w:fill="auto"/>
            <w:vAlign w:val="center"/>
          </w:tcPr>
          <w:p>
            <w:pPr>
              <w:pStyle w:val="33"/>
              <w:widowControl/>
              <w:numPr>
                <w:ilvl w:val="0"/>
                <w:numId w:val="2"/>
              </w:numPr>
              <w:ind w:firstLineChars="0"/>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r>
      <w:tr>
        <w:tblPrEx>
          <w:tblLayout w:type="fixed"/>
          <w:tblCellMar>
            <w:top w:w="0" w:type="dxa"/>
            <w:left w:w="108" w:type="dxa"/>
            <w:bottom w:w="0" w:type="dxa"/>
            <w:right w:w="108" w:type="dxa"/>
          </w:tblCellMar>
        </w:tblPrEx>
        <w:trPr>
          <w:trHeight w:val="397" w:hRule="atLeast"/>
        </w:trPr>
        <w:tc>
          <w:tcPr>
            <w:tcW w:w="960" w:type="dxa"/>
            <w:tcBorders>
              <w:top w:val="nil"/>
              <w:left w:val="single" w:color="auto" w:sz="4" w:space="0"/>
              <w:bottom w:val="single" w:color="auto" w:sz="4" w:space="0"/>
              <w:right w:val="single" w:color="auto" w:sz="4" w:space="0"/>
            </w:tcBorders>
            <w:shd w:val="clear" w:color="auto" w:fill="auto"/>
            <w:vAlign w:val="center"/>
          </w:tcPr>
          <w:p>
            <w:pPr>
              <w:pStyle w:val="33"/>
              <w:widowControl/>
              <w:numPr>
                <w:ilvl w:val="0"/>
                <w:numId w:val="2"/>
              </w:numPr>
              <w:ind w:firstLineChars="0"/>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r>
      <w:tr>
        <w:tblPrEx>
          <w:tblLayout w:type="fixed"/>
          <w:tblCellMar>
            <w:top w:w="0" w:type="dxa"/>
            <w:left w:w="108" w:type="dxa"/>
            <w:bottom w:w="0" w:type="dxa"/>
            <w:right w:w="108" w:type="dxa"/>
          </w:tblCellMar>
        </w:tblPrEx>
        <w:trPr>
          <w:trHeight w:val="397" w:hRule="atLeast"/>
        </w:trPr>
        <w:tc>
          <w:tcPr>
            <w:tcW w:w="960" w:type="dxa"/>
            <w:tcBorders>
              <w:top w:val="nil"/>
              <w:left w:val="single" w:color="auto" w:sz="4" w:space="0"/>
              <w:bottom w:val="single" w:color="auto" w:sz="4" w:space="0"/>
              <w:right w:val="single" w:color="auto" w:sz="4" w:space="0"/>
            </w:tcBorders>
            <w:shd w:val="clear" w:color="auto" w:fill="auto"/>
            <w:vAlign w:val="center"/>
          </w:tcPr>
          <w:p>
            <w:pPr>
              <w:pStyle w:val="33"/>
              <w:widowControl/>
              <w:numPr>
                <w:ilvl w:val="0"/>
                <w:numId w:val="2"/>
              </w:numPr>
              <w:ind w:firstLineChars="0"/>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r>
      <w:tr>
        <w:tblPrEx>
          <w:tblLayout w:type="fixed"/>
          <w:tblCellMar>
            <w:top w:w="0" w:type="dxa"/>
            <w:left w:w="108" w:type="dxa"/>
            <w:bottom w:w="0" w:type="dxa"/>
            <w:right w:w="108" w:type="dxa"/>
          </w:tblCellMar>
        </w:tblPrEx>
        <w:trPr>
          <w:trHeight w:val="397" w:hRule="atLeast"/>
        </w:trPr>
        <w:tc>
          <w:tcPr>
            <w:tcW w:w="960" w:type="dxa"/>
            <w:tcBorders>
              <w:top w:val="nil"/>
              <w:left w:val="single" w:color="auto" w:sz="4" w:space="0"/>
              <w:bottom w:val="single" w:color="auto" w:sz="4" w:space="0"/>
              <w:right w:val="single" w:color="auto" w:sz="4" w:space="0"/>
            </w:tcBorders>
            <w:shd w:val="clear" w:color="auto" w:fill="auto"/>
            <w:vAlign w:val="center"/>
          </w:tcPr>
          <w:p>
            <w:pPr>
              <w:pStyle w:val="33"/>
              <w:widowControl/>
              <w:numPr>
                <w:ilvl w:val="0"/>
                <w:numId w:val="2"/>
              </w:numPr>
              <w:ind w:firstLineChars="0"/>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r>
      <w:tr>
        <w:tblPrEx>
          <w:tblLayout w:type="fixed"/>
          <w:tblCellMar>
            <w:top w:w="0" w:type="dxa"/>
            <w:left w:w="108" w:type="dxa"/>
            <w:bottom w:w="0" w:type="dxa"/>
            <w:right w:w="108" w:type="dxa"/>
          </w:tblCellMar>
        </w:tblPrEx>
        <w:trPr>
          <w:trHeight w:val="397" w:hRule="atLeast"/>
        </w:trPr>
        <w:tc>
          <w:tcPr>
            <w:tcW w:w="960" w:type="dxa"/>
            <w:tcBorders>
              <w:top w:val="nil"/>
              <w:left w:val="single" w:color="auto" w:sz="4" w:space="0"/>
              <w:bottom w:val="single" w:color="auto" w:sz="4" w:space="0"/>
              <w:right w:val="single" w:color="auto" w:sz="4" w:space="0"/>
            </w:tcBorders>
            <w:shd w:val="clear" w:color="auto" w:fill="auto"/>
            <w:vAlign w:val="center"/>
          </w:tcPr>
          <w:p>
            <w:pPr>
              <w:pStyle w:val="33"/>
              <w:widowControl/>
              <w:numPr>
                <w:ilvl w:val="0"/>
                <w:numId w:val="2"/>
              </w:numPr>
              <w:ind w:firstLineChars="0"/>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r>
      <w:tr>
        <w:tblPrEx>
          <w:tblLayout w:type="fixed"/>
          <w:tblCellMar>
            <w:top w:w="0" w:type="dxa"/>
            <w:left w:w="108" w:type="dxa"/>
            <w:bottom w:w="0" w:type="dxa"/>
            <w:right w:w="108" w:type="dxa"/>
          </w:tblCellMar>
        </w:tblPrEx>
        <w:trPr>
          <w:trHeight w:val="397" w:hRule="atLeast"/>
        </w:trPr>
        <w:tc>
          <w:tcPr>
            <w:tcW w:w="960" w:type="dxa"/>
            <w:tcBorders>
              <w:top w:val="nil"/>
              <w:left w:val="single" w:color="auto" w:sz="4" w:space="0"/>
              <w:bottom w:val="single" w:color="auto" w:sz="4" w:space="0"/>
              <w:right w:val="single" w:color="auto" w:sz="4" w:space="0"/>
            </w:tcBorders>
            <w:shd w:val="clear" w:color="auto" w:fill="auto"/>
            <w:vAlign w:val="center"/>
          </w:tcPr>
          <w:p>
            <w:pPr>
              <w:pStyle w:val="33"/>
              <w:widowControl/>
              <w:numPr>
                <w:ilvl w:val="0"/>
                <w:numId w:val="2"/>
              </w:numPr>
              <w:ind w:firstLineChars="0"/>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r>
      <w:tr>
        <w:tblPrEx>
          <w:tblLayout w:type="fixed"/>
          <w:tblCellMar>
            <w:top w:w="0" w:type="dxa"/>
            <w:left w:w="108" w:type="dxa"/>
            <w:bottom w:w="0" w:type="dxa"/>
            <w:right w:w="108" w:type="dxa"/>
          </w:tblCellMar>
        </w:tblPrEx>
        <w:trPr>
          <w:trHeight w:val="397" w:hRule="atLeast"/>
        </w:trPr>
        <w:tc>
          <w:tcPr>
            <w:tcW w:w="960" w:type="dxa"/>
            <w:tcBorders>
              <w:top w:val="nil"/>
              <w:left w:val="single" w:color="auto" w:sz="4" w:space="0"/>
              <w:bottom w:val="single" w:color="auto" w:sz="4" w:space="0"/>
              <w:right w:val="single" w:color="auto" w:sz="4" w:space="0"/>
            </w:tcBorders>
            <w:shd w:val="clear" w:color="auto" w:fill="auto"/>
            <w:vAlign w:val="center"/>
          </w:tcPr>
          <w:p>
            <w:pPr>
              <w:pStyle w:val="33"/>
              <w:widowControl/>
              <w:numPr>
                <w:ilvl w:val="0"/>
                <w:numId w:val="2"/>
              </w:numPr>
              <w:ind w:firstLineChars="0"/>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Layout w:type="fixed"/>
          <w:tblCellMar>
            <w:top w:w="0" w:type="dxa"/>
            <w:left w:w="108" w:type="dxa"/>
            <w:bottom w:w="0" w:type="dxa"/>
            <w:right w:w="108" w:type="dxa"/>
          </w:tblCellMar>
        </w:tblPrEx>
        <w:trPr>
          <w:trHeight w:val="397" w:hRule="atLeast"/>
        </w:trPr>
        <w:tc>
          <w:tcPr>
            <w:tcW w:w="960" w:type="dxa"/>
            <w:tcBorders>
              <w:top w:val="nil"/>
              <w:left w:val="single" w:color="auto" w:sz="4" w:space="0"/>
              <w:bottom w:val="single" w:color="auto" w:sz="4" w:space="0"/>
              <w:right w:val="single" w:color="auto" w:sz="4" w:space="0"/>
            </w:tcBorders>
            <w:shd w:val="clear" w:color="auto" w:fill="auto"/>
            <w:vAlign w:val="center"/>
          </w:tcPr>
          <w:p>
            <w:pPr>
              <w:pStyle w:val="33"/>
              <w:widowControl/>
              <w:numPr>
                <w:ilvl w:val="0"/>
                <w:numId w:val="2"/>
              </w:numPr>
              <w:ind w:firstLineChars="0"/>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Layout w:type="fixed"/>
          <w:tblCellMar>
            <w:top w:w="0" w:type="dxa"/>
            <w:left w:w="108" w:type="dxa"/>
            <w:bottom w:w="0" w:type="dxa"/>
            <w:right w:w="108" w:type="dxa"/>
          </w:tblCellMar>
        </w:tblPrEx>
        <w:trPr>
          <w:trHeight w:val="397" w:hRule="atLeast"/>
        </w:trPr>
        <w:tc>
          <w:tcPr>
            <w:tcW w:w="960" w:type="dxa"/>
            <w:tcBorders>
              <w:top w:val="nil"/>
              <w:left w:val="single" w:color="auto" w:sz="4" w:space="0"/>
              <w:bottom w:val="single" w:color="auto" w:sz="4" w:space="0"/>
              <w:right w:val="single" w:color="auto" w:sz="4" w:space="0"/>
            </w:tcBorders>
            <w:shd w:val="clear" w:color="auto" w:fill="auto"/>
            <w:vAlign w:val="center"/>
          </w:tcPr>
          <w:p>
            <w:pPr>
              <w:pStyle w:val="33"/>
              <w:widowControl/>
              <w:numPr>
                <w:ilvl w:val="0"/>
                <w:numId w:val="2"/>
              </w:numPr>
              <w:ind w:firstLineChars="0"/>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Layout w:type="fixed"/>
          <w:tblCellMar>
            <w:top w:w="0" w:type="dxa"/>
            <w:left w:w="108" w:type="dxa"/>
            <w:bottom w:w="0" w:type="dxa"/>
            <w:right w:w="108" w:type="dxa"/>
          </w:tblCellMar>
        </w:tblPrEx>
        <w:trPr>
          <w:trHeight w:val="397" w:hRule="atLeast"/>
        </w:trPr>
        <w:tc>
          <w:tcPr>
            <w:tcW w:w="960" w:type="dxa"/>
            <w:tcBorders>
              <w:top w:val="nil"/>
              <w:left w:val="single" w:color="auto" w:sz="4" w:space="0"/>
              <w:bottom w:val="single" w:color="auto" w:sz="4" w:space="0"/>
              <w:right w:val="single" w:color="auto" w:sz="4" w:space="0"/>
            </w:tcBorders>
            <w:shd w:val="clear" w:color="auto" w:fill="auto"/>
            <w:vAlign w:val="center"/>
          </w:tcPr>
          <w:p>
            <w:pPr>
              <w:pStyle w:val="33"/>
              <w:widowControl/>
              <w:numPr>
                <w:ilvl w:val="0"/>
                <w:numId w:val="2"/>
              </w:numPr>
              <w:ind w:firstLineChars="0"/>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Layout w:type="fixed"/>
          <w:tblCellMar>
            <w:top w:w="0" w:type="dxa"/>
            <w:left w:w="108" w:type="dxa"/>
            <w:bottom w:w="0" w:type="dxa"/>
            <w:right w:w="108" w:type="dxa"/>
          </w:tblCellMar>
        </w:tblPrEx>
        <w:trPr>
          <w:trHeight w:val="397" w:hRule="atLeast"/>
        </w:trPr>
        <w:tc>
          <w:tcPr>
            <w:tcW w:w="960" w:type="dxa"/>
            <w:tcBorders>
              <w:top w:val="nil"/>
              <w:left w:val="single" w:color="auto" w:sz="4" w:space="0"/>
              <w:bottom w:val="single" w:color="auto" w:sz="4" w:space="0"/>
              <w:right w:val="single" w:color="auto" w:sz="4" w:space="0"/>
            </w:tcBorders>
            <w:shd w:val="clear" w:color="auto" w:fill="auto"/>
            <w:vAlign w:val="center"/>
          </w:tcPr>
          <w:p>
            <w:pPr>
              <w:pStyle w:val="33"/>
              <w:widowControl/>
              <w:numPr>
                <w:ilvl w:val="0"/>
                <w:numId w:val="2"/>
              </w:numPr>
              <w:ind w:firstLineChars="0"/>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Layout w:type="fixed"/>
          <w:tblCellMar>
            <w:top w:w="0" w:type="dxa"/>
            <w:left w:w="108" w:type="dxa"/>
            <w:bottom w:w="0" w:type="dxa"/>
            <w:right w:w="108" w:type="dxa"/>
          </w:tblCellMar>
        </w:tblPrEx>
        <w:trPr>
          <w:trHeight w:val="397" w:hRule="atLeast"/>
        </w:trPr>
        <w:tc>
          <w:tcPr>
            <w:tcW w:w="9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bl>
    <w:p>
      <w:pPr>
        <w:sectPr>
          <w:pgSz w:w="16838" w:h="11906" w:orient="landscape"/>
          <w:pgMar w:top="1797" w:right="1440" w:bottom="1797" w:left="1440" w:header="851" w:footer="992" w:gutter="0"/>
          <w:cols w:space="425" w:num="1"/>
          <w:docGrid w:type="lines" w:linePitch="312" w:charSpace="0"/>
        </w:sectPr>
      </w:pPr>
    </w:p>
    <w:p>
      <w:pPr>
        <w:pStyle w:val="2"/>
        <w:spacing w:before="0" w:after="0" w:line="360" w:lineRule="auto"/>
        <w:ind w:firstLine="482" w:firstLineChars="200"/>
        <w:rPr>
          <w:rFonts w:ascii="仿宋_GB2312" w:eastAsia="仿宋_GB2312"/>
          <w:sz w:val="24"/>
          <w:szCs w:val="24"/>
        </w:rPr>
      </w:pPr>
      <w:bookmarkStart w:id="24" w:name="_Toc529800862"/>
      <w:bookmarkStart w:id="25" w:name="_Toc529800434"/>
      <w:r>
        <w:rPr>
          <w:rFonts w:hint="eastAsia" w:ascii="仿宋_GB2312" w:eastAsia="仿宋_GB2312"/>
          <w:sz w:val="24"/>
          <w:szCs w:val="24"/>
        </w:rPr>
        <w:t>附件3. 课题研究报告（通用模板）</w:t>
      </w:r>
      <w:bookmarkEnd w:id="21"/>
      <w:bookmarkEnd w:id="24"/>
      <w:bookmarkEnd w:id="25"/>
    </w:p>
    <w:p>
      <w:pPr>
        <w:spacing w:line="360" w:lineRule="auto"/>
        <w:ind w:firstLine="480" w:firstLineChars="200"/>
        <w:contextualSpacing/>
        <w:rPr>
          <w:rFonts w:ascii="仿宋_GB2312" w:eastAsia="仿宋_GB2312"/>
          <w:sz w:val="24"/>
          <w:szCs w:val="24"/>
        </w:rPr>
      </w:pPr>
    </w:p>
    <w:p>
      <w:pPr>
        <w:spacing w:line="360" w:lineRule="auto"/>
        <w:ind w:firstLine="480" w:firstLineChars="200"/>
        <w:contextualSpacing/>
        <w:rPr>
          <w:rFonts w:ascii="仿宋_GB2312" w:eastAsia="仿宋_GB2312"/>
          <w:sz w:val="24"/>
          <w:szCs w:val="24"/>
        </w:rPr>
      </w:pPr>
      <w:r>
        <w:rPr>
          <w:rFonts w:hint="eastAsia" w:ascii="仿宋_GB2312" w:eastAsia="仿宋_GB2312"/>
          <w:sz w:val="24"/>
          <w:szCs w:val="24"/>
        </w:rPr>
        <w:t>本模板仅供参考</w:t>
      </w:r>
    </w:p>
    <w:p>
      <w:pPr>
        <w:spacing w:line="360" w:lineRule="auto"/>
        <w:ind w:firstLine="480" w:firstLineChars="200"/>
        <w:rPr>
          <w:rFonts w:ascii="仿宋_GB2312" w:eastAsia="仿宋_GB2312"/>
          <w:sz w:val="24"/>
          <w:szCs w:val="24"/>
        </w:rPr>
      </w:pPr>
    </w:p>
    <w:p>
      <w:pPr>
        <w:spacing w:line="360" w:lineRule="auto"/>
        <w:ind w:firstLine="480" w:firstLineChars="200"/>
        <w:rPr>
          <w:rFonts w:ascii="仿宋_GB2312" w:eastAsia="仿宋_GB2312"/>
          <w:sz w:val="24"/>
          <w:szCs w:val="24"/>
        </w:rPr>
      </w:pPr>
      <w:r>
        <w:rPr>
          <w:rFonts w:hint="eastAsia" w:ascii="仿宋_GB2312" w:eastAsia="仿宋_GB2312"/>
          <w:sz w:val="24"/>
          <w:szCs w:val="24"/>
        </w:rPr>
        <w:t>一、</w:t>
      </w:r>
      <w:r>
        <w:rPr>
          <w:rFonts w:ascii="仿宋_GB2312" w:eastAsia="仿宋_GB2312"/>
          <w:sz w:val="24"/>
          <w:szCs w:val="24"/>
        </w:rPr>
        <w:t>摘要</w:t>
      </w:r>
    </w:p>
    <w:p>
      <w:pPr>
        <w:spacing w:line="360" w:lineRule="auto"/>
        <w:ind w:firstLine="480" w:firstLineChars="200"/>
        <w:rPr>
          <w:rFonts w:ascii="仿宋_GB2312" w:eastAsia="仿宋_GB2312"/>
          <w:sz w:val="24"/>
          <w:szCs w:val="24"/>
        </w:rPr>
      </w:pPr>
      <w:r>
        <w:rPr>
          <w:rFonts w:ascii="仿宋_GB2312" w:eastAsia="仿宋_GB2312"/>
          <w:sz w:val="24"/>
          <w:szCs w:val="24"/>
        </w:rPr>
        <w:t>准确、精炼地</w:t>
      </w:r>
      <w:r>
        <w:rPr>
          <w:rFonts w:hint="eastAsia" w:ascii="仿宋_GB2312" w:eastAsia="仿宋_GB2312"/>
          <w:sz w:val="24"/>
          <w:szCs w:val="24"/>
        </w:rPr>
        <w:t>概括</w:t>
      </w:r>
      <w:r>
        <w:rPr>
          <w:rFonts w:ascii="仿宋_GB2312" w:eastAsia="仿宋_GB2312"/>
          <w:sz w:val="24"/>
          <w:szCs w:val="24"/>
        </w:rPr>
        <w:t>全文内容</w:t>
      </w:r>
      <w:r>
        <w:rPr>
          <w:rFonts w:hint="eastAsia" w:ascii="仿宋_GB2312" w:eastAsia="仿宋_GB2312"/>
          <w:sz w:val="24"/>
          <w:szCs w:val="24"/>
        </w:rPr>
        <w:t>。</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二、</w:t>
      </w:r>
      <w:r>
        <w:rPr>
          <w:rFonts w:ascii="仿宋_GB2312" w:eastAsia="仿宋_GB2312"/>
          <w:sz w:val="24"/>
          <w:szCs w:val="24"/>
        </w:rPr>
        <w:t>引言</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1.</w:t>
      </w:r>
      <w:r>
        <w:rPr>
          <w:rFonts w:ascii="仿宋_GB2312" w:eastAsia="仿宋_GB2312"/>
          <w:sz w:val="24"/>
          <w:szCs w:val="24"/>
        </w:rPr>
        <w:t>提出的研究问题</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2.</w:t>
      </w:r>
      <w:r>
        <w:rPr>
          <w:rFonts w:ascii="仿宋_GB2312" w:eastAsia="仿宋_GB2312"/>
          <w:sz w:val="24"/>
          <w:szCs w:val="24"/>
        </w:rPr>
        <w:t>介绍研究的背景</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3.</w:t>
      </w:r>
      <w:r>
        <w:rPr>
          <w:rFonts w:ascii="仿宋_GB2312" w:eastAsia="仿宋_GB2312"/>
          <w:sz w:val="24"/>
          <w:szCs w:val="24"/>
        </w:rPr>
        <w:t>指出研究的目的与意义</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4.</w:t>
      </w:r>
      <w:r>
        <w:rPr>
          <w:rFonts w:ascii="仿宋_GB2312" w:eastAsia="仿宋_GB2312"/>
          <w:sz w:val="24"/>
          <w:szCs w:val="24"/>
        </w:rPr>
        <w:t>阐明研究的假设</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三、</w:t>
      </w:r>
      <w:r>
        <w:rPr>
          <w:rFonts w:ascii="仿宋_GB2312" w:eastAsia="仿宋_GB2312"/>
          <w:sz w:val="24"/>
          <w:szCs w:val="24"/>
        </w:rPr>
        <w:t>研究方法</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1.</w:t>
      </w:r>
      <w:r>
        <w:rPr>
          <w:rFonts w:ascii="仿宋_GB2312" w:eastAsia="仿宋_GB2312"/>
          <w:sz w:val="24"/>
          <w:szCs w:val="24"/>
        </w:rPr>
        <w:t>研究的对象及</w:t>
      </w:r>
      <w:r>
        <w:rPr>
          <w:rFonts w:hint="eastAsia" w:ascii="仿宋_GB2312" w:eastAsia="仿宋_GB2312"/>
          <w:sz w:val="24"/>
          <w:szCs w:val="24"/>
        </w:rPr>
        <w:t>样品</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2.</w:t>
      </w:r>
      <w:r>
        <w:rPr>
          <w:rFonts w:ascii="仿宋_GB2312" w:eastAsia="仿宋_GB2312"/>
          <w:sz w:val="24"/>
          <w:szCs w:val="24"/>
        </w:rPr>
        <w:t>仪器设备的应用</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3.</w:t>
      </w:r>
      <w:r>
        <w:rPr>
          <w:rFonts w:ascii="仿宋_GB2312" w:eastAsia="仿宋_GB2312"/>
          <w:sz w:val="24"/>
          <w:szCs w:val="24"/>
        </w:rPr>
        <w:t>相关因素和无关因素的控制</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4.</w:t>
      </w:r>
      <w:r>
        <w:rPr>
          <w:rFonts w:ascii="仿宋_GB2312" w:eastAsia="仿宋_GB2312"/>
          <w:sz w:val="24"/>
          <w:szCs w:val="24"/>
        </w:rPr>
        <w:t>操作程序与方法</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5.</w:t>
      </w:r>
      <w:r>
        <w:rPr>
          <w:rFonts w:ascii="仿宋_GB2312" w:eastAsia="仿宋_GB2312"/>
          <w:sz w:val="24"/>
          <w:szCs w:val="24"/>
        </w:rPr>
        <w:t>操作性概念的界定</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6.</w:t>
      </w:r>
      <w:r>
        <w:rPr>
          <w:rFonts w:ascii="仿宋_GB2312" w:eastAsia="仿宋_GB2312"/>
          <w:sz w:val="24"/>
          <w:szCs w:val="24"/>
        </w:rPr>
        <w:t>研究结果的统计方法</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四、</w:t>
      </w:r>
      <w:r>
        <w:rPr>
          <w:rFonts w:ascii="仿宋_GB2312" w:eastAsia="仿宋_GB2312"/>
          <w:sz w:val="24"/>
          <w:szCs w:val="24"/>
        </w:rPr>
        <w:t>研究结果及分析</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1.</w:t>
      </w:r>
      <w:r>
        <w:rPr>
          <w:rFonts w:ascii="仿宋_GB2312" w:eastAsia="仿宋_GB2312"/>
          <w:sz w:val="24"/>
          <w:szCs w:val="24"/>
        </w:rPr>
        <w:t>用不同形式表达研究结果（如图、表）</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2.</w:t>
      </w:r>
      <w:r>
        <w:rPr>
          <w:rFonts w:ascii="仿宋_GB2312" w:eastAsia="仿宋_GB2312"/>
          <w:sz w:val="24"/>
          <w:szCs w:val="24"/>
        </w:rPr>
        <w:t>描述统计的显著性水平差异</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3.</w:t>
      </w:r>
      <w:r>
        <w:rPr>
          <w:rFonts w:ascii="仿宋_GB2312" w:eastAsia="仿宋_GB2312"/>
          <w:sz w:val="24"/>
          <w:szCs w:val="24"/>
        </w:rPr>
        <w:t>分析结果</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五、</w:t>
      </w:r>
      <w:r>
        <w:rPr>
          <w:rFonts w:ascii="仿宋_GB2312" w:eastAsia="仿宋_GB2312"/>
          <w:sz w:val="24"/>
          <w:szCs w:val="24"/>
        </w:rPr>
        <w:t>讨论</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1.</w:t>
      </w:r>
      <w:r>
        <w:rPr>
          <w:rFonts w:ascii="仿宋_GB2312" w:eastAsia="仿宋_GB2312"/>
          <w:sz w:val="24"/>
          <w:szCs w:val="24"/>
        </w:rPr>
        <w:t>本研究方法的科学性，研究结果的可靠性</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2.</w:t>
      </w:r>
      <w:r>
        <w:rPr>
          <w:rFonts w:ascii="仿宋_GB2312" w:eastAsia="仿宋_GB2312"/>
          <w:sz w:val="24"/>
          <w:szCs w:val="24"/>
        </w:rPr>
        <w:t>本研究成果的价值</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3.</w:t>
      </w:r>
      <w:r>
        <w:rPr>
          <w:rFonts w:ascii="仿宋_GB2312" w:eastAsia="仿宋_GB2312"/>
          <w:sz w:val="24"/>
          <w:szCs w:val="24"/>
        </w:rPr>
        <w:t>本研究的局限性，以及进一步研究的建议</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六、</w:t>
      </w:r>
      <w:r>
        <w:rPr>
          <w:rFonts w:ascii="仿宋_GB2312" w:eastAsia="仿宋_GB2312"/>
          <w:sz w:val="24"/>
          <w:szCs w:val="24"/>
        </w:rPr>
        <w:t>结论</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1.</w:t>
      </w:r>
      <w:r>
        <w:rPr>
          <w:rFonts w:ascii="仿宋_GB2312" w:eastAsia="仿宋_GB2312"/>
          <w:sz w:val="24"/>
          <w:szCs w:val="24"/>
        </w:rPr>
        <w:t>研究解决了什么问题，还有哪些问题没有解决</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2.</w:t>
      </w:r>
      <w:r>
        <w:rPr>
          <w:rFonts w:ascii="仿宋_GB2312" w:eastAsia="仿宋_GB2312"/>
          <w:sz w:val="24"/>
          <w:szCs w:val="24"/>
        </w:rPr>
        <w:t>研究结果说明了什么问题，是否实现了原来的假设</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3.</w:t>
      </w:r>
      <w:r>
        <w:rPr>
          <w:rFonts w:ascii="仿宋_GB2312" w:eastAsia="仿宋_GB2312"/>
          <w:sz w:val="24"/>
          <w:szCs w:val="24"/>
        </w:rPr>
        <w:t>指出要进一步研究的问题</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七、</w:t>
      </w:r>
      <w:r>
        <w:rPr>
          <w:rFonts w:ascii="仿宋_GB2312" w:eastAsia="仿宋_GB2312"/>
          <w:sz w:val="24"/>
          <w:szCs w:val="24"/>
        </w:rPr>
        <w:t>参考文献</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文中提及过的与引用过的文献</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八、附录</w:t>
      </w:r>
    </w:p>
    <w:p>
      <w:pPr>
        <w:widowControl/>
        <w:jc w:val="left"/>
        <w:rPr>
          <w:rFonts w:ascii="仿宋_GB2312" w:eastAsia="仿宋_GB2312"/>
          <w:sz w:val="24"/>
          <w:szCs w:val="24"/>
        </w:rPr>
      </w:pPr>
      <w:r>
        <w:rPr>
          <w:rFonts w:hint="eastAsia" w:ascii="仿宋_GB2312" w:eastAsia="仿宋_GB2312"/>
          <w:sz w:val="24"/>
          <w:szCs w:val="24"/>
        </w:rPr>
        <w:t xml:space="preserve">    调查表、</w:t>
      </w:r>
      <w:r>
        <w:rPr>
          <w:rFonts w:ascii="仿宋_GB2312" w:eastAsia="仿宋_GB2312"/>
          <w:sz w:val="24"/>
          <w:szCs w:val="24"/>
        </w:rPr>
        <w:t>测量结果表等</w:t>
      </w:r>
      <w:r>
        <w:rPr>
          <w:rFonts w:ascii="仿宋_GB2312" w:eastAsia="仿宋_GB2312"/>
          <w:sz w:val="24"/>
          <w:szCs w:val="24"/>
        </w:rPr>
        <w:br w:type="page"/>
      </w:r>
    </w:p>
    <w:p>
      <w:pPr>
        <w:pStyle w:val="2"/>
        <w:ind w:firstLine="482"/>
        <w:rPr>
          <w:rFonts w:ascii="仿宋_GB2312" w:eastAsia="仿宋_GB2312"/>
          <w:sz w:val="24"/>
          <w:szCs w:val="24"/>
        </w:rPr>
      </w:pPr>
      <w:bookmarkStart w:id="26" w:name="_Toc529800863"/>
      <w:bookmarkStart w:id="27" w:name="_Toc529800435"/>
      <w:r>
        <w:rPr>
          <w:rFonts w:hint="eastAsia" w:ascii="仿宋_GB2312" w:eastAsia="仿宋_GB2312"/>
          <w:sz w:val="24"/>
          <w:szCs w:val="24"/>
        </w:rPr>
        <w:t xml:space="preserve">附件4. </w:t>
      </w:r>
      <w:r>
        <w:rPr>
          <w:rFonts w:ascii="仿宋_GB2312" w:eastAsia="仿宋_GB2312"/>
          <w:sz w:val="24"/>
          <w:szCs w:val="24"/>
        </w:rPr>
        <w:t>公众十大用药误区</w:t>
      </w:r>
      <w:bookmarkEnd w:id="26"/>
      <w:bookmarkEnd w:id="27"/>
    </w:p>
    <w:p>
      <w:pPr>
        <w:pStyle w:val="34"/>
        <w:spacing w:line="360" w:lineRule="auto"/>
        <w:ind w:firstLine="2650" w:firstLineChars="1100"/>
        <w:rPr>
          <w:rFonts w:ascii="仿宋_GB2312" w:hAnsi="宋体" w:eastAsia="仿宋_GB2312" w:cs="Times New Roman"/>
          <w:b/>
        </w:rPr>
      </w:pPr>
      <w:r>
        <w:rPr>
          <w:rFonts w:hint="eastAsia" w:ascii="仿宋_GB2312" w:hAnsi="宋体" w:eastAsia="仿宋_GB2312" w:cs="Times New Roman"/>
          <w:b/>
        </w:rPr>
        <w:t>2018年公众十大用药误区:</w:t>
      </w:r>
    </w:p>
    <w:p>
      <w:pPr>
        <w:pStyle w:val="34"/>
        <w:spacing w:line="360" w:lineRule="auto"/>
        <w:ind w:firstLine="480" w:firstLineChars="200"/>
        <w:jc w:val="both"/>
        <w:rPr>
          <w:rFonts w:ascii="仿宋_GB2312" w:hAnsi="宋体" w:eastAsia="仿宋_GB2312" w:cs="Times New Roman"/>
        </w:rPr>
      </w:pPr>
      <w:r>
        <w:rPr>
          <w:rFonts w:hint="eastAsia" w:ascii="仿宋_GB2312" w:hAnsi="宋体" w:eastAsia="仿宋_GB2312" w:cs="Times New Roman"/>
        </w:rPr>
        <w:t>追求疗效滥用药，自行停药无危害，胰岛素有依赖性，</w:t>
      </w:r>
    </w:p>
    <w:p>
      <w:pPr>
        <w:pStyle w:val="34"/>
        <w:spacing w:line="360" w:lineRule="auto"/>
        <w:ind w:firstLine="480" w:firstLineChars="200"/>
        <w:jc w:val="both"/>
        <w:rPr>
          <w:rFonts w:ascii="仿宋_GB2312" w:hAnsi="宋体" w:eastAsia="仿宋_GB2312" w:cs="Times New Roman"/>
        </w:rPr>
      </w:pPr>
      <w:r>
        <w:rPr>
          <w:rFonts w:hint="eastAsia" w:ascii="仿宋_GB2312" w:hAnsi="宋体" w:eastAsia="仿宋_GB2312" w:cs="Times New Roman"/>
        </w:rPr>
        <w:t xml:space="preserve">使用药品不得法，别人能用我就用，不良反应很可怕， </w:t>
      </w:r>
    </w:p>
    <w:p>
      <w:pPr>
        <w:pStyle w:val="34"/>
        <w:spacing w:line="360" w:lineRule="auto"/>
        <w:ind w:firstLine="480" w:firstLineChars="200"/>
        <w:jc w:val="both"/>
        <w:rPr>
          <w:rFonts w:ascii="仿宋_GB2312" w:hAnsi="宋体" w:eastAsia="仿宋_GB2312" w:cs="Times New Roman"/>
        </w:rPr>
      </w:pPr>
      <w:r>
        <w:rPr>
          <w:rFonts w:hint="eastAsia" w:ascii="仿宋_GB2312" w:hAnsi="宋体" w:eastAsia="仿宋_GB2312" w:cs="Times New Roman"/>
        </w:rPr>
        <w:t>偏方秘方治大病，海淘药品放心用，换季就去洗血管，</w:t>
      </w:r>
    </w:p>
    <w:p>
      <w:pPr>
        <w:pStyle w:val="34"/>
        <w:spacing w:line="360" w:lineRule="auto"/>
        <w:ind w:firstLine="480" w:firstLineChars="200"/>
        <w:jc w:val="both"/>
        <w:rPr>
          <w:rFonts w:ascii="仿宋_GB2312" w:hAnsi="宋体" w:eastAsia="仿宋_GB2312" w:cs="Times New Roman"/>
          <w:b/>
        </w:rPr>
      </w:pPr>
      <w:r>
        <w:rPr>
          <w:rFonts w:hint="eastAsia" w:ascii="仿宋_GB2312" w:hAnsi="宋体" w:eastAsia="仿宋_GB2312" w:cs="Times New Roman"/>
        </w:rPr>
        <w:t>回避风险不接种。</w:t>
      </w:r>
    </w:p>
    <w:p>
      <w:pPr>
        <w:pStyle w:val="34"/>
        <w:spacing w:line="360" w:lineRule="auto"/>
        <w:ind w:firstLine="480" w:firstLineChars="200"/>
        <w:jc w:val="both"/>
        <w:rPr>
          <w:rFonts w:ascii="仿宋_GB2312" w:hAnsi="宋体" w:eastAsia="仿宋_GB2312" w:cs="Times New Roman"/>
        </w:rPr>
      </w:pPr>
    </w:p>
    <w:p>
      <w:pPr>
        <w:pStyle w:val="34"/>
        <w:spacing w:line="360" w:lineRule="auto"/>
        <w:jc w:val="both"/>
        <w:rPr>
          <w:rFonts w:ascii="仿宋_GB2312" w:hAnsi="宋体" w:eastAsia="仿宋_GB2312" w:cs="Times New Roman"/>
          <w:b/>
        </w:rPr>
      </w:pPr>
      <w:r>
        <w:rPr>
          <w:rFonts w:hint="eastAsia" w:ascii="仿宋_GB2312" w:hAnsi="宋体" w:eastAsia="仿宋_GB2312" w:cs="Times New Roman"/>
          <w:b/>
        </w:rPr>
        <w:t>2018年公众十大用药误区解读:</w:t>
      </w:r>
    </w:p>
    <w:p>
      <w:pPr>
        <w:pStyle w:val="34"/>
        <w:spacing w:line="360" w:lineRule="auto"/>
        <w:ind w:firstLine="482" w:firstLineChars="200"/>
        <w:jc w:val="both"/>
        <w:rPr>
          <w:rFonts w:ascii="仿宋_GB2312" w:hAnsi="黑体" w:eastAsia="仿宋_GB2312" w:cs="Times New Roman"/>
          <w:b/>
        </w:rPr>
      </w:pPr>
      <w:r>
        <w:rPr>
          <w:rFonts w:hint="eastAsia" w:ascii="仿宋_GB2312" w:hAnsi="黑体" w:eastAsia="仿宋_GB2312" w:cs="Times New Roman"/>
          <w:b/>
        </w:rPr>
        <w:t>误区一 追求疗效滥用药</w:t>
      </w:r>
    </w:p>
    <w:p>
      <w:pPr>
        <w:spacing w:line="360" w:lineRule="auto"/>
        <w:ind w:firstLine="451" w:firstLineChars="188"/>
        <w:rPr>
          <w:rFonts w:ascii="仿宋_GB2312" w:hAnsi="宋体" w:eastAsia="仿宋_GB2312"/>
          <w:color w:val="000000"/>
          <w:sz w:val="24"/>
          <w:szCs w:val="24"/>
        </w:rPr>
      </w:pPr>
      <w:r>
        <w:rPr>
          <w:rFonts w:hint="eastAsia" w:ascii="仿宋_GB2312" w:hAnsi="宋体" w:eastAsia="仿宋_GB2312"/>
          <w:color w:val="000000"/>
          <w:sz w:val="24"/>
          <w:szCs w:val="24"/>
        </w:rPr>
        <w:t>要做到合理用药，应当遵循“安全性、有效性、经济性、适当性”四大原则。用药首先强调安全性，只有在这个前提下，才能谈到合理用药。例如儿童用药时，家长有时会忽视“用药原则”，儿童感冒用成人药减量给儿童服用，一定要求医生输液，认为“吊水”好得快，片面追求疗效。</w:t>
      </w:r>
    </w:p>
    <w:p>
      <w:pPr>
        <w:pStyle w:val="34"/>
        <w:spacing w:line="360" w:lineRule="auto"/>
        <w:ind w:firstLine="480" w:firstLineChars="200"/>
        <w:jc w:val="both"/>
        <w:rPr>
          <w:rFonts w:ascii="仿宋_GB2312" w:hAnsi="宋体" w:eastAsia="仿宋_GB2312" w:cs="Times New Roman"/>
        </w:rPr>
      </w:pPr>
      <w:r>
        <w:rPr>
          <w:rFonts w:hint="eastAsia" w:ascii="仿宋_GB2312" w:hAnsi="宋体" w:eastAsia="仿宋_GB2312"/>
        </w:rPr>
        <w:t>儿童</w:t>
      </w:r>
      <w:r>
        <w:rPr>
          <w:rFonts w:hint="eastAsia" w:ascii="仿宋_GB2312" w:hAnsi="宋体" w:eastAsia="仿宋_GB2312" w:cs="Times New Roman"/>
        </w:rPr>
        <w:t>随意减量用成人药，这样做剂量无法掌握，儿童各器官功能发育不成熟，肝肾功能相对较弱，解毒功能也差，对药物具有特殊的反应性和敏感性，易造成毒性反应。儿童患病应及时到医院就医，根据医生处方用药，要了解药物的性质和注意事项，尤其要关注慎用和禁用信息，不可随意用成人药减量服用。婴幼儿家庭用药的安全性需要社会关注，当然更需要家长小心呵护、避免误区。</w:t>
      </w:r>
    </w:p>
    <w:p>
      <w:pPr>
        <w:pStyle w:val="34"/>
        <w:spacing w:line="360" w:lineRule="auto"/>
        <w:ind w:firstLine="480" w:firstLineChars="200"/>
        <w:jc w:val="both"/>
        <w:rPr>
          <w:rFonts w:ascii="仿宋_GB2312" w:hAnsi="宋体" w:eastAsia="仿宋_GB2312" w:cs="Times New Roman"/>
        </w:rPr>
      </w:pPr>
      <w:r>
        <w:rPr>
          <w:rFonts w:hint="eastAsia" w:ascii="仿宋_GB2312" w:hAnsi="宋体" w:eastAsia="仿宋_GB2312" w:cs="Times New Roman"/>
        </w:rPr>
        <w:t>口服、注射、静脉输液是给药的常见方式，无论从安全性、便捷性来说，都是口服&gt;注射&gt;静脉输液。口服药物进入胃部后，有一个人体吸收接纳的过程，安全性最高；静脉输液和口服药及皮下注射相比，确实有疗效快、疗程短的优势，但它是侵入性、有创伤性的给药方式，不经吸收直接进入血液循环，也是有风险的，可能引起的不良反应要比口服药物多：轻者引发皮疹、头晕等过敏反应，严重者可导致心脏疾病发作等危险。是否采用输液的治疗方式，应由医生应依病情而定，要严格遵循“可口服不注射，可注射不输液”的原则。</w:t>
      </w:r>
    </w:p>
    <w:p>
      <w:pPr>
        <w:pStyle w:val="34"/>
        <w:spacing w:line="360" w:lineRule="auto"/>
        <w:ind w:firstLine="482" w:firstLineChars="200"/>
        <w:jc w:val="both"/>
        <w:rPr>
          <w:rFonts w:ascii="仿宋_GB2312" w:hAnsi="黑体" w:eastAsia="仿宋_GB2312" w:cs="Times New Roman"/>
          <w:b/>
        </w:rPr>
      </w:pPr>
      <w:r>
        <w:rPr>
          <w:rFonts w:hint="eastAsia" w:ascii="仿宋_GB2312" w:hAnsi="黑体" w:eastAsia="仿宋_GB2312" w:cs="Times New Roman"/>
          <w:b/>
        </w:rPr>
        <w:t>误区二 自行停药无危害</w:t>
      </w:r>
    </w:p>
    <w:p>
      <w:pPr>
        <w:pStyle w:val="34"/>
        <w:spacing w:line="360" w:lineRule="auto"/>
        <w:ind w:firstLine="480" w:firstLineChars="200"/>
        <w:jc w:val="both"/>
        <w:rPr>
          <w:rFonts w:ascii="仿宋_GB2312" w:hAnsi="宋体" w:eastAsia="仿宋_GB2312" w:cs="Times New Roman"/>
        </w:rPr>
      </w:pPr>
      <w:r>
        <w:rPr>
          <w:rFonts w:hint="eastAsia" w:ascii="仿宋_GB2312" w:hAnsi="宋体" w:eastAsia="仿宋_GB2312"/>
        </w:rPr>
        <w:t>很多公众都知道长期服用药物会增加不良反应发生率，所以一些患者在</w:t>
      </w:r>
      <w:r>
        <w:rPr>
          <w:rFonts w:hint="eastAsia" w:ascii="仿宋_GB2312" w:hAnsi="宋体" w:eastAsia="仿宋_GB2312" w:cs="Times New Roman"/>
        </w:rPr>
        <w:t>自我感觉病情好转，或者症状减轻后就马上停止服药，不按照医嘱正确用药。药物治疗需要一定的时间，尤其是感染性疾病，要有足够的疗程，才能彻底控制感染，疗程不够可转为慢性感染；有些慢性病（高血压、糖尿病等）要终身服药，不能随意停药，患者依从性较差的情况下，不规律服药，容易导致病情反复，甚至加重，危及生命。</w:t>
      </w:r>
    </w:p>
    <w:p>
      <w:pPr>
        <w:pStyle w:val="34"/>
        <w:spacing w:line="360" w:lineRule="auto"/>
        <w:ind w:firstLine="480" w:firstLineChars="200"/>
        <w:jc w:val="both"/>
        <w:rPr>
          <w:rFonts w:ascii="仿宋_GB2312" w:hAnsi="宋体" w:eastAsia="仿宋_GB2312" w:cs="Times New Roman"/>
        </w:rPr>
      </w:pPr>
      <w:r>
        <w:rPr>
          <w:rFonts w:hint="eastAsia" w:ascii="仿宋_GB2312" w:hAnsi="宋体" w:eastAsia="仿宋_GB2312" w:cs="Times New Roman"/>
        </w:rPr>
        <w:t>为最大限度发挥药效，减少不良反应，公众应严格遵医嘱或咨询药师用药，根据病情和药物药理学特点、药代药动学特点合理用药，切勿擅自增减药量或停药。如果出现身体不适或有其他顾虑，应咨询医生或在药师指导下逐渐减量、停药、换药或更改治疗方案，避免直接骤然停药引发严重后果。</w:t>
      </w:r>
    </w:p>
    <w:p>
      <w:pPr>
        <w:pStyle w:val="34"/>
        <w:spacing w:line="360" w:lineRule="auto"/>
        <w:ind w:firstLine="480" w:firstLineChars="200"/>
        <w:jc w:val="both"/>
        <w:rPr>
          <w:rFonts w:ascii="仿宋_GB2312" w:hAnsi="宋体" w:eastAsia="仿宋_GB2312" w:cs="Times New Roman"/>
        </w:rPr>
      </w:pPr>
      <w:r>
        <w:rPr>
          <w:rFonts w:hint="eastAsia" w:ascii="仿宋_GB2312" w:hAnsi="宋体" w:eastAsia="仿宋_GB2312" w:cs="Times New Roman"/>
        </w:rPr>
        <w:t>常见的不能突然停用的药物有：</w:t>
      </w:r>
    </w:p>
    <w:p>
      <w:pPr>
        <w:pStyle w:val="34"/>
        <w:spacing w:line="360" w:lineRule="auto"/>
        <w:ind w:firstLine="480" w:firstLineChars="200"/>
        <w:jc w:val="both"/>
        <w:rPr>
          <w:rFonts w:ascii="仿宋_GB2312" w:hAnsi="宋体" w:eastAsia="仿宋_GB2312" w:cs="Times New Roman"/>
        </w:rPr>
      </w:pPr>
      <w:r>
        <w:rPr>
          <w:rFonts w:hint="eastAsia" w:ascii="仿宋_GB2312" w:hAnsi="宋体" w:eastAsia="仿宋_GB2312" w:cs="Times New Roman"/>
        </w:rPr>
        <w:t>1. 降压药 如果当血压降至正常后立即停药，血压可在短时间内大幅度上升，甚至超过治疗前的水平，出现头晕、头痛、视力模糊等高血压危象症状。</w:t>
      </w:r>
    </w:p>
    <w:p>
      <w:pPr>
        <w:pStyle w:val="34"/>
        <w:spacing w:line="360" w:lineRule="auto"/>
        <w:ind w:firstLine="480" w:firstLineChars="200"/>
        <w:jc w:val="both"/>
        <w:rPr>
          <w:rFonts w:ascii="仿宋_GB2312" w:hAnsi="宋体" w:eastAsia="仿宋_GB2312" w:cs="Times New Roman"/>
        </w:rPr>
      </w:pPr>
      <w:r>
        <w:rPr>
          <w:rFonts w:hint="eastAsia" w:ascii="仿宋_GB2312" w:hAnsi="宋体" w:eastAsia="仿宋_GB2312" w:cs="Times New Roman"/>
        </w:rPr>
        <w:t>2. 胰岛素 用胰岛素治疗糖尿病（特别是胰岛素依赖型糖尿病）时，如无故突然中断胰岛素治疗，糖尿病病情会很快加重，严重者可出现酮症酸中毒昏迷。</w:t>
      </w:r>
    </w:p>
    <w:p>
      <w:pPr>
        <w:pStyle w:val="34"/>
        <w:spacing w:line="360" w:lineRule="auto"/>
        <w:ind w:firstLine="480" w:firstLineChars="200"/>
        <w:jc w:val="both"/>
        <w:rPr>
          <w:rFonts w:ascii="仿宋_GB2312" w:hAnsi="宋体" w:eastAsia="仿宋_GB2312" w:cs="Times New Roman"/>
        </w:rPr>
      </w:pPr>
      <w:r>
        <w:rPr>
          <w:rFonts w:hint="eastAsia" w:ascii="仿宋_GB2312" w:hAnsi="宋体" w:eastAsia="仿宋_GB2312" w:cs="Times New Roman"/>
        </w:rPr>
        <w:t>3. 抗心绞痛药 当心绞痛症状得到控制以后，此类药物还需要继续服用一段时间。否则，突然停用可导致更严重的心绞痛发作，甚至造成心肌梗死。</w:t>
      </w:r>
    </w:p>
    <w:p>
      <w:pPr>
        <w:pStyle w:val="34"/>
        <w:spacing w:line="360" w:lineRule="auto"/>
        <w:ind w:firstLine="480" w:firstLineChars="200"/>
        <w:jc w:val="both"/>
        <w:rPr>
          <w:rFonts w:ascii="仿宋_GB2312" w:hAnsi="宋体" w:eastAsia="仿宋_GB2312" w:cs="Times New Roman"/>
        </w:rPr>
      </w:pPr>
      <w:r>
        <w:rPr>
          <w:rFonts w:hint="eastAsia" w:ascii="仿宋_GB2312" w:hAnsi="宋体" w:eastAsia="仿宋_GB2312" w:cs="Times New Roman"/>
        </w:rPr>
        <w:t>其他如抗癫痫药、肾上腺皮质激素、镇静安眠药物等，如长期服用中突然停用可使病情出现“反跳”现象，且可能出现一系列停药不适反应。抗乙肝病毒药物、抗结核类药物等如果停药过早或突然停药，不仅不能彻底治愈疾病，还会给后续治疗带来困难。</w:t>
      </w:r>
    </w:p>
    <w:p>
      <w:pPr>
        <w:pStyle w:val="34"/>
        <w:spacing w:line="360" w:lineRule="auto"/>
        <w:ind w:firstLine="482" w:firstLineChars="200"/>
        <w:jc w:val="both"/>
        <w:rPr>
          <w:rFonts w:ascii="仿宋_GB2312" w:hAnsi="黑体" w:eastAsia="仿宋_GB2312" w:cs="Times New Roman"/>
          <w:b/>
        </w:rPr>
      </w:pPr>
      <w:r>
        <w:rPr>
          <w:rFonts w:hint="eastAsia" w:ascii="仿宋_GB2312" w:hAnsi="黑体" w:eastAsia="仿宋_GB2312" w:cs="Times New Roman"/>
          <w:b/>
        </w:rPr>
        <w:t>误区三 胰岛素有依赖性</w:t>
      </w:r>
    </w:p>
    <w:p>
      <w:pPr>
        <w:pStyle w:val="34"/>
        <w:spacing w:line="360" w:lineRule="auto"/>
        <w:ind w:firstLine="480" w:firstLineChars="200"/>
        <w:jc w:val="both"/>
        <w:rPr>
          <w:rFonts w:ascii="仿宋_GB2312" w:hAnsi="宋体" w:eastAsia="仿宋_GB2312" w:cs="Times New Roman"/>
        </w:rPr>
      </w:pPr>
      <w:r>
        <w:rPr>
          <w:rFonts w:hint="eastAsia" w:ascii="仿宋_GB2312" w:hAnsi="宋体" w:eastAsia="仿宋_GB2312" w:cs="Times New Roman"/>
        </w:rPr>
        <w:t>有些2型</w:t>
      </w:r>
      <w:r>
        <w:fldChar w:fldCharType="begin"/>
      </w:r>
      <w:r>
        <w:instrText xml:space="preserve"> HYPERLINK "http://www.haodf.com/jibing/tangniaobing.htm" \t "http://www.haodf.com/zhuanjiaguandian/_blank" </w:instrText>
      </w:r>
      <w:r>
        <w:fldChar w:fldCharType="separate"/>
      </w:r>
      <w:r>
        <w:fldChar w:fldCharType="end"/>
      </w:r>
      <w:r>
        <w:fldChar w:fldCharType="begin"/>
      </w:r>
      <w:r>
        <w:instrText xml:space="preserve"> HYPERLINK "http://www.haodf.com/jibing/tangniaobing.htm" \t "http://www.haodf.com/zhuanjiaguandian/_blank" </w:instrText>
      </w:r>
      <w:r>
        <w:fldChar w:fldCharType="separate"/>
      </w:r>
      <w:r>
        <w:fldChar w:fldCharType="end"/>
      </w:r>
      <w:r>
        <w:rPr>
          <w:rFonts w:hint="eastAsia" w:ascii="仿宋_GB2312" w:hAnsi="宋体" w:eastAsia="仿宋_GB2312" w:cs="Times New Roman"/>
        </w:rPr>
        <w:t>糖尿病患者一听说要打胰岛素，就坚决拒绝；有些患者在口服药物控制血糖不理想的情况下，宁愿血糖高，也不愿打胰岛素。问其原因，他们说：打胰岛素就像吸毒一样，一旦用上就会成瘾，以后再也离不开这个东西了，需要终生用药，实在难以接受。</w:t>
      </w:r>
    </w:p>
    <w:p>
      <w:pPr>
        <w:pStyle w:val="34"/>
        <w:spacing w:line="360" w:lineRule="auto"/>
        <w:ind w:firstLine="480" w:firstLineChars="200"/>
        <w:jc w:val="both"/>
        <w:rPr>
          <w:rFonts w:ascii="仿宋_GB2312" w:hAnsi="宋体" w:eastAsia="仿宋_GB2312" w:cs="Times New Roman"/>
        </w:rPr>
      </w:pPr>
      <w:r>
        <w:rPr>
          <w:rFonts w:hint="eastAsia" w:ascii="仿宋_GB2312" w:hAnsi="宋体" w:eastAsia="仿宋_GB2312" w:cs="Times New Roman"/>
        </w:rPr>
        <w:t>其实让我们想一想，我们天天吃饭，天天喝水，也没有人认为“我们对米饭成瘾，对水成瘾”。可见，是否产生药物依赖，并不是以是否终生使用这种药物为依据。胰岛素就像大米和水一样，是人体需要的必须物质，是人体内最主要的降低血糖的物质。没有胰岛素，人体不可能正常运转。</w:t>
      </w:r>
    </w:p>
    <w:p>
      <w:pPr>
        <w:pStyle w:val="34"/>
        <w:spacing w:line="360" w:lineRule="auto"/>
        <w:ind w:firstLine="480" w:firstLineChars="200"/>
        <w:jc w:val="both"/>
        <w:rPr>
          <w:rFonts w:ascii="仿宋_GB2312" w:hAnsi="宋体" w:eastAsia="仿宋_GB2312" w:cs="Times New Roman"/>
        </w:rPr>
      </w:pPr>
      <w:r>
        <w:rPr>
          <w:rFonts w:hint="eastAsia" w:ascii="仿宋_GB2312" w:hAnsi="宋体" w:eastAsia="仿宋_GB2312" w:cs="Times New Roman"/>
        </w:rPr>
        <w:t>胰岛素能够降低血糖，而良好的控制血糖，能够降低</w:t>
      </w:r>
      <w:r>
        <w:fldChar w:fldCharType="begin"/>
      </w:r>
      <w:r>
        <w:instrText xml:space="preserve"> HYPERLINK "http://www.haodf.com/jibing/tangniaobing.htm" \t "http://www.haodf.com/zhuanjiaguandian/_blank" </w:instrText>
      </w:r>
      <w:r>
        <w:fldChar w:fldCharType="separate"/>
      </w:r>
      <w:r>
        <w:fldChar w:fldCharType="end"/>
      </w:r>
      <w:r>
        <w:rPr>
          <w:rFonts w:hint="eastAsia" w:ascii="仿宋_GB2312" w:hAnsi="宋体" w:eastAsia="仿宋_GB2312" w:cs="Times New Roman"/>
        </w:rPr>
        <w:t>糖尿病并发症的发生率，显著提高患者的生活质量。胰岛素是用来治疗</w:t>
      </w:r>
      <w:r>
        <w:fldChar w:fldCharType="begin"/>
      </w:r>
      <w:r>
        <w:instrText xml:space="preserve"> HYPERLINK "http://www.haodf.com/jibing/tangniaobing.htm" \t "http://www.haodf.com/zhuanjiaguandian/_blank" </w:instrText>
      </w:r>
      <w:r>
        <w:fldChar w:fldCharType="separate"/>
      </w:r>
      <w:r>
        <w:fldChar w:fldCharType="end"/>
      </w:r>
      <w:r>
        <w:rPr>
          <w:rFonts w:hint="eastAsia" w:ascii="仿宋_GB2312" w:hAnsi="宋体" w:eastAsia="仿宋_GB2312" w:cs="Times New Roman"/>
        </w:rPr>
        <w:t>糖尿病最直接和最有效的武器。目前，胰岛素治疗，不仅用于口服降糖药物控制血糖不佳的患者，对于一些刚刚发现患有</w:t>
      </w:r>
      <w:r>
        <w:fldChar w:fldCharType="begin"/>
      </w:r>
      <w:r>
        <w:instrText xml:space="preserve"> HYPERLINK "http://www.haodf.com/jibing/tangniaobing.htm" \t "http://www.haodf.com/zhuanjiaguandian/_blank" </w:instrText>
      </w:r>
      <w:r>
        <w:fldChar w:fldCharType="separate"/>
      </w:r>
      <w:r>
        <w:fldChar w:fldCharType="end"/>
      </w:r>
      <w:r>
        <w:rPr>
          <w:rFonts w:hint="eastAsia" w:ascii="仿宋_GB2312" w:hAnsi="宋体" w:eastAsia="仿宋_GB2312" w:cs="Times New Roman"/>
        </w:rPr>
        <w:t>糖尿病的患者，如果血糖很高，也提倡使用一段时间胰岛素强化治疗，将血糖控制在良好的水平。最新医学研究发现，新发现血糖较高的</w:t>
      </w:r>
      <w:r>
        <w:fldChar w:fldCharType="begin"/>
      </w:r>
      <w:r>
        <w:instrText xml:space="preserve"> HYPERLINK "http://www.haodf.com/jibing/tangniaobing.htm" \t "http://www.haodf.com/zhuanjiaguandian/_blank" </w:instrText>
      </w:r>
      <w:r>
        <w:fldChar w:fldCharType="separate"/>
      </w:r>
      <w:r>
        <w:fldChar w:fldCharType="end"/>
      </w:r>
      <w:r>
        <w:rPr>
          <w:rFonts w:hint="eastAsia" w:ascii="仿宋_GB2312" w:hAnsi="宋体" w:eastAsia="仿宋_GB2312" w:cs="Times New Roman"/>
        </w:rPr>
        <w:t>糖尿病患者，如果能够采用一段时间胰岛素血糖强化治疗，能够显著改善患者胰岛细胞功能，对患者长期控制血糖都有很大好处。</w:t>
      </w:r>
    </w:p>
    <w:p>
      <w:pPr>
        <w:pStyle w:val="34"/>
        <w:spacing w:line="360" w:lineRule="auto"/>
        <w:ind w:firstLine="482" w:firstLineChars="200"/>
        <w:jc w:val="both"/>
        <w:rPr>
          <w:rFonts w:ascii="仿宋_GB2312" w:hAnsi="黑体" w:eastAsia="仿宋_GB2312" w:cs="Times New Roman"/>
          <w:b/>
        </w:rPr>
      </w:pPr>
      <w:r>
        <w:rPr>
          <w:rFonts w:hint="eastAsia" w:ascii="仿宋_GB2312" w:hAnsi="黑体" w:eastAsia="仿宋_GB2312" w:cs="Times New Roman"/>
          <w:b/>
        </w:rPr>
        <w:t>误区四 使用药品不得法</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错误的给药方式有时不但不能起到治疗疾病的作用，还会直接影响药效的发挥，甚至会对身体造成伤害。服用一般药片可整片吞咽，不需要嚼碎。因为我们服用的药片除了含有主药外，还含有崩解剂等辅料，所以药片在胃中会逐渐崩解、溶解、吸收，而起到治疗作用。</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泡腾片是一种特殊剂型，它含有泡腾崩解剂，一般是有机酸和碳酸钠或碳酸氢钠的混合物，二者遇水后发生化学反应，会产生大量的二氧化碳，若直接吞服，大量气体会急剧充斥气道，有引起窒息的风险。正确服用方式为先取半杯凉水或温开水约100到150ml，将一次用量的泡腾片投入杯子，待药物完全溶解或气泡消失后摇匀服下。</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有些药物剂型不能掰开或嚼碎服用，主要为以下几种：</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1</w:t>
      </w:r>
      <w:r>
        <w:rPr>
          <w:rFonts w:hint="eastAsia" w:ascii="仿宋_GB2312" w:hAnsi="宋体" w:eastAsia="仿宋_GB2312"/>
          <w:color w:val="000000"/>
          <w:sz w:val="24"/>
          <w:szCs w:val="24"/>
        </w:rPr>
        <w:t xml:space="preserve">. </w:t>
      </w:r>
      <w:r>
        <w:rPr>
          <w:rFonts w:hint="eastAsia" w:ascii="仿宋_GB2312" w:eastAsia="仿宋_GB2312"/>
          <w:sz w:val="24"/>
          <w:szCs w:val="24"/>
        </w:rPr>
        <w:t>缓释、控释片和胶囊</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缓控释制剂是指在规定释放介质中，按要求缓慢释放的药物，其能使药效发挥平稳，维持时间长，给药频率减少，也利于降低药物不良反应，提高患者依从性。缓释、控释片和胶囊的制备工艺比较复杂，服用时必须完整吞服，如果嚼碎或者溶化会使药物结构破坏，使药物量瞬间全部释放，血药浓度突然升高，造成不良后果。</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2</w:t>
      </w:r>
      <w:r>
        <w:rPr>
          <w:rFonts w:hint="eastAsia" w:ascii="仿宋_GB2312" w:hAnsi="宋体" w:eastAsia="仿宋_GB2312"/>
          <w:color w:val="000000"/>
          <w:sz w:val="24"/>
          <w:szCs w:val="24"/>
        </w:rPr>
        <w:t xml:space="preserve">. </w:t>
      </w:r>
      <w:r>
        <w:rPr>
          <w:rFonts w:hint="eastAsia" w:ascii="仿宋_GB2312" w:eastAsia="仿宋_GB2312"/>
          <w:sz w:val="24"/>
          <w:szCs w:val="24"/>
        </w:rPr>
        <w:t>肠溶衣片</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肠溶衣片不能掰开或研碎服用。肠溶衣能使药物在胃内不被胃酸溶解，直至进入小肠后才溶解，让药物在小肠充分吸收或直接起作用，有些药物本身刺激性强，溶解后容易使胃黏膜受到损伤，容易形成药物性胃炎甚至造成上消化道出血而危及生命。</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3</w:t>
      </w:r>
      <w:r>
        <w:rPr>
          <w:rFonts w:hint="eastAsia" w:ascii="仿宋_GB2312" w:hAnsi="宋体" w:eastAsia="仿宋_GB2312"/>
          <w:color w:val="000000"/>
          <w:sz w:val="24"/>
          <w:szCs w:val="24"/>
        </w:rPr>
        <w:t xml:space="preserve">. </w:t>
      </w:r>
      <w:r>
        <w:rPr>
          <w:rFonts w:hint="eastAsia" w:ascii="仿宋_GB2312" w:eastAsia="仿宋_GB2312"/>
          <w:sz w:val="24"/>
          <w:szCs w:val="24"/>
        </w:rPr>
        <w:t>普通胶囊、胶丸</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普通胶囊与胶丸必须整粒吞服，不能随意将药物掰开倒入水中溶化服用(除说明书上特别注明)，药品生产企业将药品制成胶囊的目的，是为掩蔽药物不良气味或避免对消化道粘膜的刺激，或避免在胃中破坏而制成肠溶衣胶囊，以便发挥药效。</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4</w:t>
      </w:r>
      <w:r>
        <w:rPr>
          <w:rFonts w:hint="eastAsia" w:ascii="仿宋_GB2312" w:hAnsi="宋体" w:eastAsia="仿宋_GB2312"/>
          <w:color w:val="000000"/>
          <w:sz w:val="24"/>
          <w:szCs w:val="24"/>
        </w:rPr>
        <w:t xml:space="preserve">. </w:t>
      </w:r>
      <w:r>
        <w:rPr>
          <w:rFonts w:hint="eastAsia" w:ascii="仿宋_GB2312" w:eastAsia="仿宋_GB2312"/>
          <w:sz w:val="24"/>
          <w:szCs w:val="24"/>
        </w:rPr>
        <w:t>双层糖衣</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双层糖衣为两种药物分别包在不同分层而发挥作用，如多酶片外层为一般糖衣，淀粉酶和胃蛋白酶包在药片外层，可在胃内发挥消化作用；胰酶需要在碱性肠道中发挥作用，故被包裹在药片内层。如果此类药片被研碎服用，将会失去保护作用。</w:t>
      </w:r>
    </w:p>
    <w:p>
      <w:pPr>
        <w:pStyle w:val="34"/>
        <w:spacing w:line="360" w:lineRule="auto"/>
        <w:ind w:firstLine="482" w:firstLineChars="200"/>
        <w:jc w:val="both"/>
        <w:rPr>
          <w:rFonts w:ascii="仿宋_GB2312" w:hAnsi="黑体" w:eastAsia="仿宋_GB2312" w:cs="Times New Roman"/>
          <w:b/>
        </w:rPr>
      </w:pPr>
      <w:r>
        <w:rPr>
          <w:rFonts w:hint="eastAsia" w:ascii="仿宋_GB2312" w:hAnsi="黑体" w:eastAsia="仿宋_GB2312" w:cs="Times New Roman"/>
          <w:b/>
        </w:rPr>
        <w:t>误区五 别人能用我就用</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人体存在基础水平、个人体质和疾病病情的差异，如果道听途说跟风用药，可能因错误用药掩盖病症而延误治疗，严重的还会对身体造成损害！</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有些老人听说阿司匹林可以防治心脑血管疾病，预防卒中、心梗等，便自行去药店购买服用，服用一个月后发现拉黑便，原来是胃出血了！胃肠道症状是阿司匹林最常见的不良反应，长期使用容易导致胃黏膜损伤，引起胃溃疡及胃出血。所以在长期服用阿司匹林之前，必须征求医生或药师意见，经常监测血象、大便潜血试验及胃镜检查。</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再比如，华法林作为口服抗凝药物已有50余年的治疗历史，由于其抗凝疗效好，至今在临床上被广泛应用。有些患者听说别人服用某个剂量的华法林治疗效果好，就擅自加量或减量服用。但是，华法林的治疗窗较窄，易受多种因素影响、个体差异性大，临床使用过程中不同个体间的稳定治疗剂量有着很大差异，最高和最低剂量之间甚至相差10倍以上，若服用剂量不足可导致血栓栓塞，而服用剂量过大则可增加出血风险，甚至危及生命。因此，凡是需要口服华法林的患者都需要定期抽血查凝血酶原时间（PT）及国际标准化比值（INR），以保证抗凝效果在安全范围内（INR在2.0-3.0之间）。2013年发布的《华法林抗凝治疗的中国专家共识》指出：如有条件，基因型检测将有助于华法林剂量的调整。还需综合考虑患者体表面积、肝肾功能和合并用药等因素来选择合适的剂量。</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生病要及时去正规医院看病，若想参考他人的用药经验，最好先咨询医生或药师，看是否适合自身情况。患者在服药时，应在医师或药师指导下合理、对症用药。</w:t>
      </w:r>
    </w:p>
    <w:p>
      <w:pPr>
        <w:pStyle w:val="34"/>
        <w:spacing w:line="360" w:lineRule="auto"/>
        <w:ind w:firstLine="482" w:firstLineChars="200"/>
        <w:jc w:val="both"/>
        <w:rPr>
          <w:rFonts w:ascii="仿宋_GB2312" w:hAnsi="黑体" w:eastAsia="仿宋_GB2312" w:cs="Times New Roman"/>
          <w:b/>
        </w:rPr>
      </w:pPr>
      <w:r>
        <w:rPr>
          <w:rFonts w:hint="eastAsia" w:ascii="仿宋_GB2312" w:hAnsi="黑体" w:eastAsia="仿宋_GB2312" w:cs="Times New Roman"/>
          <w:b/>
        </w:rPr>
        <w:t>误区六 不良反应很可怕</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很多公众认为中药毒性小，长期吃西药伤肝伤肾，并列举一些长达几页的西药说明书为例，认为不良反应多的药就是不安全的。其实，药品说明书中记载的详细不良反应，并不是说药品质量不安全，反而代表对这个药品研究比较透彻，对于某个药物，虽然医生和药师不能准确预测哪些不良反应会出现在哪个具体人身上，但却能知道这些不良反应导致的后果，以及避免和救治严重不良反应的方法。对药物疗效和可能发生副作用都比较清楚的情况下，医生和患者使用药品时会更清醒地认识到要注意什么，防范什么，更好地权衡患者用药后的利弊。比如说，使用某个抗肿瘤药物后会出现严重的脱发等不良反应，但是为了延长患者寿命，医生权衡利弊后会给患者使用，因为脱发等不良反应相对于延长生命来说，是可以忍受的。</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此外，发生不良反应有一定概率，有可能出现药品说明书中所列的不良反应，但更大概率是不会出现的。患者用药后一旦出现药品不良反应，应及时就医，避免引发严重后果。而对于某些【不良反应】“尚不明确”的药品，更要警惕这种空白背后隐藏的安全风险。</w:t>
      </w:r>
    </w:p>
    <w:p>
      <w:pPr>
        <w:pStyle w:val="34"/>
        <w:spacing w:line="360" w:lineRule="auto"/>
        <w:ind w:firstLine="482" w:firstLineChars="200"/>
        <w:jc w:val="both"/>
        <w:rPr>
          <w:rFonts w:ascii="仿宋_GB2312" w:hAnsi="黑体" w:eastAsia="仿宋_GB2312" w:cs="Times New Roman"/>
          <w:b/>
        </w:rPr>
      </w:pPr>
      <w:r>
        <w:rPr>
          <w:rFonts w:hint="eastAsia" w:ascii="仿宋_GB2312" w:hAnsi="黑体" w:eastAsia="仿宋_GB2312" w:cs="Times New Roman"/>
          <w:b/>
        </w:rPr>
        <w:t>误区七 偏方秘方治大病</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有些慢性病、疑难病患者，因为治病心切，盲目崇信偏方、经方、验方、秘方和网络各种广告帖子,盲目治疗，这样很可能导致病情加重，使病情复杂，贻误治疗时机。一旦身体出现异常信号，要及时到正规医院就医，相信科学，遵循医生和药师的建议用药。</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我国民间早就流传着“偏方治大病”的说法，这里所说的偏方,是指那些组方简单、药味不多、易于就地取材、对某些疾病具有特殊疗效的方剂。这些方子也经常被称为土方、便方、验方等，在使用这些偏方进行疾病治疗时要务必慎重。有些流传下来的偏方确实有着良好功效，但是有些偏方成为江湖游医骗子行骗的幌子，其疗效并不确定，其毒副作用也不为人们了解和重视；有些偏方药物配伍不合理，存在较大毒副作用,这些问题是普通公众难以分辨的。盲目使用偏方不仅可能浪费时间和金钱，还可能会延误病情治疗时机，损害患者身体健康。</w:t>
      </w:r>
    </w:p>
    <w:p>
      <w:pPr>
        <w:pStyle w:val="34"/>
        <w:spacing w:line="360" w:lineRule="auto"/>
        <w:ind w:firstLine="482" w:firstLineChars="200"/>
        <w:jc w:val="both"/>
        <w:rPr>
          <w:rFonts w:ascii="仿宋_GB2312" w:hAnsi="黑体" w:eastAsia="仿宋_GB2312" w:cs="Times New Roman"/>
          <w:b/>
        </w:rPr>
      </w:pPr>
      <w:r>
        <w:rPr>
          <w:rFonts w:hint="eastAsia" w:ascii="仿宋_GB2312" w:hAnsi="黑体" w:eastAsia="仿宋_GB2312" w:cs="Times New Roman"/>
          <w:b/>
        </w:rPr>
        <w:t>误区八 海淘药品放心用</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随着互联网及电商的发展，一些境外药品通过海淘、微商代购等渠道在国内市场走俏，有些患者想方设法购买国外生产的药品。专家提醒消费者：在购买药品药时应根据病情对症下药，不要盲目跟风，选择药品前最好咨询医生或药师。</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网络购药、海外购药应注意以下几点：</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1. 看清看懂说明书。一般海淘药品的说明书没有中文标示，给消费者了解药品信息带来困难，当不明确一些重要的药品信息（如主要成分、适应症、用法用量、不良反应等）时，将增加用药风险，如一些感冒药多为复方制剂，购买时一定要了解药品成分，防止在治疗过程中联合用药造成有些药物成分叠加过量，引发不良反应。</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2. 运输储存要注意。药品说明书会标示保存条件，这是保障药品质量的重要信息。有些药品对于保存环境的温度和湿度等有特殊要求，可能需要避光、冷藏、防潮，因此在网购海淘药品时应关注这些特殊要求，防止药品在运输和保存过程中出现质量问题。</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3. 不同人种有差异。由于存在人种差异，用药的剂量也有所不同。如果按照国外生产药品说明书的推荐量使用，可能发生过量给药或给药不足，从而影响治疗效果。</w:t>
      </w:r>
    </w:p>
    <w:p>
      <w:pPr>
        <w:pStyle w:val="34"/>
        <w:spacing w:line="360" w:lineRule="auto"/>
        <w:ind w:firstLine="482" w:firstLineChars="200"/>
        <w:jc w:val="both"/>
        <w:rPr>
          <w:rFonts w:ascii="仿宋_GB2312" w:hAnsi="黑体" w:eastAsia="仿宋_GB2312" w:cs="Times New Roman"/>
          <w:b/>
        </w:rPr>
      </w:pPr>
      <w:r>
        <w:rPr>
          <w:rFonts w:hint="eastAsia" w:ascii="仿宋_GB2312" w:hAnsi="黑体" w:eastAsia="仿宋_GB2312" w:cs="Times New Roman"/>
          <w:b/>
        </w:rPr>
        <w:t>误区九 换季就去洗血管</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首先要澄清一点，人体血管里并没有所谓“垃圾”“毒素”，真正堵塞血管的是脂质斑块，有些人因为多吃少动或是自身代谢出现故障，导致血脂异常。过多的胆固醇、甘油三酯等存在于血液中，容易出现动脉血管斑块。心脑血管疾病的发生过程比较漫长，通常会因人体高血压、高脂血症等疾病长期控制不佳，形成动脉斑块阻塞血管，或者斑块脱落形成血栓堵塞血管，历时数年甚至数十年，这种变化不会因为每年输1～2次液而改善，即使输液会对人体局部血管有扩张作用，但补液结束后几天，药物代谢完毕，并不会长期对损害的血管有“修复”效果。</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动脉粥样硬化性心脑血管疾病一般指的是冠心病（包括心肌梗死）和脑卒中。这些疾病都属于慢性病，需要长期坚持和规律性治疗。每年定期输一两次液几乎没有效果。对于已经患有严重疾病的患者，应尽快去医院治疗。</w:t>
      </w:r>
    </w:p>
    <w:p>
      <w:pPr>
        <w:pStyle w:val="34"/>
        <w:spacing w:line="360" w:lineRule="auto"/>
        <w:ind w:firstLine="480" w:firstLineChars="200"/>
        <w:jc w:val="both"/>
        <w:rPr>
          <w:rFonts w:ascii="仿宋_GB2312" w:eastAsia="仿宋_GB2312"/>
        </w:rPr>
      </w:pPr>
      <w:r>
        <w:rPr>
          <w:rFonts w:hint="eastAsia" w:ascii="仿宋_GB2312" w:eastAsia="仿宋_GB2312"/>
        </w:rPr>
        <w:t>均衡膳食，控盐、减油、少糖，坚持规律运动，积极控制血压、血糖、血脂等，需要药物控制的需遵医嘱规律服药，有效监测身体各项指标。如果有新出现的头晕、头痛，或者胸闷、胸痛、心慌等症状，或者原来有的症状突然加重，一定要去正规医院进行诊治，以免耽误病情。</w:t>
      </w:r>
    </w:p>
    <w:p>
      <w:pPr>
        <w:pStyle w:val="34"/>
        <w:spacing w:line="360" w:lineRule="auto"/>
        <w:ind w:firstLine="482" w:firstLineChars="200"/>
        <w:jc w:val="both"/>
        <w:rPr>
          <w:rFonts w:ascii="仿宋_GB2312" w:hAnsi="黑体" w:eastAsia="仿宋_GB2312" w:cs="Times New Roman"/>
          <w:b/>
        </w:rPr>
      </w:pPr>
      <w:r>
        <w:rPr>
          <w:rFonts w:hint="eastAsia" w:ascii="仿宋_GB2312" w:hAnsi="黑体" w:eastAsia="仿宋_GB2312" w:cs="Times New Roman"/>
          <w:b/>
        </w:rPr>
        <w:t>误区十 回避风险不接种</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疫苗的发现可谓是人类发展史上一件具有里程碑意义的事件。在没有疫苗的时代，人类面对疾病是处于弱势，现在看来只是普通的流感，在当时却足以丧命。疫苗的普及接种，有效避免了无数儿童身患残疾和死亡。世界各国政府均将预防接种疫苗列为最优先公共预防服务项目。</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疫苗不仅可以保护个体，更重要的作用是进行群体免疫。当相当一部分人群对一种疾病免疫时，他们就可以为其他一些易感染人群提供保护，使易感染人群也很难感染这种疾病。当整个群体拥有免疫力的人越多，疾病就越难以传播。疫苗接种是世界公认最经济、最方便、最有效的预防和控制传染病的手段。虽然疫苗也可能发生不良反应，但其带来的效益远远高于风险。为了最大限度地减少疫苗不良反应对人体可能造成的损害，请家长们在接种疫苗前后注意以下事项：</w:t>
      </w:r>
    </w:p>
    <w:p>
      <w:pPr>
        <w:spacing w:line="360" w:lineRule="auto"/>
        <w:ind w:firstLine="482" w:firstLineChars="200"/>
        <w:rPr>
          <w:rFonts w:ascii="仿宋_GB2312" w:eastAsia="仿宋_GB2312"/>
          <w:sz w:val="24"/>
          <w:szCs w:val="24"/>
        </w:rPr>
      </w:pPr>
      <w:r>
        <w:rPr>
          <w:rFonts w:hint="eastAsia" w:ascii="仿宋_GB2312" w:eastAsia="仿宋_GB2312"/>
          <w:b/>
          <w:bCs/>
          <w:sz w:val="24"/>
          <w:szCs w:val="24"/>
        </w:rPr>
        <w:t xml:space="preserve">1. </w:t>
      </w:r>
      <w:r>
        <w:rPr>
          <w:rFonts w:hint="eastAsia" w:ascii="仿宋_GB2312" w:eastAsia="仿宋_GB2312"/>
          <w:sz w:val="24"/>
          <w:szCs w:val="24"/>
        </w:rPr>
        <w:t>所有疫苗在患儿患有急性疾病时暂缓注射。发热期间暂缓接种。</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2. 有免疫缺陷疾病或使用免疫抑制剂的患儿，不应接种活的疫苗。</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3. 有神经系统疾病的儿童，例如癫痫或脑病，不应给予含有全细胞的百日咳、流脑疫苗、乙脑疫苗。</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4. 受种者在接种后应留在接种现场观察30分钟，无异常反应后方可离开，如出现预防接种异常反应，应及时处理和报告。</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5. 接种当天不宜给宝宝洗澡，应多喝水，注意休息，避免剧烈运动和搔抓接种部位，保持接种处清洁，预防感染。</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6.免疫接种后，如果患儿的注射部位出现红肿、硬痂，可用温水湿敷，每日半小时，一天3～5次。</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7. 经过某种疫苗接种后，如出现严重不良反应，如虚脱、休克、痉挛、脑炎或严重过敏等，则不应给予以后针次的接种或加强免疫。</w:t>
      </w:r>
      <w:r>
        <w:rPr>
          <w:rFonts w:ascii="仿宋_GB2312" w:eastAsia="仿宋_GB2312"/>
          <w:sz w:val="24"/>
          <w:szCs w:val="24"/>
        </w:rPr>
        <w:br w:type="page"/>
      </w:r>
    </w:p>
    <w:p>
      <w:pPr>
        <w:pStyle w:val="2"/>
        <w:spacing w:before="0" w:after="0" w:line="360" w:lineRule="auto"/>
        <w:ind w:firstLine="482" w:firstLineChars="200"/>
        <w:rPr>
          <w:rFonts w:ascii="仿宋_GB2312" w:eastAsia="仿宋_GB2312"/>
          <w:sz w:val="24"/>
          <w:szCs w:val="24"/>
        </w:rPr>
      </w:pPr>
      <w:bookmarkStart w:id="28" w:name="_Toc529800436"/>
      <w:bookmarkStart w:id="29" w:name="_Toc529800864"/>
      <w:r>
        <w:rPr>
          <w:rFonts w:hint="eastAsia" w:ascii="仿宋_GB2312" w:eastAsia="仿宋_GB2312"/>
          <w:sz w:val="24"/>
          <w:szCs w:val="24"/>
        </w:rPr>
        <w:t>附件5</w:t>
      </w:r>
      <w:r>
        <w:rPr>
          <w:rFonts w:ascii="仿宋_GB2312" w:eastAsia="仿宋_GB2312"/>
          <w:sz w:val="24"/>
          <w:szCs w:val="24"/>
        </w:rPr>
        <w:t xml:space="preserve">. </w:t>
      </w:r>
      <w:bookmarkStart w:id="30" w:name="_Toc479559664"/>
      <w:r>
        <w:rPr>
          <w:rFonts w:hint="eastAsia" w:ascii="仿宋_GB2312" w:eastAsia="仿宋_GB2312"/>
          <w:sz w:val="24"/>
          <w:szCs w:val="24"/>
        </w:rPr>
        <w:t>少数民族安全用药科普资源创作研究资源格式要求</w:t>
      </w:r>
      <w:bookmarkEnd w:id="28"/>
      <w:bookmarkEnd w:id="29"/>
    </w:p>
    <w:p>
      <w:pPr>
        <w:spacing w:line="360" w:lineRule="auto"/>
        <w:ind w:firstLine="480" w:firstLineChars="200"/>
        <w:contextualSpacing/>
        <w:rPr>
          <w:rFonts w:ascii="仿宋_GB2312" w:eastAsia="仿宋_GB2312"/>
          <w:sz w:val="24"/>
          <w:szCs w:val="24"/>
        </w:rPr>
      </w:pPr>
      <w:r>
        <w:rPr>
          <w:rFonts w:hint="eastAsia" w:ascii="仿宋_GB2312" w:eastAsia="仿宋_GB2312"/>
          <w:sz w:val="24"/>
          <w:szCs w:val="24"/>
        </w:rPr>
        <w:t>本模板仅供参考</w:t>
      </w:r>
    </w:p>
    <w:p>
      <w:pPr>
        <w:spacing w:line="360" w:lineRule="auto"/>
        <w:ind w:firstLine="480" w:firstLineChars="200"/>
        <w:contextualSpacing/>
        <w:rPr>
          <w:rFonts w:ascii="仿宋_GB2312" w:eastAsia="仿宋_GB2312"/>
          <w:sz w:val="24"/>
          <w:szCs w:val="24"/>
        </w:rPr>
      </w:pPr>
    </w:p>
    <w:p>
      <w:pPr>
        <w:spacing w:line="360" w:lineRule="auto"/>
        <w:ind w:firstLine="482" w:firstLineChars="200"/>
        <w:contextualSpacing/>
        <w:rPr>
          <w:rFonts w:ascii="仿宋_GB2312" w:eastAsia="仿宋_GB2312"/>
          <w:b/>
          <w:sz w:val="24"/>
          <w:szCs w:val="24"/>
        </w:rPr>
      </w:pPr>
      <w:r>
        <w:rPr>
          <w:rFonts w:hint="eastAsia" w:ascii="仿宋_GB2312" w:eastAsia="仿宋_GB2312"/>
          <w:b/>
          <w:sz w:val="24"/>
          <w:szCs w:val="24"/>
        </w:rPr>
        <w:t>一、文本类资源要求</w:t>
      </w:r>
    </w:p>
    <w:p>
      <w:pPr>
        <w:spacing w:line="360" w:lineRule="auto"/>
        <w:ind w:firstLine="482" w:firstLineChars="200"/>
        <w:contextualSpacing/>
        <w:rPr>
          <w:rFonts w:ascii="仿宋_GB2312" w:eastAsia="仿宋_GB2312"/>
          <w:b/>
          <w:sz w:val="24"/>
          <w:szCs w:val="24"/>
        </w:rPr>
      </w:pPr>
      <w:r>
        <w:rPr>
          <w:rFonts w:hint="eastAsia" w:ascii="仿宋_GB2312" w:eastAsia="仿宋_GB2312"/>
          <w:b/>
          <w:sz w:val="24"/>
          <w:szCs w:val="24"/>
        </w:rPr>
        <w:t>1、格式要求</w:t>
      </w:r>
    </w:p>
    <w:p>
      <w:pPr>
        <w:spacing w:line="360" w:lineRule="auto"/>
        <w:ind w:firstLine="480" w:firstLineChars="200"/>
        <w:contextualSpacing/>
        <w:rPr>
          <w:rFonts w:ascii="仿宋_GB2312" w:eastAsia="仿宋_GB2312"/>
          <w:sz w:val="24"/>
          <w:szCs w:val="24"/>
        </w:rPr>
      </w:pPr>
      <w:r>
        <w:rPr>
          <w:rFonts w:hint="eastAsia" w:ascii="仿宋_GB2312" w:eastAsia="仿宋_GB2312"/>
          <w:sz w:val="24"/>
          <w:szCs w:val="24"/>
        </w:rPr>
        <w:t>（1）按.doc格式提交；</w:t>
      </w:r>
    </w:p>
    <w:p>
      <w:pPr>
        <w:spacing w:line="360" w:lineRule="auto"/>
        <w:ind w:firstLine="480" w:firstLineChars="200"/>
        <w:contextualSpacing/>
        <w:rPr>
          <w:rFonts w:ascii="仿宋_GB2312" w:eastAsia="仿宋_GB2312"/>
          <w:sz w:val="24"/>
          <w:szCs w:val="24"/>
        </w:rPr>
      </w:pPr>
      <w:r>
        <w:rPr>
          <w:rFonts w:hint="eastAsia" w:ascii="仿宋_GB2312" w:eastAsia="仿宋_GB2312"/>
          <w:sz w:val="24"/>
          <w:szCs w:val="24"/>
        </w:rPr>
        <w:t>（2）简体字使用宋体，英文使用Time New Roman字体，四号字体，标题加粗。</w:t>
      </w:r>
    </w:p>
    <w:p>
      <w:pPr>
        <w:spacing w:line="360" w:lineRule="auto"/>
        <w:ind w:firstLine="480" w:firstLineChars="200"/>
        <w:contextualSpacing/>
        <w:rPr>
          <w:rFonts w:ascii="仿宋_GB2312" w:eastAsia="仿宋_GB2312"/>
          <w:sz w:val="24"/>
          <w:szCs w:val="24"/>
        </w:rPr>
      </w:pPr>
      <w:r>
        <w:rPr>
          <w:rFonts w:hint="eastAsia" w:ascii="仿宋_GB2312" w:eastAsia="仿宋_GB2312"/>
          <w:sz w:val="24"/>
          <w:szCs w:val="24"/>
        </w:rPr>
        <w:t>（3）文本内容要求通俗易懂，可以采用比喻、俗文、雅文、幽默、公众语言等形象地描述主题内容。</w:t>
      </w:r>
    </w:p>
    <w:p>
      <w:pPr>
        <w:spacing w:line="360" w:lineRule="auto"/>
        <w:ind w:firstLine="482" w:firstLineChars="200"/>
        <w:contextualSpacing/>
        <w:rPr>
          <w:rFonts w:ascii="仿宋_GB2312" w:eastAsia="仿宋_GB2312"/>
          <w:b/>
          <w:sz w:val="24"/>
          <w:szCs w:val="24"/>
        </w:rPr>
      </w:pPr>
      <w:r>
        <w:rPr>
          <w:rFonts w:hint="eastAsia" w:ascii="仿宋_GB2312" w:eastAsia="仿宋_GB2312"/>
          <w:b/>
          <w:sz w:val="24"/>
          <w:szCs w:val="24"/>
        </w:rPr>
        <w:t>2、标题</w:t>
      </w:r>
    </w:p>
    <w:p>
      <w:pPr>
        <w:spacing w:line="360" w:lineRule="auto"/>
        <w:ind w:firstLine="480" w:firstLineChars="200"/>
        <w:contextualSpacing/>
        <w:rPr>
          <w:rFonts w:ascii="仿宋_GB2312" w:eastAsia="仿宋_GB2312"/>
          <w:sz w:val="24"/>
          <w:szCs w:val="24"/>
        </w:rPr>
      </w:pPr>
      <w:r>
        <w:rPr>
          <w:rFonts w:hint="eastAsia" w:ascii="仿宋_GB2312" w:eastAsia="仿宋_GB2312"/>
          <w:sz w:val="24"/>
          <w:szCs w:val="24"/>
        </w:rPr>
        <w:t>（1）根据正文内容设定各个层次的标题</w:t>
      </w:r>
    </w:p>
    <w:p>
      <w:pPr>
        <w:spacing w:line="360" w:lineRule="auto"/>
        <w:ind w:firstLine="480" w:firstLineChars="200"/>
        <w:contextualSpacing/>
        <w:rPr>
          <w:rFonts w:ascii="仿宋_GB2312" w:eastAsia="仿宋_GB2312"/>
          <w:sz w:val="24"/>
          <w:szCs w:val="24"/>
        </w:rPr>
      </w:pPr>
      <w:r>
        <w:rPr>
          <w:rFonts w:hint="eastAsia" w:ascii="仿宋_GB2312" w:eastAsia="仿宋_GB2312"/>
          <w:sz w:val="24"/>
          <w:szCs w:val="24"/>
        </w:rPr>
        <w:t>（2）标题编号按照科学编号法编写，从 1 开始。依次为：</w:t>
      </w:r>
    </w:p>
    <w:p>
      <w:pPr>
        <w:spacing w:line="360" w:lineRule="auto"/>
        <w:ind w:firstLine="480" w:firstLineChars="200"/>
        <w:contextualSpacing/>
        <w:rPr>
          <w:rFonts w:ascii="仿宋_GB2312" w:eastAsia="仿宋_GB2312"/>
          <w:sz w:val="24"/>
          <w:szCs w:val="24"/>
        </w:rPr>
      </w:pPr>
      <w:r>
        <w:rPr>
          <w:rFonts w:hint="eastAsia" w:ascii="仿宋_GB2312" w:eastAsia="仿宋_GB2312"/>
          <w:sz w:val="24"/>
          <w:szCs w:val="24"/>
        </w:rPr>
        <w:t xml:space="preserve">1 … </w:t>
      </w:r>
    </w:p>
    <w:p>
      <w:pPr>
        <w:spacing w:line="360" w:lineRule="auto"/>
        <w:ind w:firstLine="480" w:firstLineChars="200"/>
        <w:contextualSpacing/>
        <w:rPr>
          <w:rFonts w:ascii="仿宋_GB2312" w:eastAsia="仿宋_GB2312"/>
          <w:sz w:val="24"/>
          <w:szCs w:val="24"/>
        </w:rPr>
      </w:pPr>
      <w:r>
        <w:rPr>
          <w:rFonts w:hint="eastAsia" w:ascii="仿宋_GB2312" w:eastAsia="仿宋_GB2312"/>
          <w:sz w:val="24"/>
          <w:szCs w:val="24"/>
        </w:rPr>
        <w:t xml:space="preserve">1.1 … </w:t>
      </w:r>
    </w:p>
    <w:p>
      <w:pPr>
        <w:spacing w:line="360" w:lineRule="auto"/>
        <w:ind w:firstLine="480" w:firstLineChars="200"/>
        <w:contextualSpacing/>
        <w:rPr>
          <w:rFonts w:ascii="仿宋_GB2312" w:eastAsia="仿宋_GB2312"/>
          <w:sz w:val="24"/>
          <w:szCs w:val="24"/>
        </w:rPr>
      </w:pPr>
      <w:r>
        <w:rPr>
          <w:rFonts w:hint="eastAsia" w:ascii="仿宋_GB2312" w:eastAsia="仿宋_GB2312"/>
          <w:sz w:val="24"/>
          <w:szCs w:val="24"/>
        </w:rPr>
        <w:t>1.1.1···</w:t>
      </w:r>
    </w:p>
    <w:p>
      <w:pPr>
        <w:spacing w:line="360" w:lineRule="auto"/>
        <w:ind w:firstLine="482" w:firstLineChars="200"/>
        <w:contextualSpacing/>
        <w:rPr>
          <w:rFonts w:ascii="仿宋_GB2312" w:eastAsia="仿宋_GB2312"/>
          <w:b/>
          <w:sz w:val="24"/>
          <w:szCs w:val="24"/>
        </w:rPr>
      </w:pPr>
      <w:r>
        <w:rPr>
          <w:rFonts w:hint="eastAsia" w:ascii="仿宋_GB2312" w:eastAsia="仿宋_GB2312"/>
          <w:b/>
          <w:sz w:val="24"/>
          <w:szCs w:val="24"/>
        </w:rPr>
        <w:t>3、术语</w:t>
      </w:r>
    </w:p>
    <w:p>
      <w:pPr>
        <w:spacing w:line="360" w:lineRule="auto"/>
        <w:ind w:firstLine="480" w:firstLineChars="200"/>
        <w:contextualSpacing/>
        <w:rPr>
          <w:rFonts w:ascii="仿宋_GB2312" w:eastAsia="仿宋_GB2312"/>
          <w:sz w:val="24"/>
          <w:szCs w:val="24"/>
        </w:rPr>
      </w:pPr>
      <w:r>
        <w:rPr>
          <w:rFonts w:hint="eastAsia" w:ascii="仿宋_GB2312" w:eastAsia="仿宋_GB2312"/>
          <w:sz w:val="24"/>
          <w:szCs w:val="24"/>
        </w:rPr>
        <w:t>（1）注意保持全文名词术语的统一性。</w:t>
      </w:r>
    </w:p>
    <w:p>
      <w:pPr>
        <w:spacing w:line="360" w:lineRule="auto"/>
        <w:ind w:firstLine="480" w:firstLineChars="200"/>
        <w:contextualSpacing/>
        <w:rPr>
          <w:rFonts w:ascii="仿宋_GB2312" w:eastAsia="仿宋_GB2312"/>
          <w:sz w:val="24"/>
          <w:szCs w:val="24"/>
        </w:rPr>
      </w:pPr>
      <w:r>
        <w:rPr>
          <w:rFonts w:hint="eastAsia" w:ascii="仿宋_GB2312" w:eastAsia="仿宋_GB2312"/>
          <w:sz w:val="24"/>
          <w:szCs w:val="24"/>
        </w:rPr>
        <w:t>（2）科技术语应采用国家标准规定或行业通用的术语或名称。</w:t>
      </w:r>
    </w:p>
    <w:p>
      <w:pPr>
        <w:spacing w:line="360" w:lineRule="auto"/>
        <w:ind w:firstLine="480" w:firstLineChars="200"/>
        <w:contextualSpacing/>
        <w:rPr>
          <w:rFonts w:ascii="仿宋_GB2312" w:eastAsia="仿宋_GB2312"/>
          <w:sz w:val="24"/>
          <w:szCs w:val="24"/>
        </w:rPr>
      </w:pPr>
      <w:r>
        <w:rPr>
          <w:rFonts w:hint="eastAsia" w:ascii="仿宋_GB2312" w:eastAsia="仿宋_GB2312"/>
          <w:sz w:val="24"/>
          <w:szCs w:val="24"/>
        </w:rPr>
        <w:t>（3）对新名词和特殊名词，可以在适当位置加以说明或者注释。</w:t>
      </w:r>
    </w:p>
    <w:p>
      <w:pPr>
        <w:spacing w:line="360" w:lineRule="auto"/>
        <w:ind w:firstLine="480" w:firstLineChars="200"/>
        <w:contextualSpacing/>
        <w:rPr>
          <w:rFonts w:ascii="仿宋_GB2312" w:eastAsia="仿宋_GB2312"/>
          <w:sz w:val="24"/>
          <w:szCs w:val="24"/>
        </w:rPr>
      </w:pPr>
      <w:r>
        <w:rPr>
          <w:rFonts w:hint="eastAsia" w:ascii="仿宋_GB2312" w:eastAsia="仿宋_GB2312"/>
          <w:sz w:val="24"/>
          <w:szCs w:val="24"/>
        </w:rPr>
        <w:t>（4）对于英文缩写词，应在文中第一次出现时给出英文全称</w:t>
      </w:r>
    </w:p>
    <w:p>
      <w:pPr>
        <w:spacing w:line="360" w:lineRule="auto"/>
        <w:ind w:firstLine="482" w:firstLineChars="200"/>
        <w:contextualSpacing/>
        <w:rPr>
          <w:rFonts w:ascii="仿宋_GB2312" w:eastAsia="仿宋_GB2312"/>
          <w:b/>
          <w:sz w:val="24"/>
          <w:szCs w:val="24"/>
        </w:rPr>
      </w:pPr>
      <w:r>
        <w:rPr>
          <w:rFonts w:hint="eastAsia" w:ascii="仿宋_GB2312" w:eastAsia="仿宋_GB2312"/>
          <w:b/>
          <w:sz w:val="24"/>
          <w:szCs w:val="24"/>
        </w:rPr>
        <w:t>二、音频视频类资源要求</w:t>
      </w:r>
    </w:p>
    <w:p>
      <w:pPr>
        <w:spacing w:line="360" w:lineRule="auto"/>
        <w:ind w:firstLine="482" w:firstLineChars="200"/>
        <w:contextualSpacing/>
        <w:rPr>
          <w:rFonts w:ascii="仿宋_GB2312" w:eastAsia="仿宋_GB2312"/>
          <w:b/>
          <w:sz w:val="24"/>
          <w:szCs w:val="24"/>
        </w:rPr>
      </w:pPr>
      <w:r>
        <w:rPr>
          <w:rFonts w:hint="eastAsia" w:ascii="仿宋_GB2312" w:eastAsia="仿宋_GB2312"/>
          <w:b/>
          <w:sz w:val="24"/>
          <w:szCs w:val="24"/>
        </w:rPr>
        <w:t>1、质量要求</w:t>
      </w:r>
    </w:p>
    <w:p>
      <w:pPr>
        <w:spacing w:line="360" w:lineRule="auto"/>
        <w:ind w:firstLine="480" w:firstLineChars="200"/>
        <w:contextualSpacing/>
        <w:rPr>
          <w:rFonts w:ascii="仿宋_GB2312" w:eastAsia="仿宋_GB2312"/>
          <w:sz w:val="24"/>
          <w:szCs w:val="24"/>
        </w:rPr>
      </w:pPr>
      <w:r>
        <w:rPr>
          <w:rFonts w:hint="eastAsia" w:ascii="仿宋_GB2312" w:eastAsia="仿宋_GB2312"/>
          <w:sz w:val="24"/>
          <w:szCs w:val="24"/>
        </w:rPr>
        <w:t>（1）画面稳定，无跳动、闪烁和变色；画面清晰，层次分明，色彩自然，无跳帧、漏帧现象。</w:t>
      </w:r>
    </w:p>
    <w:p>
      <w:pPr>
        <w:spacing w:line="360" w:lineRule="auto"/>
        <w:ind w:firstLine="480" w:firstLineChars="200"/>
        <w:contextualSpacing/>
        <w:rPr>
          <w:rFonts w:ascii="仿宋_GB2312" w:eastAsia="仿宋_GB2312"/>
          <w:sz w:val="24"/>
          <w:szCs w:val="24"/>
        </w:rPr>
      </w:pPr>
      <w:r>
        <w:rPr>
          <w:rFonts w:hint="eastAsia" w:ascii="仿宋_GB2312" w:eastAsia="仿宋_GB2312"/>
          <w:sz w:val="24"/>
          <w:szCs w:val="24"/>
        </w:rPr>
        <w:t>（2）声音不失真，无明显过大、过小或时大时小，无明显背景噪声；解说声与背景音乐（效果）无明显比例失调，解说声与现场声无明显比例失调；声音和画面同步。</w:t>
      </w:r>
    </w:p>
    <w:p>
      <w:pPr>
        <w:spacing w:line="360" w:lineRule="auto"/>
        <w:ind w:firstLine="482" w:firstLineChars="200"/>
        <w:contextualSpacing/>
        <w:rPr>
          <w:rFonts w:ascii="仿宋_GB2312" w:eastAsia="仿宋_GB2312"/>
          <w:b/>
          <w:sz w:val="24"/>
          <w:szCs w:val="24"/>
        </w:rPr>
      </w:pPr>
      <w:r>
        <w:rPr>
          <w:rFonts w:hint="eastAsia" w:ascii="仿宋_GB2312" w:eastAsia="仿宋_GB2312"/>
          <w:b/>
          <w:sz w:val="24"/>
          <w:szCs w:val="24"/>
        </w:rPr>
        <w:t>2、格式要求</w:t>
      </w:r>
    </w:p>
    <w:p>
      <w:pPr>
        <w:spacing w:line="360" w:lineRule="auto"/>
        <w:ind w:firstLine="480" w:firstLineChars="200"/>
        <w:contextualSpacing/>
        <w:rPr>
          <w:rFonts w:ascii="仿宋_GB2312" w:eastAsia="仿宋_GB2312"/>
          <w:sz w:val="24"/>
          <w:szCs w:val="24"/>
        </w:rPr>
      </w:pPr>
      <w:r>
        <w:rPr>
          <w:rFonts w:hint="eastAsia" w:ascii="仿宋_GB2312" w:eastAsia="仿宋_GB2312"/>
          <w:sz w:val="24"/>
          <w:szCs w:val="24"/>
        </w:rPr>
        <w:t>视频规格：</w:t>
      </w:r>
      <w:r>
        <w:rPr>
          <w:rFonts w:ascii="仿宋_GB2312" w:eastAsia="仿宋_GB2312"/>
          <w:sz w:val="24"/>
          <w:szCs w:val="24"/>
        </w:rPr>
        <w:t>MP4 </w:t>
      </w:r>
      <w:r>
        <w:rPr>
          <w:rFonts w:hint="eastAsia" w:ascii="仿宋_GB2312" w:eastAsia="仿宋_GB2312"/>
          <w:sz w:val="24"/>
          <w:szCs w:val="24"/>
        </w:rPr>
        <w:t>格式、分辨率不低于</w:t>
      </w:r>
      <w:r>
        <w:rPr>
          <w:rFonts w:ascii="仿宋_GB2312" w:eastAsia="仿宋_GB2312"/>
          <w:sz w:val="24"/>
          <w:szCs w:val="24"/>
        </w:rPr>
        <w:t>1920*1080、帧速率不低于25帧/秒。</w:t>
      </w:r>
    </w:p>
    <w:p>
      <w:pPr>
        <w:spacing w:line="360" w:lineRule="auto"/>
        <w:ind w:firstLine="480" w:firstLineChars="200"/>
        <w:contextualSpacing/>
        <w:rPr>
          <w:rFonts w:ascii="仿宋_GB2312" w:eastAsia="仿宋_GB2312"/>
          <w:sz w:val="24"/>
          <w:szCs w:val="24"/>
        </w:rPr>
      </w:pPr>
      <w:r>
        <w:rPr>
          <w:rFonts w:hint="eastAsia" w:ascii="仿宋_GB2312" w:eastAsia="仿宋_GB2312"/>
          <w:sz w:val="24"/>
          <w:szCs w:val="24"/>
        </w:rPr>
        <w:t>音频规格：MP3 格式、双声道、比特率不低于</w:t>
      </w:r>
      <w:r>
        <w:rPr>
          <w:rFonts w:ascii="仿宋_GB2312" w:eastAsia="仿宋_GB2312"/>
          <w:sz w:val="24"/>
          <w:szCs w:val="24"/>
        </w:rPr>
        <w:t>255kbps </w:t>
      </w:r>
      <w:r>
        <w:rPr>
          <w:rFonts w:hint="eastAsia" w:ascii="仿宋_GB2312" w:eastAsia="仿宋_GB2312"/>
          <w:sz w:val="24"/>
          <w:szCs w:val="24"/>
        </w:rPr>
        <w:t>、采样频率不低于</w:t>
      </w:r>
      <w:r>
        <w:rPr>
          <w:rFonts w:ascii="仿宋_GB2312" w:eastAsia="仿宋_GB2312"/>
          <w:sz w:val="24"/>
          <w:szCs w:val="24"/>
        </w:rPr>
        <w:t xml:space="preserve"> 48khz。</w:t>
      </w:r>
    </w:p>
    <w:p>
      <w:pPr>
        <w:spacing w:line="360" w:lineRule="auto"/>
        <w:ind w:firstLine="420" w:firstLineChars="200"/>
        <w:contextualSpacing/>
      </w:pPr>
      <w:r>
        <w:br w:type="page"/>
      </w:r>
    </w:p>
    <w:p>
      <w:pPr>
        <w:pStyle w:val="2"/>
        <w:spacing w:before="0" w:after="0" w:line="360" w:lineRule="auto"/>
        <w:ind w:firstLine="482" w:firstLineChars="200"/>
        <w:rPr>
          <w:rFonts w:ascii="仿宋_GB2312" w:eastAsia="仿宋_GB2312"/>
          <w:sz w:val="24"/>
          <w:szCs w:val="24"/>
        </w:rPr>
      </w:pPr>
      <w:bookmarkStart w:id="31" w:name="_Toc529800437"/>
      <w:bookmarkStart w:id="32" w:name="_Toc529800865"/>
      <w:r>
        <w:rPr>
          <w:rFonts w:hint="eastAsia" w:ascii="仿宋_GB2312" w:eastAsia="仿宋_GB2312"/>
          <w:sz w:val="24"/>
          <w:szCs w:val="24"/>
        </w:rPr>
        <w:t>附件6</w:t>
      </w:r>
      <w:r>
        <w:rPr>
          <w:rFonts w:ascii="仿宋_GB2312" w:eastAsia="仿宋_GB2312"/>
          <w:sz w:val="24"/>
          <w:szCs w:val="24"/>
        </w:rPr>
        <w:t>.</w:t>
      </w:r>
      <w:r>
        <w:rPr>
          <w:rFonts w:hint="eastAsia" w:ascii="仿宋_GB2312" w:eastAsia="仿宋_GB2312"/>
          <w:sz w:val="24"/>
          <w:szCs w:val="24"/>
        </w:rPr>
        <w:t>“汇聚药师爱的力量”合理用药乡医培训活动（通用模板）</w:t>
      </w:r>
      <w:bookmarkEnd w:id="30"/>
      <w:bookmarkEnd w:id="31"/>
      <w:bookmarkEnd w:id="32"/>
    </w:p>
    <w:p>
      <w:pPr>
        <w:spacing w:line="360" w:lineRule="auto"/>
        <w:ind w:firstLine="480" w:firstLineChars="200"/>
        <w:rPr>
          <w:rFonts w:ascii="仿宋_GB2312" w:eastAsia="仿宋_GB2312"/>
          <w:sz w:val="24"/>
          <w:szCs w:val="24"/>
        </w:rPr>
      </w:pPr>
      <w:r>
        <w:rPr>
          <w:rFonts w:hint="eastAsia" w:ascii="仿宋_GB2312" w:eastAsia="仿宋_GB2312"/>
          <w:sz w:val="24"/>
          <w:szCs w:val="24"/>
        </w:rPr>
        <w:t>本模板仅供参考</w:t>
      </w:r>
    </w:p>
    <w:p>
      <w:pPr>
        <w:spacing w:line="360" w:lineRule="auto"/>
        <w:ind w:firstLine="480" w:firstLineChars="200"/>
        <w:rPr>
          <w:rFonts w:ascii="仿宋_GB2312" w:eastAsia="仿宋_GB2312"/>
          <w:sz w:val="24"/>
          <w:szCs w:val="24"/>
        </w:rPr>
      </w:pPr>
    </w:p>
    <w:p>
      <w:pPr>
        <w:spacing w:line="360" w:lineRule="auto"/>
        <w:ind w:firstLine="482" w:firstLineChars="200"/>
        <w:rPr>
          <w:rFonts w:ascii="仿宋_GB2312" w:eastAsia="仿宋_GB2312"/>
          <w:b/>
          <w:sz w:val="24"/>
          <w:szCs w:val="24"/>
        </w:rPr>
      </w:pPr>
      <w:bookmarkStart w:id="33" w:name="_Toc419107065"/>
      <w:r>
        <w:rPr>
          <w:rFonts w:hint="eastAsia" w:ascii="仿宋_GB2312" w:eastAsia="仿宋_GB2312"/>
          <w:b/>
          <w:sz w:val="24"/>
          <w:szCs w:val="24"/>
        </w:rPr>
        <w:t>一、活动概况</w:t>
      </w:r>
      <w:bookmarkEnd w:id="33"/>
    </w:p>
    <w:p>
      <w:pPr>
        <w:spacing w:line="360" w:lineRule="auto"/>
        <w:ind w:firstLine="480" w:firstLineChars="200"/>
        <w:rPr>
          <w:rFonts w:ascii="仿宋_GB2312" w:eastAsia="仿宋_GB2312"/>
          <w:sz w:val="24"/>
          <w:szCs w:val="24"/>
        </w:rPr>
      </w:pPr>
      <w:r>
        <w:rPr>
          <w:rFonts w:hint="eastAsia" w:ascii="仿宋_GB2312" w:eastAsia="仿宋_GB2312"/>
          <w:sz w:val="24"/>
          <w:szCs w:val="24"/>
        </w:rPr>
        <w:t>1.目的</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提升乡村医生和药师运用科普手段开展药学服务的水平和能力，更好地服务公众，促进安全用药。</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2.主题</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汇聚药师爱的力量</w:t>
      </w:r>
    </w:p>
    <w:p>
      <w:pPr>
        <w:spacing w:line="360" w:lineRule="auto"/>
        <w:ind w:firstLine="482" w:firstLineChars="200"/>
        <w:rPr>
          <w:rFonts w:ascii="仿宋_GB2312" w:eastAsia="仿宋_GB2312"/>
          <w:b/>
          <w:sz w:val="24"/>
          <w:szCs w:val="24"/>
        </w:rPr>
      </w:pPr>
      <w:bookmarkStart w:id="34" w:name="_Toc419107066"/>
      <w:r>
        <w:rPr>
          <w:rFonts w:hint="eastAsia" w:ascii="仿宋_GB2312" w:eastAsia="仿宋_GB2312"/>
          <w:b/>
          <w:sz w:val="24"/>
          <w:szCs w:val="24"/>
        </w:rPr>
        <w:t>二、活动内容</w:t>
      </w:r>
      <w:bookmarkEnd w:id="34"/>
    </w:p>
    <w:p>
      <w:pPr>
        <w:spacing w:line="360" w:lineRule="auto"/>
        <w:ind w:firstLine="480" w:firstLineChars="200"/>
        <w:rPr>
          <w:rFonts w:ascii="仿宋_GB2312" w:eastAsia="仿宋_GB2312"/>
          <w:sz w:val="24"/>
          <w:szCs w:val="24"/>
        </w:rPr>
      </w:pPr>
      <w:bookmarkStart w:id="35" w:name="_Toc419107067"/>
      <w:r>
        <w:rPr>
          <w:rFonts w:hint="eastAsia" w:ascii="仿宋_GB2312" w:eastAsia="仿宋_GB2312"/>
          <w:sz w:val="24"/>
          <w:szCs w:val="24"/>
        </w:rPr>
        <w:t>（一）时间</w:t>
      </w:r>
      <w:bookmarkEnd w:id="35"/>
      <w:r>
        <w:rPr>
          <w:rFonts w:hint="eastAsia" w:ascii="仿宋_GB2312" w:eastAsia="仿宋_GB2312"/>
          <w:sz w:val="24"/>
          <w:szCs w:val="24"/>
        </w:rPr>
        <w:t>和场所</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1.时间：一天。</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2.场所：教室、报告厅、会议室、会场等。</w:t>
      </w:r>
    </w:p>
    <w:p>
      <w:pPr>
        <w:spacing w:line="360" w:lineRule="auto"/>
        <w:ind w:firstLine="480" w:firstLineChars="200"/>
        <w:rPr>
          <w:rFonts w:ascii="仿宋_GB2312" w:eastAsia="仿宋_GB2312"/>
          <w:sz w:val="24"/>
          <w:szCs w:val="24"/>
        </w:rPr>
      </w:pPr>
      <w:bookmarkStart w:id="36" w:name="_Toc419107068"/>
      <w:r>
        <w:rPr>
          <w:rFonts w:hint="eastAsia" w:ascii="仿宋_GB2312" w:eastAsia="仿宋_GB2312"/>
          <w:sz w:val="24"/>
          <w:szCs w:val="24"/>
        </w:rPr>
        <w:t>（二）一般议程</w:t>
      </w:r>
      <w:bookmarkEnd w:id="36"/>
    </w:p>
    <w:p>
      <w:pPr>
        <w:spacing w:line="360" w:lineRule="auto"/>
        <w:ind w:firstLine="480" w:firstLineChars="200"/>
        <w:rPr>
          <w:rFonts w:ascii="仿宋_GB2312" w:eastAsia="仿宋_GB2312"/>
          <w:sz w:val="24"/>
          <w:szCs w:val="24"/>
        </w:rPr>
      </w:pPr>
      <w:r>
        <w:rPr>
          <w:rFonts w:hint="eastAsia" w:ascii="仿宋_GB2312" w:eastAsia="仿宋_GB2312"/>
          <w:sz w:val="24"/>
          <w:szCs w:val="24"/>
        </w:rPr>
        <w:t>1.主持人致欢迎辞</w:t>
      </w:r>
      <w:r>
        <w:rPr>
          <w:rFonts w:ascii="仿宋_GB2312" w:eastAsia="仿宋_GB2312"/>
          <w:sz w:val="24"/>
          <w:szCs w:val="24"/>
        </w:rPr>
        <w:t xml:space="preserve"> </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2.专家讲座（3～4位专家讲座）</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3.互动交流（专家与学员互动交流）</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4.活动评估（参加培训学员填写活动评估表）</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5.到主办单位参观学习</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6.</w:t>
      </w:r>
      <w:r>
        <w:rPr>
          <w:rFonts w:ascii="仿宋_GB2312" w:eastAsia="仿宋_GB2312"/>
          <w:sz w:val="24"/>
          <w:szCs w:val="24"/>
        </w:rPr>
        <w:t>双方签订</w:t>
      </w:r>
      <w:r>
        <w:rPr>
          <w:rFonts w:hint="eastAsia" w:ascii="仿宋_GB2312" w:eastAsia="仿宋_GB2312"/>
          <w:sz w:val="24"/>
          <w:szCs w:val="24"/>
        </w:rPr>
        <w:t>《合理用药结对帮扶协议书》</w:t>
      </w:r>
    </w:p>
    <w:p>
      <w:pPr>
        <w:spacing w:line="360" w:lineRule="auto"/>
        <w:ind w:firstLine="480" w:firstLineChars="200"/>
        <w:rPr>
          <w:rFonts w:ascii="仿宋_GB2312" w:eastAsia="仿宋_GB2312"/>
          <w:sz w:val="24"/>
          <w:szCs w:val="24"/>
        </w:rPr>
      </w:pPr>
      <w:bookmarkStart w:id="37" w:name="_Toc419107069"/>
      <w:r>
        <w:rPr>
          <w:rFonts w:hint="eastAsia" w:ascii="仿宋_GB2312" w:eastAsia="仿宋_GB2312"/>
          <w:sz w:val="24"/>
          <w:szCs w:val="24"/>
        </w:rPr>
        <w:t>（三）内容与形式</w:t>
      </w:r>
      <w:bookmarkEnd w:id="37"/>
    </w:p>
    <w:p>
      <w:pPr>
        <w:spacing w:line="360" w:lineRule="auto"/>
        <w:ind w:firstLine="480" w:firstLineChars="200"/>
        <w:rPr>
          <w:rFonts w:ascii="仿宋_GB2312" w:eastAsia="仿宋_GB2312"/>
          <w:sz w:val="24"/>
          <w:szCs w:val="24"/>
        </w:rPr>
      </w:pPr>
      <w:r>
        <w:rPr>
          <w:rFonts w:hint="eastAsia" w:ascii="仿宋_GB2312" w:eastAsia="仿宋_GB2312"/>
          <w:sz w:val="24"/>
          <w:szCs w:val="24"/>
        </w:rPr>
        <w:t>1.讲座专家由主办单位邀请，总网可协助主办单位邀请。</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2.讲座内容可包括：安全用药常识、科普方法技巧、活动经验交流、科学传播理论等。具体讲座题目由讲座专家确定。</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3.活动形式可不拘于常规的课堂讲座形式，鼓励创新，采用互动性更强、参与度更高、覆盖面更广的培训形式。例如组织科普演讲交流、科普材料（作品、道具）展示交流、电视培训会、微博微信培训会等。</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4.邀请参加培训的科普骨干注册成为“药学科普志愿者”，组建本地区的志愿者团队。总网可协助主办单位办理志愿者注册事宜。</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5.鼓励活动主办单位吸引优良的社会资金支持药学科普公益事业，互利共赢，良性互动，保障活动顺利开展。</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6.组织学员到主办单位参观办公场所、医疗设施，观摩手术操作等，学习先进的医疗理念和技术。</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7.依托信息网各分网和网员单位，与连片特困地区县和国家扶贫开发工作重点县县级医院结成“一对一”的帮扶对子，利用现代化信息手段，对贫困地区乡村医生进行远程指导。</w:t>
      </w:r>
      <w:r>
        <w:rPr>
          <w:rFonts w:ascii="仿宋_GB2312" w:eastAsia="仿宋_GB2312"/>
          <w:sz w:val="24"/>
          <w:szCs w:val="24"/>
        </w:rPr>
        <w:br w:type="page"/>
      </w:r>
    </w:p>
    <w:p>
      <w:pPr>
        <w:pStyle w:val="2"/>
        <w:spacing w:before="0" w:after="0" w:line="360" w:lineRule="auto"/>
        <w:ind w:firstLine="482" w:firstLineChars="200"/>
        <w:rPr>
          <w:rFonts w:ascii="仿宋_GB2312" w:eastAsia="仿宋_GB2312"/>
          <w:sz w:val="24"/>
          <w:szCs w:val="24"/>
        </w:rPr>
      </w:pPr>
      <w:bookmarkStart w:id="38" w:name="_Toc529800866"/>
      <w:bookmarkStart w:id="39" w:name="_Toc529800438"/>
      <w:r>
        <w:rPr>
          <w:rFonts w:hint="eastAsia" w:ascii="仿宋_GB2312" w:eastAsia="仿宋_GB2312"/>
          <w:sz w:val="24"/>
          <w:szCs w:val="24"/>
        </w:rPr>
        <w:t>附件7</w:t>
      </w:r>
      <w:r>
        <w:rPr>
          <w:rFonts w:ascii="仿宋_GB2312" w:eastAsia="仿宋_GB2312"/>
          <w:sz w:val="24"/>
          <w:szCs w:val="24"/>
        </w:rPr>
        <w:t xml:space="preserve">. </w:t>
      </w:r>
      <w:r>
        <w:rPr>
          <w:rFonts w:hint="eastAsia" w:ascii="仿宋_GB2312" w:eastAsia="仿宋_GB2312"/>
          <w:sz w:val="24"/>
          <w:szCs w:val="24"/>
        </w:rPr>
        <w:t>合理用药结对帮扶协议书</w:t>
      </w:r>
      <w:bookmarkEnd w:id="38"/>
      <w:bookmarkEnd w:id="39"/>
    </w:p>
    <w:p>
      <w:pPr>
        <w:spacing w:line="360" w:lineRule="auto"/>
        <w:ind w:firstLine="480" w:firstLineChars="200"/>
        <w:rPr>
          <w:rFonts w:ascii="仿宋_GB2312" w:eastAsia="仿宋_GB2312"/>
          <w:sz w:val="24"/>
          <w:szCs w:val="24"/>
        </w:rPr>
      </w:pPr>
      <w:r>
        <w:rPr>
          <w:rFonts w:hint="eastAsia" w:ascii="仿宋_GB2312" w:eastAsia="仿宋_GB2312"/>
          <w:sz w:val="24"/>
          <w:szCs w:val="24"/>
        </w:rPr>
        <w:t>本模板仅供参考</w:t>
      </w:r>
    </w:p>
    <w:p>
      <w:pPr>
        <w:spacing w:line="600" w:lineRule="exact"/>
        <w:rPr>
          <w:rFonts w:ascii="仿宋_GB2312" w:eastAsia="仿宋_GB2312"/>
          <w:sz w:val="24"/>
          <w:szCs w:val="24"/>
        </w:rPr>
      </w:pPr>
    </w:p>
    <w:p>
      <w:pPr>
        <w:spacing w:line="600" w:lineRule="exact"/>
        <w:jc w:val="center"/>
        <w:rPr>
          <w:rFonts w:asciiTheme="minorEastAsia" w:hAnsiTheme="minorEastAsia" w:eastAsiaTheme="minorEastAsia"/>
          <w:b/>
          <w:sz w:val="32"/>
          <w:szCs w:val="32"/>
        </w:rPr>
      </w:pPr>
      <w:r>
        <w:rPr>
          <w:rFonts w:hint="eastAsia" w:asciiTheme="minorEastAsia" w:hAnsiTheme="minorEastAsia" w:eastAsiaTheme="minorEastAsia"/>
          <w:b/>
          <w:sz w:val="32"/>
          <w:szCs w:val="32"/>
        </w:rPr>
        <w:t>“汇聚药师爱的力量”合理用药结对帮扶协议书</w:t>
      </w:r>
    </w:p>
    <w:p>
      <w:pPr>
        <w:spacing w:line="600" w:lineRule="exact"/>
        <w:rPr>
          <w:rFonts w:ascii="仿宋_GB2312" w:eastAsia="仿宋_GB2312"/>
          <w:sz w:val="24"/>
          <w:szCs w:val="24"/>
        </w:rPr>
      </w:pPr>
    </w:p>
    <w:p>
      <w:pPr>
        <w:spacing w:line="600" w:lineRule="exact"/>
        <w:rPr>
          <w:rFonts w:ascii="仿宋_GB2312" w:eastAsia="仿宋_GB2312"/>
          <w:sz w:val="24"/>
          <w:szCs w:val="24"/>
        </w:rPr>
      </w:pPr>
      <w:r>
        <w:rPr>
          <w:rFonts w:hint="eastAsia" w:ascii="仿宋_GB2312" w:eastAsia="仿宋_GB2312"/>
          <w:sz w:val="24"/>
          <w:szCs w:val="24"/>
        </w:rPr>
        <w:t>结对帮扶单位：</w:t>
      </w:r>
      <w:r>
        <w:rPr>
          <w:rFonts w:hint="eastAsia" w:ascii="仿宋_GB2312" w:eastAsia="仿宋_GB2312"/>
          <w:sz w:val="24"/>
          <w:szCs w:val="24"/>
          <w:u w:val="single"/>
        </w:rPr>
        <w:t xml:space="preserve">                 </w:t>
      </w:r>
      <w:r>
        <w:rPr>
          <w:rFonts w:hint="eastAsia" w:eastAsia="仿宋_GB2312"/>
          <w:sz w:val="24"/>
          <w:szCs w:val="24"/>
          <w:u w:val="single"/>
        </w:rPr>
        <w:t> </w:t>
      </w:r>
      <w:r>
        <w:rPr>
          <w:rFonts w:hint="eastAsia" w:ascii="仿宋_GB2312" w:eastAsia="仿宋_GB2312"/>
          <w:sz w:val="24"/>
          <w:szCs w:val="24"/>
        </w:rPr>
        <w:t>（简称甲方）</w:t>
      </w:r>
      <w:r>
        <w:rPr>
          <w:rFonts w:hint="eastAsia" w:eastAsia="仿宋_GB2312"/>
          <w:sz w:val="24"/>
          <w:szCs w:val="24"/>
        </w:rPr>
        <w:t> </w:t>
      </w:r>
    </w:p>
    <w:p>
      <w:pPr>
        <w:spacing w:line="600" w:lineRule="exact"/>
        <w:rPr>
          <w:rFonts w:ascii="仿宋_GB2312" w:eastAsia="仿宋_GB2312"/>
          <w:sz w:val="24"/>
          <w:szCs w:val="24"/>
        </w:rPr>
      </w:pPr>
      <w:r>
        <w:rPr>
          <w:rFonts w:hint="eastAsia" w:ascii="仿宋_GB2312" w:eastAsia="仿宋_GB2312"/>
          <w:sz w:val="24"/>
          <w:szCs w:val="24"/>
        </w:rPr>
        <w:t>结对帮扶对象：</w:t>
      </w:r>
      <w:r>
        <w:rPr>
          <w:rFonts w:hint="eastAsia" w:ascii="仿宋_GB2312" w:eastAsia="仿宋_GB2312"/>
          <w:sz w:val="24"/>
          <w:szCs w:val="24"/>
          <w:u w:val="single"/>
        </w:rPr>
        <w:t xml:space="preserve">                  </w:t>
      </w:r>
      <w:r>
        <w:rPr>
          <w:rFonts w:hint="eastAsia" w:ascii="仿宋_GB2312" w:eastAsia="仿宋_GB2312"/>
          <w:sz w:val="24"/>
          <w:szCs w:val="24"/>
        </w:rPr>
        <w:t>（简称乙方）</w:t>
      </w:r>
      <w:r>
        <w:rPr>
          <w:rFonts w:hint="eastAsia" w:eastAsia="仿宋_GB2312"/>
          <w:sz w:val="24"/>
          <w:szCs w:val="24"/>
        </w:rPr>
        <w:t> </w:t>
      </w:r>
      <w:r>
        <w:rPr>
          <w:rFonts w:hint="eastAsia" w:ascii="仿宋_GB2312" w:eastAsia="仿宋_GB2312"/>
          <w:sz w:val="24"/>
          <w:szCs w:val="24"/>
        </w:rPr>
        <w:t xml:space="preserve"> </w:t>
      </w:r>
      <w:r>
        <w:rPr>
          <w:rFonts w:hint="eastAsia" w:eastAsia="仿宋_GB2312"/>
          <w:sz w:val="24"/>
          <w:szCs w:val="24"/>
        </w:rPr>
        <w:t> </w:t>
      </w:r>
      <w:r>
        <w:rPr>
          <w:rFonts w:hint="eastAsia" w:ascii="仿宋_GB2312" w:eastAsia="仿宋_GB2312"/>
          <w:sz w:val="24"/>
          <w:szCs w:val="24"/>
        </w:rPr>
        <w:t xml:space="preserve"> </w:t>
      </w:r>
    </w:p>
    <w:p>
      <w:pPr>
        <w:spacing w:line="600" w:lineRule="exact"/>
        <w:ind w:firstLine="480" w:firstLineChars="200"/>
        <w:rPr>
          <w:rFonts w:ascii="仿宋_GB2312" w:eastAsia="仿宋_GB2312"/>
          <w:sz w:val="24"/>
          <w:szCs w:val="24"/>
        </w:rPr>
      </w:pPr>
      <w:r>
        <w:rPr>
          <w:rFonts w:hint="eastAsia" w:ascii="仿宋_GB2312" w:eastAsia="仿宋_GB2312"/>
          <w:sz w:val="24"/>
          <w:szCs w:val="24"/>
        </w:rPr>
        <w:t>为了深入贯彻落实精准扶贫、精准脱贫工作，帮助因病致贫群众同步实现小康，促进基层医疗卫生机构合理用药水平和农村人口安全用药科学素质水平“双提升”。甲乙双方在自愿、平等、协调一致的基础上签订本协议。</w:t>
      </w:r>
    </w:p>
    <w:p>
      <w:pPr>
        <w:spacing w:line="600" w:lineRule="exact"/>
        <w:ind w:firstLine="480" w:firstLineChars="200"/>
        <w:rPr>
          <w:rFonts w:ascii="仿宋_GB2312" w:eastAsia="仿宋_GB2312"/>
          <w:sz w:val="24"/>
          <w:szCs w:val="24"/>
        </w:rPr>
      </w:pPr>
      <w:r>
        <w:rPr>
          <w:rFonts w:hint="eastAsia" w:ascii="仿宋_GB2312" w:eastAsia="仿宋_GB2312"/>
          <w:sz w:val="24"/>
          <w:szCs w:val="24"/>
        </w:rPr>
        <w:t>一、结对帮扶的原则</w:t>
      </w:r>
      <w:r>
        <w:rPr>
          <w:rFonts w:hint="eastAsia" w:eastAsia="仿宋_GB2312"/>
          <w:sz w:val="24"/>
          <w:szCs w:val="24"/>
        </w:rPr>
        <w:t> </w:t>
      </w:r>
      <w:r>
        <w:rPr>
          <w:rFonts w:hint="eastAsia" w:ascii="仿宋_GB2312" w:eastAsia="仿宋_GB2312"/>
          <w:sz w:val="24"/>
          <w:szCs w:val="24"/>
        </w:rPr>
        <w:t xml:space="preserve"> </w:t>
      </w:r>
    </w:p>
    <w:p>
      <w:pPr>
        <w:spacing w:line="600" w:lineRule="exact"/>
        <w:rPr>
          <w:rFonts w:ascii="仿宋_GB2312" w:eastAsia="仿宋_GB2312"/>
          <w:sz w:val="24"/>
          <w:szCs w:val="24"/>
        </w:rPr>
      </w:pPr>
      <w:r>
        <w:rPr>
          <w:rFonts w:hint="eastAsia" w:ascii="仿宋_GB2312" w:eastAsia="仿宋_GB2312"/>
          <w:sz w:val="24"/>
          <w:szCs w:val="24"/>
        </w:rPr>
        <w:t xml:space="preserve">    1.坚持因地制宜，从实际出发。</w:t>
      </w:r>
      <w:r>
        <w:rPr>
          <w:rFonts w:hint="eastAsia" w:eastAsia="仿宋_GB2312"/>
          <w:sz w:val="24"/>
          <w:szCs w:val="24"/>
        </w:rPr>
        <w:t> </w:t>
      </w:r>
    </w:p>
    <w:p>
      <w:pPr>
        <w:spacing w:line="600" w:lineRule="exact"/>
        <w:rPr>
          <w:rFonts w:ascii="仿宋_GB2312" w:eastAsia="仿宋_GB2312"/>
          <w:sz w:val="24"/>
          <w:szCs w:val="24"/>
        </w:rPr>
      </w:pPr>
      <w:r>
        <w:rPr>
          <w:rFonts w:hint="eastAsia" w:ascii="仿宋_GB2312" w:eastAsia="仿宋_GB2312"/>
          <w:sz w:val="24"/>
          <w:szCs w:val="24"/>
        </w:rPr>
        <w:t xml:space="preserve">    2.坚持尽力而为，量力而行，充分发挥贫困地区特点和优势。</w:t>
      </w:r>
    </w:p>
    <w:p>
      <w:pPr>
        <w:pStyle w:val="32"/>
        <w:spacing w:line="600" w:lineRule="exact"/>
        <w:ind w:firstLine="470" w:firstLineChars="0"/>
        <w:rPr>
          <w:rFonts w:eastAsia="仿宋_GB2312"/>
          <w:sz w:val="24"/>
          <w:szCs w:val="24"/>
        </w:rPr>
      </w:pPr>
      <w:r>
        <w:rPr>
          <w:rFonts w:hint="eastAsia" w:ascii="仿宋_GB2312" w:eastAsia="仿宋_GB2312"/>
          <w:sz w:val="24"/>
          <w:szCs w:val="24"/>
        </w:rPr>
        <w:t>3.坚持统筹安排，分布实施，积极探索，不断完善。</w:t>
      </w:r>
      <w:r>
        <w:rPr>
          <w:rFonts w:hint="eastAsia" w:eastAsia="仿宋_GB2312"/>
          <w:sz w:val="24"/>
          <w:szCs w:val="24"/>
        </w:rPr>
        <w:t> </w:t>
      </w:r>
    </w:p>
    <w:p>
      <w:pPr>
        <w:pStyle w:val="32"/>
        <w:spacing w:line="600" w:lineRule="exact"/>
        <w:ind w:firstLine="470" w:firstLineChars="0"/>
        <w:rPr>
          <w:rFonts w:ascii="仿宋_GB2312" w:eastAsia="仿宋_GB2312"/>
          <w:sz w:val="24"/>
          <w:szCs w:val="24"/>
        </w:rPr>
      </w:pPr>
      <w:r>
        <w:rPr>
          <w:rFonts w:hint="eastAsia" w:eastAsia="仿宋_GB2312"/>
          <w:sz w:val="24"/>
          <w:szCs w:val="24"/>
        </w:rPr>
        <w:t>二、结对帮扶期限：</w:t>
      </w:r>
      <w:r>
        <w:rPr>
          <w:rFonts w:hint="eastAsia" w:eastAsia="仿宋_GB2312"/>
          <w:sz w:val="24"/>
          <w:szCs w:val="24"/>
          <w:u w:val="single"/>
        </w:rPr>
        <w:t xml:space="preserve">      </w:t>
      </w:r>
      <w:r>
        <w:rPr>
          <w:rFonts w:hint="eastAsia" w:eastAsia="仿宋_GB2312"/>
          <w:sz w:val="24"/>
          <w:szCs w:val="24"/>
        </w:rPr>
        <w:t>年</w:t>
      </w:r>
      <w:r>
        <w:rPr>
          <w:rFonts w:hint="eastAsia" w:eastAsia="仿宋_GB2312"/>
          <w:sz w:val="24"/>
          <w:szCs w:val="24"/>
          <w:u w:val="single"/>
        </w:rPr>
        <w:t xml:space="preserve">    </w:t>
      </w:r>
      <w:r>
        <w:rPr>
          <w:rFonts w:hint="eastAsia" w:eastAsia="仿宋_GB2312"/>
          <w:sz w:val="24"/>
          <w:szCs w:val="24"/>
        </w:rPr>
        <w:t>月</w:t>
      </w:r>
      <w:r>
        <w:rPr>
          <w:rFonts w:hint="eastAsia" w:eastAsia="仿宋_GB2312"/>
          <w:sz w:val="24"/>
          <w:szCs w:val="24"/>
          <w:u w:val="single"/>
        </w:rPr>
        <w:t xml:space="preserve">    </w:t>
      </w:r>
      <w:r>
        <w:rPr>
          <w:rFonts w:hint="eastAsia" w:eastAsia="仿宋_GB2312"/>
          <w:sz w:val="24"/>
          <w:szCs w:val="24"/>
        </w:rPr>
        <w:t>日至</w:t>
      </w:r>
      <w:r>
        <w:rPr>
          <w:rFonts w:hint="eastAsia" w:eastAsia="仿宋_GB2312"/>
          <w:sz w:val="24"/>
          <w:szCs w:val="24"/>
          <w:u w:val="single"/>
        </w:rPr>
        <w:t xml:space="preserve">      </w:t>
      </w:r>
      <w:r>
        <w:rPr>
          <w:rFonts w:hint="eastAsia" w:eastAsia="仿宋_GB2312"/>
          <w:sz w:val="24"/>
          <w:szCs w:val="24"/>
        </w:rPr>
        <w:t>年</w:t>
      </w:r>
      <w:r>
        <w:rPr>
          <w:rFonts w:hint="eastAsia" w:eastAsia="仿宋_GB2312"/>
          <w:sz w:val="24"/>
          <w:szCs w:val="24"/>
          <w:u w:val="single"/>
        </w:rPr>
        <w:t xml:space="preserve">    </w:t>
      </w:r>
      <w:r>
        <w:rPr>
          <w:rFonts w:hint="eastAsia" w:eastAsia="仿宋_GB2312"/>
          <w:sz w:val="24"/>
          <w:szCs w:val="24"/>
        </w:rPr>
        <w:t>月</w:t>
      </w:r>
      <w:r>
        <w:rPr>
          <w:rFonts w:hint="eastAsia" w:eastAsia="仿宋_GB2312"/>
          <w:sz w:val="24"/>
          <w:szCs w:val="24"/>
          <w:u w:val="single"/>
        </w:rPr>
        <w:t xml:space="preserve">    </w:t>
      </w:r>
      <w:r>
        <w:rPr>
          <w:rFonts w:hint="eastAsia" w:eastAsia="仿宋_GB2312"/>
          <w:sz w:val="24"/>
          <w:szCs w:val="24"/>
        </w:rPr>
        <w:t xml:space="preserve">日。    </w:t>
      </w:r>
    </w:p>
    <w:p>
      <w:pPr>
        <w:spacing w:line="600" w:lineRule="exact"/>
        <w:ind w:firstLine="480" w:firstLineChars="200"/>
        <w:rPr>
          <w:rFonts w:ascii="仿宋_GB2312" w:eastAsia="仿宋_GB2312"/>
          <w:sz w:val="24"/>
          <w:szCs w:val="24"/>
        </w:rPr>
      </w:pPr>
      <w:r>
        <w:rPr>
          <w:rFonts w:hint="eastAsia" w:ascii="仿宋_GB2312" w:eastAsia="仿宋_GB2312"/>
          <w:sz w:val="24"/>
          <w:szCs w:val="24"/>
        </w:rPr>
        <w:t>三、结对帮扶的主要内容</w:t>
      </w:r>
      <w:r>
        <w:rPr>
          <w:rFonts w:hint="eastAsia" w:eastAsia="仿宋_GB2312"/>
          <w:sz w:val="24"/>
          <w:szCs w:val="24"/>
        </w:rPr>
        <w:t> </w:t>
      </w:r>
      <w:r>
        <w:rPr>
          <w:rFonts w:hint="eastAsia" w:ascii="仿宋_GB2312" w:eastAsia="仿宋_GB2312"/>
          <w:sz w:val="24"/>
          <w:szCs w:val="24"/>
        </w:rPr>
        <w:t xml:space="preserve"> </w:t>
      </w:r>
    </w:p>
    <w:p>
      <w:pPr>
        <w:spacing w:line="600" w:lineRule="exact"/>
        <w:ind w:firstLine="480" w:firstLineChars="200"/>
        <w:rPr>
          <w:rFonts w:ascii="仿宋_GB2312" w:eastAsia="仿宋_GB2312"/>
          <w:sz w:val="24"/>
          <w:szCs w:val="24"/>
        </w:rPr>
      </w:pPr>
      <w:r>
        <w:rPr>
          <w:rFonts w:hint="eastAsia" w:ascii="仿宋_GB2312" w:eastAsia="仿宋_GB2312"/>
          <w:sz w:val="24"/>
          <w:szCs w:val="24"/>
        </w:rPr>
        <w:t>1.分期分批对乡村医生进行培训，促进乡村医生和药师的合理用药能力提升。</w:t>
      </w:r>
    </w:p>
    <w:p>
      <w:pPr>
        <w:spacing w:line="600" w:lineRule="exact"/>
        <w:ind w:firstLine="480" w:firstLineChars="200"/>
        <w:rPr>
          <w:rFonts w:ascii="仿宋_GB2312" w:eastAsia="仿宋_GB2312"/>
          <w:sz w:val="24"/>
          <w:szCs w:val="24"/>
        </w:rPr>
      </w:pPr>
      <w:r>
        <w:rPr>
          <w:rFonts w:hint="eastAsia" w:ascii="仿宋_GB2312" w:eastAsia="仿宋_GB2312"/>
          <w:sz w:val="24"/>
          <w:szCs w:val="24"/>
        </w:rPr>
        <w:t>2.组织乡村医生到优秀的省（市）级医院参观办公场所、医疗设施，观摩手术操作等，学习先进的医疗理念和技术。</w:t>
      </w:r>
    </w:p>
    <w:p>
      <w:pPr>
        <w:spacing w:line="600" w:lineRule="exact"/>
        <w:ind w:firstLine="480" w:firstLineChars="200"/>
        <w:rPr>
          <w:rFonts w:ascii="仿宋_GB2312" w:eastAsia="仿宋_GB2312"/>
          <w:sz w:val="24"/>
          <w:szCs w:val="24"/>
        </w:rPr>
      </w:pPr>
      <w:r>
        <w:rPr>
          <w:rFonts w:hint="eastAsia" w:ascii="仿宋_GB2312" w:eastAsia="仿宋_GB2312"/>
          <w:sz w:val="24"/>
          <w:szCs w:val="24"/>
        </w:rPr>
        <w:t>3.利用现代化信息手段，对乡村医生在工作上遇到的问题进行远程指导。</w:t>
      </w:r>
    </w:p>
    <w:p>
      <w:pPr>
        <w:spacing w:line="600" w:lineRule="exact"/>
        <w:ind w:firstLine="480" w:firstLineChars="200"/>
        <w:rPr>
          <w:rFonts w:ascii="仿宋_GB2312" w:eastAsia="仿宋_GB2312"/>
          <w:sz w:val="24"/>
          <w:szCs w:val="24"/>
        </w:rPr>
      </w:pPr>
      <w:r>
        <w:rPr>
          <w:rFonts w:hint="eastAsia" w:ascii="仿宋_GB2312" w:eastAsia="仿宋_GB2312"/>
          <w:sz w:val="24"/>
          <w:szCs w:val="24"/>
        </w:rPr>
        <w:t>四、甲方权利与义务</w:t>
      </w:r>
    </w:p>
    <w:p>
      <w:pPr>
        <w:spacing w:line="600" w:lineRule="exact"/>
        <w:ind w:firstLine="480" w:firstLineChars="200"/>
        <w:rPr>
          <w:rFonts w:ascii="仿宋_GB2312" w:eastAsia="仿宋_GB2312"/>
          <w:sz w:val="24"/>
          <w:szCs w:val="24"/>
        </w:rPr>
      </w:pPr>
      <w:r>
        <w:rPr>
          <w:rFonts w:hint="eastAsia" w:ascii="仿宋_GB2312" w:eastAsia="仿宋_GB2312"/>
          <w:sz w:val="24"/>
          <w:szCs w:val="24"/>
        </w:rPr>
        <w:t>1.甲方负责统筹协调专家参与到培训、远程指导等结对帮扶工作中。</w:t>
      </w:r>
    </w:p>
    <w:p>
      <w:pPr>
        <w:spacing w:line="600" w:lineRule="exact"/>
        <w:ind w:firstLine="480" w:firstLineChars="200"/>
        <w:rPr>
          <w:rFonts w:ascii="仿宋_GB2312" w:eastAsia="仿宋_GB2312"/>
          <w:sz w:val="24"/>
          <w:szCs w:val="24"/>
        </w:rPr>
      </w:pPr>
      <w:r>
        <w:rPr>
          <w:rFonts w:hint="eastAsia" w:ascii="仿宋_GB2312" w:eastAsia="仿宋_GB2312"/>
          <w:sz w:val="24"/>
          <w:szCs w:val="24"/>
        </w:rPr>
        <w:t>2.甲方负责制作活动宣传材料（培训教材、海报等），提供给乙方使用。</w:t>
      </w:r>
    </w:p>
    <w:p>
      <w:pPr>
        <w:spacing w:line="600" w:lineRule="exact"/>
        <w:ind w:firstLine="480" w:firstLineChars="200"/>
        <w:rPr>
          <w:rFonts w:ascii="仿宋_GB2312" w:eastAsia="仿宋_GB2312"/>
          <w:sz w:val="24"/>
          <w:szCs w:val="24"/>
        </w:rPr>
      </w:pPr>
      <w:r>
        <w:rPr>
          <w:rFonts w:hint="eastAsia" w:ascii="仿宋_GB2312" w:eastAsia="仿宋_GB2312"/>
          <w:sz w:val="24"/>
          <w:szCs w:val="24"/>
        </w:rPr>
        <w:t>3.甲方有权了解乙方受帮扶效果。</w:t>
      </w:r>
    </w:p>
    <w:p>
      <w:pPr>
        <w:spacing w:line="600" w:lineRule="exact"/>
        <w:ind w:firstLine="480" w:firstLineChars="200"/>
        <w:rPr>
          <w:rFonts w:ascii="仿宋_GB2312" w:eastAsia="仿宋_GB2312"/>
          <w:sz w:val="24"/>
          <w:szCs w:val="24"/>
        </w:rPr>
      </w:pPr>
      <w:r>
        <w:rPr>
          <w:rFonts w:hint="eastAsia" w:ascii="仿宋_GB2312" w:eastAsia="仿宋_GB2312"/>
          <w:sz w:val="24"/>
          <w:szCs w:val="24"/>
        </w:rPr>
        <w:t>五、乙方权利与义务</w:t>
      </w:r>
    </w:p>
    <w:p>
      <w:pPr>
        <w:spacing w:line="600" w:lineRule="exact"/>
        <w:ind w:firstLine="480" w:firstLineChars="200"/>
        <w:rPr>
          <w:rFonts w:ascii="仿宋_GB2312" w:eastAsia="仿宋_GB2312"/>
          <w:sz w:val="24"/>
          <w:szCs w:val="24"/>
        </w:rPr>
      </w:pPr>
      <w:r>
        <w:rPr>
          <w:rFonts w:hint="eastAsia" w:ascii="仿宋_GB2312" w:eastAsia="仿宋_GB2312"/>
          <w:sz w:val="24"/>
          <w:szCs w:val="24"/>
        </w:rPr>
        <w:t>1.乙方负责协调培训场地。</w:t>
      </w:r>
    </w:p>
    <w:p>
      <w:pPr>
        <w:spacing w:line="600" w:lineRule="exact"/>
        <w:ind w:firstLine="480" w:firstLineChars="200"/>
        <w:rPr>
          <w:rFonts w:ascii="仿宋_GB2312" w:eastAsia="仿宋_GB2312"/>
          <w:sz w:val="24"/>
          <w:szCs w:val="24"/>
        </w:rPr>
      </w:pPr>
      <w:r>
        <w:rPr>
          <w:rFonts w:hint="eastAsia" w:ascii="仿宋_GB2312" w:eastAsia="仿宋_GB2312"/>
          <w:sz w:val="24"/>
          <w:szCs w:val="24"/>
        </w:rPr>
        <w:t>2.乙方负责组织当地乡村医生参加活动，并将结对帮扶成果及时向甲方反馈。</w:t>
      </w:r>
    </w:p>
    <w:p>
      <w:pPr>
        <w:spacing w:line="600" w:lineRule="exact"/>
        <w:ind w:firstLine="480" w:firstLineChars="200"/>
        <w:rPr>
          <w:rFonts w:ascii="仿宋_GB2312" w:eastAsia="仿宋_GB2312"/>
          <w:sz w:val="24"/>
          <w:szCs w:val="24"/>
        </w:rPr>
      </w:pPr>
      <w:r>
        <w:rPr>
          <w:rFonts w:hint="eastAsia" w:ascii="仿宋_GB2312" w:eastAsia="仿宋_GB2312"/>
          <w:sz w:val="24"/>
          <w:szCs w:val="24"/>
        </w:rPr>
        <w:t>3.乙方充分利用甲方提供的活动宣传材料（培训教材、海报等），大力促进乡村医生和药师的合理用药能力提升。</w:t>
      </w:r>
    </w:p>
    <w:p>
      <w:pPr>
        <w:spacing w:line="600" w:lineRule="exact"/>
        <w:ind w:firstLine="480" w:firstLineChars="200"/>
        <w:rPr>
          <w:rFonts w:ascii="仿宋_GB2312" w:eastAsia="仿宋_GB2312"/>
          <w:sz w:val="24"/>
          <w:szCs w:val="24"/>
        </w:rPr>
      </w:pPr>
      <w:r>
        <w:rPr>
          <w:rFonts w:hint="eastAsia" w:ascii="仿宋_GB2312" w:eastAsia="仿宋_GB2312"/>
          <w:sz w:val="24"/>
          <w:szCs w:val="24"/>
        </w:rPr>
        <w:t>六、协议书一式贰份，甲、乙双方各执壹份。如有协议未尽事宜，由甲、乙双方协商解决。</w:t>
      </w:r>
      <w:r>
        <w:rPr>
          <w:rFonts w:hint="eastAsia" w:eastAsia="仿宋_GB2312"/>
          <w:sz w:val="24"/>
          <w:szCs w:val="24"/>
        </w:rPr>
        <w:t> </w:t>
      </w:r>
    </w:p>
    <w:p>
      <w:pPr>
        <w:spacing w:line="600" w:lineRule="exact"/>
        <w:ind w:firstLine="480" w:firstLineChars="200"/>
        <w:rPr>
          <w:rFonts w:ascii="仿宋_GB2312" w:eastAsia="仿宋_GB2312"/>
          <w:sz w:val="24"/>
          <w:szCs w:val="24"/>
        </w:rPr>
      </w:pPr>
      <w:r>
        <w:rPr>
          <w:rFonts w:hint="eastAsia" w:ascii="仿宋_GB2312" w:eastAsia="仿宋_GB2312"/>
          <w:sz w:val="24"/>
          <w:szCs w:val="24"/>
        </w:rPr>
        <w:t>七、本协议自甲、乙双方签署之日起生效。</w:t>
      </w:r>
    </w:p>
    <w:p>
      <w:pPr>
        <w:spacing w:line="600" w:lineRule="exact"/>
        <w:ind w:firstLine="480" w:firstLineChars="200"/>
        <w:rPr>
          <w:rFonts w:ascii="仿宋_GB2312" w:eastAsia="仿宋_GB2312"/>
          <w:sz w:val="24"/>
          <w:szCs w:val="24"/>
        </w:rPr>
      </w:pPr>
    </w:p>
    <w:p>
      <w:pPr>
        <w:spacing w:line="600" w:lineRule="exact"/>
        <w:ind w:firstLine="480" w:firstLineChars="200"/>
        <w:rPr>
          <w:rFonts w:ascii="仿宋_GB2312" w:eastAsia="仿宋_GB2312"/>
          <w:sz w:val="24"/>
          <w:szCs w:val="24"/>
        </w:rPr>
      </w:pPr>
    </w:p>
    <w:p>
      <w:pPr>
        <w:spacing w:line="600" w:lineRule="exact"/>
        <w:ind w:firstLine="480" w:firstLineChars="200"/>
        <w:rPr>
          <w:rFonts w:ascii="仿宋_GB2312" w:eastAsia="仿宋_GB2312"/>
          <w:sz w:val="24"/>
          <w:szCs w:val="24"/>
        </w:rPr>
      </w:pPr>
    </w:p>
    <w:p>
      <w:pPr>
        <w:spacing w:line="600" w:lineRule="exact"/>
        <w:ind w:firstLine="480" w:firstLineChars="200"/>
        <w:rPr>
          <w:rFonts w:ascii="仿宋_GB2312" w:eastAsia="仿宋_GB2312"/>
          <w:sz w:val="24"/>
          <w:szCs w:val="24"/>
        </w:rPr>
      </w:pPr>
    </w:p>
    <w:p>
      <w:pPr>
        <w:spacing w:line="600" w:lineRule="exact"/>
        <w:ind w:firstLine="480" w:firstLineChars="200"/>
        <w:rPr>
          <w:rFonts w:ascii="仿宋_GB2312" w:eastAsia="仿宋_GB2312"/>
          <w:sz w:val="24"/>
          <w:szCs w:val="24"/>
        </w:rPr>
      </w:pPr>
      <w:r>
        <w:rPr>
          <w:rFonts w:hint="eastAsia" w:ascii="仿宋_GB2312" w:eastAsia="仿宋_GB2312"/>
          <w:sz w:val="24"/>
          <w:szCs w:val="24"/>
        </w:rPr>
        <w:t>甲方代表签字：</w:t>
      </w:r>
      <w:r>
        <w:rPr>
          <w:rFonts w:hint="eastAsia" w:eastAsia="仿宋_GB2312"/>
          <w:sz w:val="24"/>
          <w:szCs w:val="24"/>
        </w:rPr>
        <w:t xml:space="preserve">         </w:t>
      </w:r>
      <w:r>
        <w:rPr>
          <w:rFonts w:hint="eastAsia" w:ascii="仿宋_GB2312" w:eastAsia="仿宋_GB2312"/>
          <w:sz w:val="24"/>
          <w:szCs w:val="24"/>
        </w:rPr>
        <w:t xml:space="preserve">       乙方代表签字：</w:t>
      </w:r>
      <w:r>
        <w:rPr>
          <w:rFonts w:hint="eastAsia" w:eastAsia="仿宋_GB2312"/>
          <w:sz w:val="24"/>
          <w:szCs w:val="24"/>
        </w:rPr>
        <w:t xml:space="preserve">        </w:t>
      </w:r>
    </w:p>
    <w:p>
      <w:pPr>
        <w:spacing w:line="600" w:lineRule="exact"/>
        <w:ind w:firstLine="480" w:firstLineChars="200"/>
        <w:rPr>
          <w:rFonts w:eastAsia="仿宋_GB2312"/>
          <w:sz w:val="24"/>
          <w:szCs w:val="24"/>
        </w:rPr>
      </w:pPr>
      <w:r>
        <w:rPr>
          <w:rFonts w:hint="eastAsia" w:ascii="仿宋_GB2312" w:eastAsia="仿宋_GB2312"/>
          <w:sz w:val="24"/>
          <w:szCs w:val="24"/>
        </w:rPr>
        <w:t>盖  章：</w:t>
      </w:r>
      <w:r>
        <w:rPr>
          <w:rFonts w:hint="eastAsia" w:eastAsia="仿宋_GB2312"/>
          <w:sz w:val="24"/>
          <w:szCs w:val="24"/>
        </w:rPr>
        <w:t xml:space="preserve">                      盖  章：   </w:t>
      </w:r>
    </w:p>
    <w:p>
      <w:pPr>
        <w:spacing w:line="600" w:lineRule="exact"/>
        <w:ind w:firstLine="480" w:firstLineChars="200"/>
        <w:rPr>
          <w:rFonts w:ascii="仿宋_GB2312" w:eastAsia="仿宋_GB2312"/>
          <w:sz w:val="24"/>
          <w:szCs w:val="24"/>
        </w:rPr>
      </w:pPr>
      <w:r>
        <w:rPr>
          <w:rFonts w:hint="eastAsia" w:eastAsia="仿宋_GB2312"/>
          <w:sz w:val="24"/>
          <w:szCs w:val="24"/>
        </w:rPr>
        <w:t xml:space="preserve">日  期：             </w:t>
      </w:r>
      <w:r>
        <w:rPr>
          <w:rFonts w:hint="eastAsia" w:ascii="仿宋_GB2312" w:eastAsia="仿宋_GB2312"/>
          <w:sz w:val="24"/>
          <w:szCs w:val="24"/>
        </w:rPr>
        <w:t xml:space="preserve">         日  期：</w:t>
      </w:r>
      <w:r>
        <w:rPr>
          <w:rFonts w:hint="eastAsia" w:eastAsia="仿宋_GB2312"/>
          <w:sz w:val="24"/>
          <w:szCs w:val="24"/>
        </w:rPr>
        <w:t xml:space="preserve">   </w:t>
      </w:r>
    </w:p>
    <w:p>
      <w:pPr>
        <w:widowControl/>
        <w:jc w:val="left"/>
        <w:rPr>
          <w:rFonts w:ascii="仿宋_GB2312" w:eastAsia="仿宋_GB2312"/>
          <w:sz w:val="24"/>
          <w:szCs w:val="24"/>
        </w:rPr>
      </w:pPr>
      <w:bookmarkStart w:id="40" w:name="_Toc419720396"/>
      <w:bookmarkStart w:id="41" w:name="_Toc479349814"/>
      <w:r>
        <w:rPr>
          <w:rFonts w:ascii="仿宋_GB2312" w:eastAsia="仿宋_GB2312"/>
          <w:sz w:val="24"/>
          <w:szCs w:val="24"/>
        </w:rPr>
        <w:br w:type="page"/>
      </w:r>
    </w:p>
    <w:p>
      <w:pPr>
        <w:pStyle w:val="2"/>
        <w:spacing w:before="0" w:after="0" w:line="360" w:lineRule="auto"/>
        <w:ind w:firstLine="482" w:firstLineChars="200"/>
        <w:rPr>
          <w:rFonts w:ascii="仿宋_GB2312" w:eastAsia="仿宋_GB2312"/>
          <w:sz w:val="24"/>
          <w:szCs w:val="24"/>
        </w:rPr>
      </w:pPr>
      <w:bookmarkStart w:id="42" w:name="_Toc529800439"/>
      <w:bookmarkStart w:id="43" w:name="_Toc529800867"/>
      <w:r>
        <w:rPr>
          <w:rFonts w:hint="eastAsia" w:ascii="仿宋_GB2312" w:eastAsia="仿宋_GB2312"/>
          <w:sz w:val="24"/>
          <w:szCs w:val="24"/>
        </w:rPr>
        <w:t>附件8</w:t>
      </w:r>
      <w:r>
        <w:rPr>
          <w:rFonts w:ascii="仿宋_GB2312" w:eastAsia="仿宋_GB2312"/>
          <w:sz w:val="24"/>
          <w:szCs w:val="24"/>
        </w:rPr>
        <w:t xml:space="preserve">. </w:t>
      </w:r>
      <w:r>
        <w:rPr>
          <w:rFonts w:hint="eastAsia" w:ascii="仿宋_GB2312" w:eastAsia="仿宋_GB2312"/>
          <w:sz w:val="24"/>
          <w:szCs w:val="24"/>
        </w:rPr>
        <w:t>“汇聚药师爱的力量”合理用药乡医培训活动评估表（样式）</w:t>
      </w:r>
      <w:bookmarkEnd w:id="40"/>
      <w:bookmarkEnd w:id="41"/>
      <w:bookmarkEnd w:id="42"/>
      <w:bookmarkEnd w:id="43"/>
    </w:p>
    <w:p>
      <w:pPr>
        <w:spacing w:line="360" w:lineRule="auto"/>
        <w:rPr>
          <w:rFonts w:ascii="仿宋_GB2312" w:eastAsia="仿宋_GB2312"/>
          <w:sz w:val="24"/>
          <w:szCs w:val="24"/>
        </w:rPr>
      </w:pPr>
    </w:p>
    <w:p>
      <w:pPr>
        <w:spacing w:line="360" w:lineRule="auto"/>
        <w:rPr>
          <w:rFonts w:ascii="仿宋_GB2312" w:eastAsia="仿宋_GB2312"/>
          <w:sz w:val="24"/>
          <w:szCs w:val="24"/>
        </w:rPr>
      </w:pPr>
      <w:r>
        <w:rPr>
          <w:rFonts w:hint="eastAsia" w:ascii="仿宋_GB2312" w:eastAsia="仿宋_GB2312"/>
          <w:sz w:val="24"/>
          <w:szCs w:val="24"/>
        </w:rPr>
        <w:t>分网名称：</w:t>
      </w:r>
      <w:r>
        <w:rPr>
          <w:rFonts w:hint="eastAsia" w:ascii="仿宋_GB2312" w:eastAsia="仿宋_GB2312"/>
          <w:sz w:val="24"/>
          <w:szCs w:val="24"/>
          <w:u w:val="single"/>
        </w:rPr>
        <w:t xml:space="preserve">                                     </w:t>
      </w:r>
      <w:r>
        <w:rPr>
          <w:rFonts w:hint="eastAsia" w:ascii="仿宋_GB2312" w:eastAsia="仿宋_GB2312"/>
          <w:sz w:val="24"/>
          <w:szCs w:val="24"/>
        </w:rPr>
        <w:t>培训日期：</w:t>
      </w:r>
      <w:r>
        <w:rPr>
          <w:rFonts w:hint="eastAsia" w:ascii="仿宋_GB2312" w:eastAsia="仿宋_GB2312"/>
          <w:sz w:val="24"/>
          <w:szCs w:val="24"/>
          <w:u w:val="single"/>
        </w:rPr>
        <w:t xml:space="preserve">           </w:t>
      </w:r>
    </w:p>
    <w:p>
      <w:pPr>
        <w:spacing w:line="360" w:lineRule="auto"/>
        <w:rPr>
          <w:rFonts w:ascii="仿宋_GB2312" w:eastAsia="仿宋_GB2312"/>
          <w:sz w:val="24"/>
          <w:szCs w:val="24"/>
        </w:rPr>
      </w:pPr>
      <w:r>
        <w:rPr>
          <w:rFonts w:hint="eastAsia" w:ascii="仿宋_GB2312" w:eastAsia="仿宋_GB2312"/>
          <w:sz w:val="24"/>
          <w:szCs w:val="24"/>
        </w:rPr>
        <w:t>性别：□男     □女</w:t>
      </w:r>
    </w:p>
    <w:p>
      <w:pPr>
        <w:spacing w:line="360" w:lineRule="auto"/>
        <w:rPr>
          <w:rFonts w:ascii="仿宋_GB2312" w:eastAsia="仿宋_GB2312"/>
          <w:sz w:val="24"/>
          <w:szCs w:val="24"/>
          <w:u w:val="single"/>
        </w:rPr>
      </w:pPr>
      <w:r>
        <w:rPr>
          <w:rFonts w:hint="eastAsia" w:ascii="仿宋_GB2312" w:eastAsia="仿宋_GB2312"/>
          <w:sz w:val="24"/>
          <w:szCs w:val="24"/>
        </w:rPr>
        <w:t>单位：□医院   □药店   □其他（自填）</w:t>
      </w:r>
      <w:r>
        <w:rPr>
          <w:rFonts w:hint="eastAsia" w:ascii="仿宋_GB2312" w:eastAsia="仿宋_GB2312"/>
          <w:sz w:val="24"/>
          <w:szCs w:val="24"/>
          <w:u w:val="single"/>
        </w:rPr>
        <w:t xml:space="preserve">                        </w:t>
      </w:r>
    </w:p>
    <w:p>
      <w:pPr>
        <w:spacing w:line="360" w:lineRule="auto"/>
        <w:rPr>
          <w:rFonts w:ascii="仿宋_GB2312" w:eastAsia="仿宋_GB2312"/>
          <w:sz w:val="24"/>
          <w:szCs w:val="24"/>
        </w:rPr>
      </w:pPr>
      <w:r>
        <w:rPr>
          <w:rFonts w:hint="eastAsia" w:ascii="仿宋_GB2312" w:eastAsia="仿宋_GB2312"/>
          <w:sz w:val="24"/>
          <w:szCs w:val="24"/>
        </w:rPr>
        <w:t>学历：□博士   □硕士   □大学本科     □大专及以下</w:t>
      </w:r>
    </w:p>
    <w:p>
      <w:pPr>
        <w:spacing w:line="360" w:lineRule="auto"/>
        <w:rPr>
          <w:rFonts w:ascii="仿宋_GB2312" w:eastAsia="仿宋_GB2312"/>
          <w:sz w:val="24"/>
          <w:szCs w:val="24"/>
        </w:rPr>
      </w:pPr>
      <w:r>
        <w:rPr>
          <w:rFonts w:hint="eastAsia" w:ascii="仿宋_GB2312" w:eastAsia="仿宋_GB2312"/>
          <w:sz w:val="24"/>
          <w:szCs w:val="24"/>
        </w:rPr>
        <w:t>职称：□高级   □中级   □初级及以下   □执业药师</w:t>
      </w:r>
    </w:p>
    <w:p>
      <w:pPr>
        <w:spacing w:line="360" w:lineRule="auto"/>
        <w:rPr>
          <w:rFonts w:ascii="仿宋_GB2312" w:eastAsia="仿宋_GB2312"/>
          <w:b/>
          <w:sz w:val="24"/>
          <w:szCs w:val="24"/>
        </w:rPr>
      </w:pPr>
      <w:r>
        <w:rPr>
          <w:rFonts w:hint="eastAsia" w:ascii="仿宋_GB2312" w:eastAsia="仿宋_GB2312"/>
          <w:b/>
          <w:sz w:val="24"/>
          <w:szCs w:val="24"/>
        </w:rPr>
        <w:t>会务安排：</w:t>
      </w:r>
    </w:p>
    <w:p>
      <w:pPr>
        <w:spacing w:line="360" w:lineRule="auto"/>
        <w:rPr>
          <w:rFonts w:ascii="仿宋_GB2312" w:eastAsia="仿宋_GB2312"/>
          <w:sz w:val="24"/>
          <w:szCs w:val="24"/>
        </w:rPr>
      </w:pPr>
      <w:r>
        <w:rPr>
          <w:rFonts w:hint="eastAsia" w:ascii="仿宋_GB2312" w:eastAsia="仿宋_GB2312"/>
          <w:sz w:val="24"/>
          <w:szCs w:val="24"/>
        </w:rPr>
        <w:t>1.培训的时间安排：□时长较短   □时长合理   □时长偏长</w:t>
      </w:r>
    </w:p>
    <w:p>
      <w:pPr>
        <w:spacing w:line="360" w:lineRule="auto"/>
        <w:rPr>
          <w:rFonts w:ascii="仿宋_GB2312" w:eastAsia="仿宋_GB2312"/>
          <w:sz w:val="24"/>
          <w:szCs w:val="24"/>
        </w:rPr>
      </w:pPr>
      <w:r>
        <w:rPr>
          <w:rFonts w:hint="eastAsia" w:ascii="仿宋_GB2312" w:eastAsia="仿宋_GB2312"/>
          <w:sz w:val="24"/>
          <w:szCs w:val="24"/>
        </w:rPr>
        <w:t>2.培训的场所安排：□不满意   □一般   □较满意   □满意   □非常满意</w:t>
      </w:r>
    </w:p>
    <w:p>
      <w:pPr>
        <w:spacing w:line="360" w:lineRule="auto"/>
        <w:rPr>
          <w:rFonts w:ascii="仿宋_GB2312" w:eastAsia="仿宋_GB2312"/>
          <w:b/>
          <w:sz w:val="24"/>
          <w:szCs w:val="24"/>
        </w:rPr>
      </w:pPr>
      <w:r>
        <w:rPr>
          <w:rFonts w:hint="eastAsia" w:ascii="仿宋_GB2312" w:eastAsia="仿宋_GB2312"/>
          <w:b/>
          <w:sz w:val="24"/>
          <w:szCs w:val="24"/>
        </w:rPr>
        <w:t>课程安排：</w:t>
      </w:r>
    </w:p>
    <w:p>
      <w:pPr>
        <w:spacing w:line="360" w:lineRule="auto"/>
        <w:rPr>
          <w:rFonts w:ascii="仿宋_GB2312" w:eastAsia="仿宋_GB2312"/>
          <w:sz w:val="24"/>
          <w:szCs w:val="24"/>
        </w:rPr>
      </w:pPr>
      <w:r>
        <w:rPr>
          <w:rFonts w:hint="eastAsia" w:ascii="仿宋_GB2312" w:eastAsia="仿宋_GB2312"/>
          <w:sz w:val="24"/>
          <w:szCs w:val="24"/>
        </w:rPr>
        <w:t>3.培训的形式：□不满意   □一般   □较满意   □满意   □非常满意</w:t>
      </w:r>
    </w:p>
    <w:p>
      <w:pPr>
        <w:spacing w:line="360" w:lineRule="auto"/>
        <w:rPr>
          <w:rFonts w:ascii="仿宋_GB2312" w:eastAsia="仿宋_GB2312"/>
          <w:sz w:val="24"/>
          <w:szCs w:val="24"/>
        </w:rPr>
      </w:pPr>
      <w:r>
        <w:rPr>
          <w:rFonts w:hint="eastAsia" w:ascii="仿宋_GB2312" w:eastAsia="仿宋_GB2312"/>
          <w:sz w:val="24"/>
          <w:szCs w:val="24"/>
        </w:rPr>
        <w:t>4.培训内容详实丰富：□不满意  □一般   □较满意   □满意   □非常满意</w:t>
      </w:r>
    </w:p>
    <w:p>
      <w:pPr>
        <w:spacing w:line="360" w:lineRule="auto"/>
        <w:rPr>
          <w:rFonts w:ascii="仿宋_GB2312" w:eastAsia="仿宋_GB2312"/>
          <w:sz w:val="24"/>
          <w:szCs w:val="24"/>
        </w:rPr>
      </w:pPr>
      <w:r>
        <w:rPr>
          <w:rFonts w:hint="eastAsia" w:ascii="仿宋_GB2312" w:eastAsia="仿宋_GB2312"/>
          <w:sz w:val="24"/>
          <w:szCs w:val="24"/>
        </w:rPr>
        <w:t>5.条理性强，易于理解：□不满意  □一般  □较满意   □满意  □非常满意</w:t>
      </w:r>
    </w:p>
    <w:p>
      <w:pPr>
        <w:spacing w:line="360" w:lineRule="auto"/>
        <w:rPr>
          <w:rFonts w:ascii="仿宋_GB2312" w:eastAsia="仿宋_GB2312"/>
          <w:sz w:val="24"/>
          <w:szCs w:val="24"/>
        </w:rPr>
      </w:pPr>
      <w:r>
        <w:rPr>
          <w:rFonts w:hint="eastAsia" w:ascii="仿宋_GB2312" w:eastAsia="仿宋_GB2312"/>
          <w:sz w:val="24"/>
          <w:szCs w:val="24"/>
        </w:rPr>
        <w:t>6.互动性强，参与度高：□不满意  □一般  □较满意  □满意   □非常满意</w:t>
      </w:r>
    </w:p>
    <w:p>
      <w:pPr>
        <w:spacing w:line="360" w:lineRule="auto"/>
        <w:rPr>
          <w:rFonts w:ascii="仿宋_GB2312" w:eastAsia="仿宋_GB2312"/>
          <w:b/>
          <w:sz w:val="24"/>
          <w:szCs w:val="24"/>
        </w:rPr>
      </w:pPr>
      <w:r>
        <w:rPr>
          <w:rFonts w:hint="eastAsia" w:ascii="仿宋_GB2312" w:eastAsia="仿宋_GB2312"/>
          <w:b/>
          <w:sz w:val="24"/>
          <w:szCs w:val="24"/>
        </w:rPr>
        <w:t>讲者安排：</w:t>
      </w:r>
    </w:p>
    <w:p>
      <w:pPr>
        <w:spacing w:line="360" w:lineRule="auto"/>
        <w:rPr>
          <w:rFonts w:ascii="仿宋_GB2312" w:eastAsia="仿宋_GB2312"/>
          <w:sz w:val="24"/>
          <w:szCs w:val="24"/>
        </w:rPr>
      </w:pPr>
      <w:r>
        <w:rPr>
          <w:rFonts w:hint="eastAsia" w:ascii="仿宋_GB2312" w:eastAsia="仿宋_GB2312"/>
          <w:sz w:val="24"/>
          <w:szCs w:val="24"/>
        </w:rPr>
        <w:t>7.专家授课思路清晰：□不满意  □一般   □较满意   □满意   □非常满意</w:t>
      </w:r>
    </w:p>
    <w:p>
      <w:pPr>
        <w:spacing w:line="360" w:lineRule="auto"/>
        <w:rPr>
          <w:rFonts w:ascii="仿宋_GB2312" w:eastAsia="仿宋_GB2312"/>
          <w:sz w:val="24"/>
          <w:szCs w:val="24"/>
        </w:rPr>
      </w:pPr>
      <w:r>
        <w:rPr>
          <w:rFonts w:hint="eastAsia" w:ascii="仿宋_GB2312" w:eastAsia="仿宋_GB2312"/>
          <w:sz w:val="24"/>
          <w:szCs w:val="24"/>
        </w:rPr>
        <w:t>8.语言表达能力强：□不满意   □一般   □较满意   □满意   □非常满意</w:t>
      </w:r>
    </w:p>
    <w:p>
      <w:pPr>
        <w:spacing w:line="360" w:lineRule="auto"/>
        <w:rPr>
          <w:rFonts w:ascii="仿宋_GB2312" w:eastAsia="仿宋_GB2312"/>
          <w:sz w:val="24"/>
          <w:szCs w:val="24"/>
        </w:rPr>
      </w:pPr>
      <w:r>
        <w:rPr>
          <w:rFonts w:hint="eastAsia" w:ascii="仿宋_GB2312" w:eastAsia="仿宋_GB2312"/>
          <w:sz w:val="24"/>
          <w:szCs w:val="24"/>
        </w:rPr>
        <w:t>9.善于交流，促进互动：□不满意  □一般  □较满意  □满意   □非常满意</w:t>
      </w:r>
    </w:p>
    <w:p>
      <w:pPr>
        <w:spacing w:line="360" w:lineRule="auto"/>
        <w:rPr>
          <w:rFonts w:ascii="仿宋_GB2312" w:eastAsia="仿宋_GB2312"/>
          <w:sz w:val="24"/>
          <w:szCs w:val="24"/>
        </w:rPr>
      </w:pPr>
      <w:r>
        <w:rPr>
          <w:rFonts w:hint="eastAsia" w:ascii="仿宋_GB2312" w:eastAsia="仿宋_GB2312"/>
          <w:sz w:val="24"/>
          <w:szCs w:val="24"/>
        </w:rPr>
        <w:t>10.激发了我学习的兴趣：□不满意  □一般  □较满意  □满意  □非常满意</w:t>
      </w:r>
    </w:p>
    <w:p>
      <w:pPr>
        <w:spacing w:line="360" w:lineRule="auto"/>
        <w:rPr>
          <w:rFonts w:ascii="仿宋_GB2312" w:eastAsia="仿宋_GB2312"/>
          <w:b/>
          <w:sz w:val="24"/>
          <w:szCs w:val="24"/>
        </w:rPr>
      </w:pPr>
      <w:r>
        <w:rPr>
          <w:rFonts w:hint="eastAsia" w:ascii="仿宋_GB2312" w:eastAsia="仿宋_GB2312"/>
          <w:b/>
          <w:sz w:val="24"/>
          <w:szCs w:val="24"/>
        </w:rPr>
        <w:t>总体评价：</w:t>
      </w:r>
    </w:p>
    <w:p>
      <w:pPr>
        <w:spacing w:line="360" w:lineRule="auto"/>
        <w:rPr>
          <w:rFonts w:ascii="仿宋_GB2312" w:eastAsia="仿宋_GB2312"/>
          <w:sz w:val="24"/>
          <w:szCs w:val="24"/>
        </w:rPr>
      </w:pPr>
      <w:r>
        <w:rPr>
          <w:rFonts w:hint="eastAsia" w:ascii="仿宋_GB2312" w:eastAsia="仿宋_GB2312"/>
          <w:sz w:val="24"/>
          <w:szCs w:val="24"/>
        </w:rPr>
        <w:t>11.有助于我从事的工作：□不满意  □一般  □较满意  □满意  □非常满意</w:t>
      </w:r>
    </w:p>
    <w:p>
      <w:pPr>
        <w:spacing w:line="360" w:lineRule="auto"/>
        <w:rPr>
          <w:rFonts w:ascii="仿宋_GB2312" w:eastAsia="仿宋_GB2312"/>
          <w:sz w:val="24"/>
          <w:szCs w:val="24"/>
        </w:rPr>
      </w:pPr>
      <w:r>
        <w:rPr>
          <w:rFonts w:hint="eastAsia" w:ascii="仿宋_GB2312" w:eastAsia="仿宋_GB2312"/>
          <w:sz w:val="24"/>
          <w:szCs w:val="24"/>
        </w:rPr>
        <w:t>12.达到预期收获：□未达到   □达到   □超出预期</w:t>
      </w:r>
    </w:p>
    <w:p>
      <w:pPr>
        <w:spacing w:line="360" w:lineRule="auto"/>
        <w:rPr>
          <w:rFonts w:ascii="仿宋_GB2312" w:eastAsia="仿宋_GB2312"/>
          <w:sz w:val="24"/>
          <w:szCs w:val="24"/>
        </w:rPr>
      </w:pPr>
      <w:r>
        <w:rPr>
          <w:rFonts w:hint="eastAsia" w:ascii="仿宋_GB2312" w:eastAsia="仿宋_GB2312"/>
          <w:sz w:val="24"/>
          <w:szCs w:val="24"/>
        </w:rPr>
        <w:t xml:space="preserve">13.您希望多长时间接受一次培训：□一月一次   □一季度一次   □半年一次 </w:t>
      </w:r>
    </w:p>
    <w:p>
      <w:pPr>
        <w:spacing w:line="360" w:lineRule="auto"/>
        <w:rPr>
          <w:rFonts w:ascii="仿宋_GB2312" w:eastAsia="仿宋_GB2312"/>
          <w:sz w:val="24"/>
          <w:szCs w:val="24"/>
        </w:rPr>
      </w:pPr>
      <w:r>
        <w:rPr>
          <w:rFonts w:hint="eastAsia" w:ascii="仿宋_GB2312" w:eastAsia="仿宋_GB2312"/>
          <w:sz w:val="24"/>
          <w:szCs w:val="24"/>
        </w:rPr>
        <w:t>□一年一次   □其他（自填）</w:t>
      </w:r>
      <w:r>
        <w:rPr>
          <w:rFonts w:hint="eastAsia" w:ascii="仿宋_GB2312" w:eastAsia="仿宋_GB2312"/>
          <w:sz w:val="24"/>
          <w:szCs w:val="24"/>
          <w:u w:val="single"/>
        </w:rPr>
        <w:t xml:space="preserve">                        </w:t>
      </w:r>
      <w:r>
        <w:rPr>
          <w:rFonts w:hint="eastAsia" w:ascii="仿宋_GB2312" w:eastAsia="仿宋_GB2312"/>
          <w:sz w:val="24"/>
          <w:szCs w:val="24"/>
        </w:rPr>
        <w:t xml:space="preserve">   </w:t>
      </w:r>
    </w:p>
    <w:p>
      <w:pPr>
        <w:spacing w:line="360" w:lineRule="auto"/>
        <w:rPr>
          <w:rFonts w:ascii="仿宋_GB2312" w:eastAsia="仿宋_GB2312"/>
          <w:sz w:val="24"/>
          <w:szCs w:val="24"/>
        </w:rPr>
      </w:pPr>
      <w:r>
        <w:rPr>
          <w:rFonts w:hint="eastAsia" w:ascii="仿宋_GB2312" w:eastAsia="仿宋_GB2312"/>
          <w:sz w:val="24"/>
          <w:szCs w:val="24"/>
        </w:rPr>
        <w:t>14.您对活动的其他意见和建议：</w:t>
      </w:r>
    </w:p>
    <w:p>
      <w:pPr>
        <w:spacing w:line="360" w:lineRule="auto"/>
        <w:rPr>
          <w:rFonts w:ascii="仿宋_GB2312" w:eastAsia="仿宋_GB2312"/>
          <w:sz w:val="24"/>
          <w:szCs w:val="24"/>
          <w:u w:val="single"/>
        </w:rPr>
      </w:pPr>
      <w:r>
        <w:rPr>
          <w:rFonts w:hint="eastAsia" w:ascii="仿宋_GB2312" w:eastAsia="仿宋_GB2312"/>
          <w:sz w:val="24"/>
          <w:szCs w:val="24"/>
          <w:u w:val="single"/>
        </w:rPr>
        <w:t xml:space="preserve">                                                                     </w:t>
      </w:r>
    </w:p>
    <w:p>
      <w:pPr>
        <w:spacing w:line="360" w:lineRule="auto"/>
        <w:rPr>
          <w:rFonts w:ascii="仿宋_GB2312" w:eastAsia="仿宋_GB2312"/>
          <w:sz w:val="24"/>
          <w:szCs w:val="24"/>
          <w:u w:val="single"/>
        </w:rPr>
      </w:pPr>
      <w:r>
        <w:rPr>
          <w:rFonts w:hint="eastAsia" w:ascii="仿宋_GB2312" w:eastAsia="仿宋_GB2312"/>
          <w:sz w:val="24"/>
          <w:szCs w:val="24"/>
          <w:u w:val="single"/>
        </w:rPr>
        <w:t xml:space="preserve">                                                                     </w:t>
      </w:r>
    </w:p>
    <w:p>
      <w:pPr>
        <w:spacing w:line="360" w:lineRule="auto"/>
        <w:rPr>
          <w:rFonts w:ascii="仿宋_GB2312" w:eastAsia="仿宋_GB2312"/>
          <w:sz w:val="24"/>
          <w:szCs w:val="24"/>
          <w:u w:val="single"/>
        </w:rPr>
      </w:pPr>
      <w:r>
        <w:rPr>
          <w:rFonts w:hint="eastAsia" w:ascii="仿宋_GB2312" w:eastAsia="仿宋_GB2312"/>
          <w:sz w:val="24"/>
          <w:szCs w:val="24"/>
          <w:u w:val="single"/>
        </w:rPr>
        <w:t xml:space="preserve">                                                                     </w:t>
      </w:r>
      <w:bookmarkStart w:id="44" w:name="_Toc479559662"/>
    </w:p>
    <w:p>
      <w:pPr>
        <w:widowControl/>
        <w:jc w:val="left"/>
        <w:rPr>
          <w:rFonts w:ascii="仿宋_GB2312" w:eastAsia="仿宋_GB2312"/>
          <w:sz w:val="24"/>
          <w:szCs w:val="24"/>
          <w:u w:val="single"/>
        </w:rPr>
        <w:sectPr>
          <w:pgSz w:w="11906" w:h="16838"/>
          <w:pgMar w:top="1440" w:right="1797" w:bottom="1440" w:left="1797" w:header="851" w:footer="992" w:gutter="0"/>
          <w:cols w:space="425" w:num="1"/>
          <w:docGrid w:type="lines" w:linePitch="312" w:charSpace="0"/>
        </w:sectPr>
      </w:pPr>
    </w:p>
    <w:p>
      <w:pPr>
        <w:pStyle w:val="2"/>
        <w:spacing w:before="0" w:after="0" w:line="360" w:lineRule="auto"/>
        <w:ind w:firstLine="482" w:firstLineChars="200"/>
        <w:rPr>
          <w:rFonts w:ascii="仿宋_GB2312" w:eastAsia="仿宋_GB2312"/>
          <w:sz w:val="24"/>
          <w:szCs w:val="24"/>
        </w:rPr>
      </w:pPr>
      <w:bookmarkStart w:id="45" w:name="_Toc529800440"/>
      <w:bookmarkStart w:id="46" w:name="_Toc529800868"/>
      <w:r>
        <w:rPr>
          <w:rFonts w:hint="eastAsia" w:ascii="仿宋_GB2312" w:eastAsia="仿宋_GB2312"/>
          <w:sz w:val="24"/>
          <w:szCs w:val="24"/>
        </w:rPr>
        <w:t>附件8</w:t>
      </w:r>
      <w:r>
        <w:rPr>
          <w:rFonts w:ascii="仿宋_GB2312" w:eastAsia="仿宋_GB2312"/>
          <w:sz w:val="24"/>
          <w:szCs w:val="24"/>
        </w:rPr>
        <w:t>.1</w:t>
      </w:r>
      <w:r>
        <w:rPr>
          <w:rFonts w:hint="eastAsia"/>
        </w:rPr>
        <w:t xml:space="preserve"> </w:t>
      </w:r>
      <w:r>
        <w:rPr>
          <w:rFonts w:hint="eastAsia" w:ascii="仿宋_GB2312" w:eastAsia="仿宋_GB2312"/>
          <w:sz w:val="24"/>
          <w:szCs w:val="24"/>
        </w:rPr>
        <w:t>“汇聚药师爱的力量”合理用药乡医培训活动评估数据汇总表（Excel表）</w:t>
      </w:r>
      <w:bookmarkEnd w:id="45"/>
      <w:bookmarkEnd w:id="46"/>
    </w:p>
    <w:p>
      <w:pPr>
        <w:rPr>
          <w:rFonts w:ascii="仿宋_GB2312" w:eastAsia="仿宋_GB2312"/>
          <w:sz w:val="24"/>
          <w:szCs w:val="24"/>
        </w:rPr>
      </w:pPr>
    </w:p>
    <w:p>
      <w:r>
        <w:rPr>
          <w:rFonts w:hint="eastAsia" w:ascii="仿宋_GB2312" w:eastAsia="仿宋_GB2312"/>
          <w:sz w:val="24"/>
          <w:szCs w:val="24"/>
        </w:rPr>
        <w:t>分网名称：</w:t>
      </w:r>
      <w:r>
        <w:rPr>
          <w:rFonts w:hint="eastAsia" w:ascii="仿宋_GB2312" w:eastAsia="仿宋_GB2312"/>
          <w:sz w:val="24"/>
          <w:szCs w:val="24"/>
          <w:u w:val="single"/>
        </w:rPr>
        <w:t xml:space="preserve">                                     </w:t>
      </w:r>
      <w:r>
        <w:rPr>
          <w:rFonts w:hint="eastAsia" w:ascii="仿宋_GB2312" w:eastAsia="仿宋_GB2312"/>
          <w:sz w:val="24"/>
          <w:szCs w:val="24"/>
        </w:rPr>
        <w:t>培训日期：</w:t>
      </w:r>
      <w:r>
        <w:rPr>
          <w:rFonts w:hint="eastAsia" w:ascii="仿宋_GB2312" w:eastAsia="仿宋_GB2312"/>
          <w:sz w:val="24"/>
          <w:szCs w:val="24"/>
          <w:u w:val="single"/>
        </w:rPr>
        <w:t xml:space="preserve">           </w:t>
      </w:r>
    </w:p>
    <w:tbl>
      <w:tblPr>
        <w:tblStyle w:val="19"/>
        <w:tblW w:w="14400" w:type="dxa"/>
        <w:tblInd w:w="103" w:type="dxa"/>
        <w:tblLayout w:type="fixed"/>
        <w:tblCellMar>
          <w:top w:w="0" w:type="dxa"/>
          <w:left w:w="108" w:type="dxa"/>
          <w:bottom w:w="0" w:type="dxa"/>
          <w:right w:w="108" w:type="dxa"/>
        </w:tblCellMar>
      </w:tblPr>
      <w:tblGrid>
        <w:gridCol w:w="960"/>
        <w:gridCol w:w="960"/>
        <w:gridCol w:w="960"/>
        <w:gridCol w:w="960"/>
        <w:gridCol w:w="960"/>
        <w:gridCol w:w="960"/>
        <w:gridCol w:w="960"/>
        <w:gridCol w:w="960"/>
        <w:gridCol w:w="960"/>
        <w:gridCol w:w="960"/>
        <w:gridCol w:w="960"/>
        <w:gridCol w:w="960"/>
        <w:gridCol w:w="960"/>
        <w:gridCol w:w="960"/>
        <w:gridCol w:w="960"/>
      </w:tblGrid>
      <w:tr>
        <w:tblPrEx>
          <w:tblLayout w:type="fixed"/>
          <w:tblCellMar>
            <w:top w:w="0" w:type="dxa"/>
            <w:left w:w="108" w:type="dxa"/>
            <w:bottom w:w="0" w:type="dxa"/>
            <w:right w:w="108" w:type="dxa"/>
          </w:tblCellMar>
        </w:tblPrEx>
        <w:trPr>
          <w:trHeight w:val="300" w:hRule="atLeast"/>
        </w:trPr>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编号</w:t>
            </w:r>
          </w:p>
        </w:tc>
        <w:tc>
          <w:tcPr>
            <w:tcW w:w="9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性别</w:t>
            </w:r>
          </w:p>
        </w:tc>
        <w:tc>
          <w:tcPr>
            <w:tcW w:w="9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单位</w:t>
            </w:r>
          </w:p>
        </w:tc>
        <w:tc>
          <w:tcPr>
            <w:tcW w:w="9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学历</w:t>
            </w:r>
          </w:p>
        </w:tc>
        <w:tc>
          <w:tcPr>
            <w:tcW w:w="9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职称</w:t>
            </w:r>
          </w:p>
        </w:tc>
        <w:tc>
          <w:tcPr>
            <w:tcW w:w="9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Q1</w:t>
            </w:r>
          </w:p>
        </w:tc>
        <w:tc>
          <w:tcPr>
            <w:tcW w:w="9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Q2</w:t>
            </w:r>
          </w:p>
        </w:tc>
        <w:tc>
          <w:tcPr>
            <w:tcW w:w="9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Q3</w:t>
            </w:r>
          </w:p>
        </w:tc>
        <w:tc>
          <w:tcPr>
            <w:tcW w:w="9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Q4</w:t>
            </w:r>
          </w:p>
        </w:tc>
        <w:tc>
          <w:tcPr>
            <w:tcW w:w="9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Q5</w:t>
            </w:r>
          </w:p>
        </w:tc>
        <w:tc>
          <w:tcPr>
            <w:tcW w:w="9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Q6</w:t>
            </w:r>
          </w:p>
        </w:tc>
        <w:tc>
          <w:tcPr>
            <w:tcW w:w="9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Q7</w:t>
            </w:r>
          </w:p>
        </w:tc>
        <w:tc>
          <w:tcPr>
            <w:tcW w:w="9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Q8</w:t>
            </w:r>
          </w:p>
        </w:tc>
        <w:tc>
          <w:tcPr>
            <w:tcW w:w="9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w:t>
            </w:r>
          </w:p>
        </w:tc>
        <w:tc>
          <w:tcPr>
            <w:tcW w:w="9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Q14</w:t>
            </w:r>
          </w:p>
        </w:tc>
      </w:tr>
      <w:tr>
        <w:tblPrEx>
          <w:tblLayout w:type="fixed"/>
          <w:tblCellMar>
            <w:top w:w="0" w:type="dxa"/>
            <w:left w:w="108" w:type="dxa"/>
            <w:bottom w:w="0" w:type="dxa"/>
            <w:right w:w="108" w:type="dxa"/>
          </w:tblCellMar>
        </w:tblPrEx>
        <w:trPr>
          <w:trHeight w:val="397" w:hRule="atLeast"/>
        </w:trPr>
        <w:tc>
          <w:tcPr>
            <w:tcW w:w="960" w:type="dxa"/>
            <w:tcBorders>
              <w:top w:val="nil"/>
              <w:left w:val="single" w:color="auto" w:sz="4" w:space="0"/>
              <w:bottom w:val="single" w:color="auto" w:sz="4" w:space="0"/>
              <w:right w:val="single" w:color="auto" w:sz="4" w:space="0"/>
            </w:tcBorders>
            <w:shd w:val="clear" w:color="auto" w:fill="auto"/>
            <w:vAlign w:val="center"/>
          </w:tcPr>
          <w:p>
            <w:pPr>
              <w:pStyle w:val="33"/>
              <w:widowControl/>
              <w:numPr>
                <w:ilvl w:val="0"/>
                <w:numId w:val="3"/>
              </w:numPr>
              <w:ind w:firstLineChars="0"/>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r>
      <w:tr>
        <w:tblPrEx>
          <w:tblLayout w:type="fixed"/>
          <w:tblCellMar>
            <w:top w:w="0" w:type="dxa"/>
            <w:left w:w="108" w:type="dxa"/>
            <w:bottom w:w="0" w:type="dxa"/>
            <w:right w:w="108" w:type="dxa"/>
          </w:tblCellMar>
        </w:tblPrEx>
        <w:trPr>
          <w:trHeight w:val="397" w:hRule="atLeast"/>
        </w:trPr>
        <w:tc>
          <w:tcPr>
            <w:tcW w:w="960" w:type="dxa"/>
            <w:tcBorders>
              <w:top w:val="nil"/>
              <w:left w:val="single" w:color="auto" w:sz="4" w:space="0"/>
              <w:bottom w:val="single" w:color="auto" w:sz="4" w:space="0"/>
              <w:right w:val="single" w:color="auto" w:sz="4" w:space="0"/>
            </w:tcBorders>
            <w:shd w:val="clear" w:color="auto" w:fill="auto"/>
            <w:vAlign w:val="center"/>
          </w:tcPr>
          <w:p>
            <w:pPr>
              <w:pStyle w:val="33"/>
              <w:widowControl/>
              <w:numPr>
                <w:ilvl w:val="0"/>
                <w:numId w:val="3"/>
              </w:numPr>
              <w:ind w:firstLineChars="0"/>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r>
      <w:tr>
        <w:tblPrEx>
          <w:tblLayout w:type="fixed"/>
          <w:tblCellMar>
            <w:top w:w="0" w:type="dxa"/>
            <w:left w:w="108" w:type="dxa"/>
            <w:bottom w:w="0" w:type="dxa"/>
            <w:right w:w="108" w:type="dxa"/>
          </w:tblCellMar>
        </w:tblPrEx>
        <w:trPr>
          <w:trHeight w:val="397" w:hRule="atLeast"/>
        </w:trPr>
        <w:tc>
          <w:tcPr>
            <w:tcW w:w="960" w:type="dxa"/>
            <w:tcBorders>
              <w:top w:val="nil"/>
              <w:left w:val="single" w:color="auto" w:sz="4" w:space="0"/>
              <w:bottom w:val="single" w:color="auto" w:sz="4" w:space="0"/>
              <w:right w:val="single" w:color="auto" w:sz="4" w:space="0"/>
            </w:tcBorders>
            <w:shd w:val="clear" w:color="auto" w:fill="auto"/>
            <w:vAlign w:val="center"/>
          </w:tcPr>
          <w:p>
            <w:pPr>
              <w:pStyle w:val="33"/>
              <w:widowControl/>
              <w:numPr>
                <w:ilvl w:val="0"/>
                <w:numId w:val="3"/>
              </w:numPr>
              <w:ind w:firstLineChars="0"/>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r>
      <w:tr>
        <w:tblPrEx>
          <w:tblLayout w:type="fixed"/>
          <w:tblCellMar>
            <w:top w:w="0" w:type="dxa"/>
            <w:left w:w="108" w:type="dxa"/>
            <w:bottom w:w="0" w:type="dxa"/>
            <w:right w:w="108" w:type="dxa"/>
          </w:tblCellMar>
        </w:tblPrEx>
        <w:trPr>
          <w:trHeight w:val="397" w:hRule="atLeast"/>
        </w:trPr>
        <w:tc>
          <w:tcPr>
            <w:tcW w:w="960" w:type="dxa"/>
            <w:tcBorders>
              <w:top w:val="nil"/>
              <w:left w:val="single" w:color="auto" w:sz="4" w:space="0"/>
              <w:bottom w:val="single" w:color="auto" w:sz="4" w:space="0"/>
              <w:right w:val="single" w:color="auto" w:sz="4" w:space="0"/>
            </w:tcBorders>
            <w:shd w:val="clear" w:color="auto" w:fill="auto"/>
            <w:vAlign w:val="center"/>
          </w:tcPr>
          <w:p>
            <w:pPr>
              <w:pStyle w:val="33"/>
              <w:widowControl/>
              <w:numPr>
                <w:ilvl w:val="0"/>
                <w:numId w:val="3"/>
              </w:numPr>
              <w:ind w:firstLineChars="0"/>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r>
      <w:tr>
        <w:tblPrEx>
          <w:tblLayout w:type="fixed"/>
          <w:tblCellMar>
            <w:top w:w="0" w:type="dxa"/>
            <w:left w:w="108" w:type="dxa"/>
            <w:bottom w:w="0" w:type="dxa"/>
            <w:right w:w="108" w:type="dxa"/>
          </w:tblCellMar>
        </w:tblPrEx>
        <w:trPr>
          <w:trHeight w:val="397" w:hRule="atLeast"/>
        </w:trPr>
        <w:tc>
          <w:tcPr>
            <w:tcW w:w="960" w:type="dxa"/>
            <w:tcBorders>
              <w:top w:val="nil"/>
              <w:left w:val="single" w:color="auto" w:sz="4" w:space="0"/>
              <w:bottom w:val="single" w:color="auto" w:sz="4" w:space="0"/>
              <w:right w:val="single" w:color="auto" w:sz="4" w:space="0"/>
            </w:tcBorders>
            <w:shd w:val="clear" w:color="auto" w:fill="auto"/>
            <w:vAlign w:val="center"/>
          </w:tcPr>
          <w:p>
            <w:pPr>
              <w:pStyle w:val="33"/>
              <w:widowControl/>
              <w:numPr>
                <w:ilvl w:val="0"/>
                <w:numId w:val="3"/>
              </w:numPr>
              <w:ind w:firstLineChars="0"/>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r>
      <w:tr>
        <w:tblPrEx>
          <w:tblLayout w:type="fixed"/>
          <w:tblCellMar>
            <w:top w:w="0" w:type="dxa"/>
            <w:left w:w="108" w:type="dxa"/>
            <w:bottom w:w="0" w:type="dxa"/>
            <w:right w:w="108" w:type="dxa"/>
          </w:tblCellMar>
        </w:tblPrEx>
        <w:trPr>
          <w:trHeight w:val="397" w:hRule="atLeast"/>
        </w:trPr>
        <w:tc>
          <w:tcPr>
            <w:tcW w:w="960" w:type="dxa"/>
            <w:tcBorders>
              <w:top w:val="nil"/>
              <w:left w:val="single" w:color="auto" w:sz="4" w:space="0"/>
              <w:bottom w:val="single" w:color="auto" w:sz="4" w:space="0"/>
              <w:right w:val="single" w:color="auto" w:sz="4" w:space="0"/>
            </w:tcBorders>
            <w:shd w:val="clear" w:color="auto" w:fill="auto"/>
            <w:vAlign w:val="center"/>
          </w:tcPr>
          <w:p>
            <w:pPr>
              <w:pStyle w:val="33"/>
              <w:widowControl/>
              <w:numPr>
                <w:ilvl w:val="0"/>
                <w:numId w:val="3"/>
              </w:numPr>
              <w:ind w:firstLineChars="0"/>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r>
      <w:tr>
        <w:tblPrEx>
          <w:tblLayout w:type="fixed"/>
          <w:tblCellMar>
            <w:top w:w="0" w:type="dxa"/>
            <w:left w:w="108" w:type="dxa"/>
            <w:bottom w:w="0" w:type="dxa"/>
            <w:right w:w="108" w:type="dxa"/>
          </w:tblCellMar>
        </w:tblPrEx>
        <w:trPr>
          <w:trHeight w:val="397" w:hRule="atLeast"/>
        </w:trPr>
        <w:tc>
          <w:tcPr>
            <w:tcW w:w="960" w:type="dxa"/>
            <w:tcBorders>
              <w:top w:val="nil"/>
              <w:left w:val="single" w:color="auto" w:sz="4" w:space="0"/>
              <w:bottom w:val="single" w:color="auto" w:sz="4" w:space="0"/>
              <w:right w:val="single" w:color="auto" w:sz="4" w:space="0"/>
            </w:tcBorders>
            <w:shd w:val="clear" w:color="auto" w:fill="auto"/>
            <w:vAlign w:val="center"/>
          </w:tcPr>
          <w:p>
            <w:pPr>
              <w:pStyle w:val="33"/>
              <w:widowControl/>
              <w:numPr>
                <w:ilvl w:val="0"/>
                <w:numId w:val="3"/>
              </w:numPr>
              <w:ind w:firstLineChars="0"/>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r>
      <w:tr>
        <w:tblPrEx>
          <w:tblLayout w:type="fixed"/>
          <w:tblCellMar>
            <w:top w:w="0" w:type="dxa"/>
            <w:left w:w="108" w:type="dxa"/>
            <w:bottom w:w="0" w:type="dxa"/>
            <w:right w:w="108" w:type="dxa"/>
          </w:tblCellMar>
        </w:tblPrEx>
        <w:trPr>
          <w:trHeight w:val="397" w:hRule="atLeast"/>
        </w:trPr>
        <w:tc>
          <w:tcPr>
            <w:tcW w:w="960" w:type="dxa"/>
            <w:tcBorders>
              <w:top w:val="nil"/>
              <w:left w:val="single" w:color="auto" w:sz="4" w:space="0"/>
              <w:bottom w:val="single" w:color="auto" w:sz="4" w:space="0"/>
              <w:right w:val="single" w:color="auto" w:sz="4" w:space="0"/>
            </w:tcBorders>
            <w:shd w:val="clear" w:color="auto" w:fill="auto"/>
            <w:vAlign w:val="center"/>
          </w:tcPr>
          <w:p>
            <w:pPr>
              <w:pStyle w:val="33"/>
              <w:widowControl/>
              <w:numPr>
                <w:ilvl w:val="0"/>
                <w:numId w:val="3"/>
              </w:numPr>
              <w:ind w:firstLineChars="0"/>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r>
      <w:tr>
        <w:tblPrEx>
          <w:tblLayout w:type="fixed"/>
          <w:tblCellMar>
            <w:top w:w="0" w:type="dxa"/>
            <w:left w:w="108" w:type="dxa"/>
            <w:bottom w:w="0" w:type="dxa"/>
            <w:right w:w="108" w:type="dxa"/>
          </w:tblCellMar>
        </w:tblPrEx>
        <w:trPr>
          <w:trHeight w:val="397" w:hRule="atLeast"/>
        </w:trPr>
        <w:tc>
          <w:tcPr>
            <w:tcW w:w="960" w:type="dxa"/>
            <w:tcBorders>
              <w:top w:val="nil"/>
              <w:left w:val="single" w:color="auto" w:sz="4" w:space="0"/>
              <w:bottom w:val="single" w:color="auto" w:sz="4" w:space="0"/>
              <w:right w:val="single" w:color="auto" w:sz="4" w:space="0"/>
            </w:tcBorders>
            <w:shd w:val="clear" w:color="auto" w:fill="auto"/>
            <w:vAlign w:val="center"/>
          </w:tcPr>
          <w:p>
            <w:pPr>
              <w:pStyle w:val="33"/>
              <w:widowControl/>
              <w:numPr>
                <w:ilvl w:val="0"/>
                <w:numId w:val="3"/>
              </w:numPr>
              <w:ind w:firstLineChars="0"/>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r>
      <w:tr>
        <w:tblPrEx>
          <w:tblLayout w:type="fixed"/>
          <w:tblCellMar>
            <w:top w:w="0" w:type="dxa"/>
            <w:left w:w="108" w:type="dxa"/>
            <w:bottom w:w="0" w:type="dxa"/>
            <w:right w:w="108" w:type="dxa"/>
          </w:tblCellMar>
        </w:tblPrEx>
        <w:trPr>
          <w:trHeight w:val="397" w:hRule="atLeast"/>
        </w:trPr>
        <w:tc>
          <w:tcPr>
            <w:tcW w:w="960" w:type="dxa"/>
            <w:tcBorders>
              <w:top w:val="nil"/>
              <w:left w:val="single" w:color="auto" w:sz="4" w:space="0"/>
              <w:bottom w:val="single" w:color="auto" w:sz="4" w:space="0"/>
              <w:right w:val="single" w:color="auto" w:sz="4" w:space="0"/>
            </w:tcBorders>
            <w:shd w:val="clear" w:color="auto" w:fill="auto"/>
            <w:vAlign w:val="center"/>
          </w:tcPr>
          <w:p>
            <w:pPr>
              <w:pStyle w:val="33"/>
              <w:widowControl/>
              <w:numPr>
                <w:ilvl w:val="0"/>
                <w:numId w:val="3"/>
              </w:numPr>
              <w:ind w:firstLineChars="0"/>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r>
      <w:tr>
        <w:tblPrEx>
          <w:tblLayout w:type="fixed"/>
          <w:tblCellMar>
            <w:top w:w="0" w:type="dxa"/>
            <w:left w:w="108" w:type="dxa"/>
            <w:bottom w:w="0" w:type="dxa"/>
            <w:right w:w="108" w:type="dxa"/>
          </w:tblCellMar>
        </w:tblPrEx>
        <w:trPr>
          <w:trHeight w:val="397" w:hRule="atLeast"/>
        </w:trPr>
        <w:tc>
          <w:tcPr>
            <w:tcW w:w="960" w:type="dxa"/>
            <w:tcBorders>
              <w:top w:val="nil"/>
              <w:left w:val="single" w:color="auto" w:sz="4" w:space="0"/>
              <w:bottom w:val="single" w:color="auto" w:sz="4" w:space="0"/>
              <w:right w:val="single" w:color="auto" w:sz="4" w:space="0"/>
            </w:tcBorders>
            <w:shd w:val="clear" w:color="auto" w:fill="auto"/>
            <w:vAlign w:val="center"/>
          </w:tcPr>
          <w:p>
            <w:pPr>
              <w:pStyle w:val="33"/>
              <w:widowControl/>
              <w:numPr>
                <w:ilvl w:val="0"/>
                <w:numId w:val="3"/>
              </w:numPr>
              <w:ind w:firstLineChars="0"/>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r>
      <w:tr>
        <w:tblPrEx>
          <w:tblLayout w:type="fixed"/>
          <w:tblCellMar>
            <w:top w:w="0" w:type="dxa"/>
            <w:left w:w="108" w:type="dxa"/>
            <w:bottom w:w="0" w:type="dxa"/>
            <w:right w:w="108" w:type="dxa"/>
          </w:tblCellMar>
        </w:tblPrEx>
        <w:trPr>
          <w:trHeight w:val="397" w:hRule="atLeast"/>
        </w:trPr>
        <w:tc>
          <w:tcPr>
            <w:tcW w:w="960" w:type="dxa"/>
            <w:tcBorders>
              <w:top w:val="nil"/>
              <w:left w:val="single" w:color="auto" w:sz="4" w:space="0"/>
              <w:bottom w:val="single" w:color="auto" w:sz="4" w:space="0"/>
              <w:right w:val="single" w:color="auto" w:sz="4" w:space="0"/>
            </w:tcBorders>
            <w:shd w:val="clear" w:color="auto" w:fill="auto"/>
            <w:vAlign w:val="center"/>
          </w:tcPr>
          <w:p>
            <w:pPr>
              <w:pStyle w:val="33"/>
              <w:widowControl/>
              <w:numPr>
                <w:ilvl w:val="0"/>
                <w:numId w:val="3"/>
              </w:numPr>
              <w:ind w:firstLineChars="0"/>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r>
      <w:tr>
        <w:tblPrEx>
          <w:tblLayout w:type="fixed"/>
          <w:tblCellMar>
            <w:top w:w="0" w:type="dxa"/>
            <w:left w:w="108" w:type="dxa"/>
            <w:bottom w:w="0" w:type="dxa"/>
            <w:right w:w="108" w:type="dxa"/>
          </w:tblCellMar>
        </w:tblPrEx>
        <w:trPr>
          <w:trHeight w:val="397" w:hRule="atLeast"/>
        </w:trPr>
        <w:tc>
          <w:tcPr>
            <w:tcW w:w="960" w:type="dxa"/>
            <w:tcBorders>
              <w:top w:val="nil"/>
              <w:left w:val="single" w:color="auto" w:sz="4" w:space="0"/>
              <w:bottom w:val="single" w:color="auto" w:sz="4" w:space="0"/>
              <w:right w:val="single" w:color="auto" w:sz="4" w:space="0"/>
            </w:tcBorders>
            <w:shd w:val="clear" w:color="auto" w:fill="auto"/>
            <w:vAlign w:val="center"/>
          </w:tcPr>
          <w:p>
            <w:pPr>
              <w:pStyle w:val="33"/>
              <w:widowControl/>
              <w:numPr>
                <w:ilvl w:val="0"/>
                <w:numId w:val="3"/>
              </w:numPr>
              <w:ind w:firstLineChars="0"/>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r>
      <w:tr>
        <w:tblPrEx>
          <w:tblLayout w:type="fixed"/>
          <w:tblCellMar>
            <w:top w:w="0" w:type="dxa"/>
            <w:left w:w="108" w:type="dxa"/>
            <w:bottom w:w="0" w:type="dxa"/>
            <w:right w:w="108" w:type="dxa"/>
          </w:tblCellMar>
        </w:tblPrEx>
        <w:trPr>
          <w:trHeight w:val="397" w:hRule="atLeast"/>
        </w:trPr>
        <w:tc>
          <w:tcPr>
            <w:tcW w:w="960" w:type="dxa"/>
            <w:tcBorders>
              <w:top w:val="nil"/>
              <w:left w:val="single" w:color="auto" w:sz="4" w:space="0"/>
              <w:bottom w:val="single" w:color="auto" w:sz="4" w:space="0"/>
              <w:right w:val="single" w:color="auto" w:sz="4" w:space="0"/>
            </w:tcBorders>
            <w:shd w:val="clear" w:color="auto" w:fill="auto"/>
            <w:vAlign w:val="center"/>
          </w:tcPr>
          <w:p>
            <w:pPr>
              <w:pStyle w:val="33"/>
              <w:widowControl/>
              <w:numPr>
                <w:ilvl w:val="0"/>
                <w:numId w:val="3"/>
              </w:numPr>
              <w:ind w:firstLineChars="0"/>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r>
      <w:tr>
        <w:tblPrEx>
          <w:tblLayout w:type="fixed"/>
          <w:tblCellMar>
            <w:top w:w="0" w:type="dxa"/>
            <w:left w:w="108" w:type="dxa"/>
            <w:bottom w:w="0" w:type="dxa"/>
            <w:right w:w="108" w:type="dxa"/>
          </w:tblCellMar>
        </w:tblPrEx>
        <w:trPr>
          <w:trHeight w:val="397" w:hRule="atLeast"/>
        </w:trPr>
        <w:tc>
          <w:tcPr>
            <w:tcW w:w="9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bl>
    <w:p>
      <w:pPr>
        <w:widowControl/>
        <w:jc w:val="left"/>
        <w:rPr>
          <w:rStyle w:val="23"/>
          <w:rFonts w:ascii="仿宋_GB2312" w:eastAsia="仿宋_GB2312"/>
          <w:sz w:val="24"/>
          <w:szCs w:val="24"/>
        </w:rPr>
        <w:sectPr>
          <w:pgSz w:w="16838" w:h="11906" w:orient="landscape"/>
          <w:pgMar w:top="1797" w:right="1440" w:bottom="1797" w:left="1440" w:header="851" w:footer="992" w:gutter="0"/>
          <w:cols w:space="425" w:num="1"/>
          <w:docGrid w:type="lines" w:linePitch="312" w:charSpace="0"/>
        </w:sectPr>
      </w:pPr>
    </w:p>
    <w:p>
      <w:pPr>
        <w:pStyle w:val="2"/>
        <w:spacing w:before="0" w:after="0" w:line="360" w:lineRule="auto"/>
        <w:rPr>
          <w:rFonts w:ascii="仿宋_GB2312" w:eastAsia="仿宋_GB2312"/>
          <w:sz w:val="24"/>
          <w:szCs w:val="24"/>
        </w:rPr>
      </w:pPr>
      <w:bookmarkStart w:id="47" w:name="_Toc529800869"/>
      <w:bookmarkStart w:id="48" w:name="_Toc529800441"/>
      <w:r>
        <w:rPr>
          <w:rFonts w:hint="eastAsia" w:ascii="仿宋_GB2312" w:eastAsia="仿宋_GB2312"/>
          <w:sz w:val="24"/>
          <w:szCs w:val="24"/>
        </w:rPr>
        <w:t>附件9</w:t>
      </w:r>
      <w:r>
        <w:rPr>
          <w:rFonts w:ascii="仿宋_GB2312" w:eastAsia="仿宋_GB2312"/>
          <w:sz w:val="24"/>
          <w:szCs w:val="24"/>
        </w:rPr>
        <w:t xml:space="preserve">. </w:t>
      </w:r>
      <w:r>
        <w:rPr>
          <w:rFonts w:hint="eastAsia" w:ascii="仿宋_GB2312" w:eastAsia="仿宋_GB2312"/>
          <w:sz w:val="24"/>
          <w:szCs w:val="24"/>
        </w:rPr>
        <w:t>活动总结报告（通用模板）</w:t>
      </w:r>
      <w:bookmarkEnd w:id="44"/>
      <w:bookmarkEnd w:id="47"/>
      <w:bookmarkEnd w:id="48"/>
    </w:p>
    <w:p/>
    <w:p>
      <w:pPr>
        <w:spacing w:line="360" w:lineRule="auto"/>
        <w:ind w:firstLine="480" w:firstLineChars="200"/>
        <w:rPr>
          <w:rFonts w:ascii="仿宋_GB2312" w:eastAsia="仿宋_GB2312"/>
          <w:sz w:val="24"/>
          <w:szCs w:val="24"/>
        </w:rPr>
      </w:pPr>
      <w:r>
        <w:rPr>
          <w:rFonts w:hint="eastAsia" w:ascii="仿宋_GB2312" w:eastAsia="仿宋_GB2312"/>
          <w:sz w:val="24"/>
          <w:szCs w:val="24"/>
        </w:rPr>
        <w:t>本模板仅供参考</w:t>
      </w:r>
    </w:p>
    <w:p>
      <w:pPr>
        <w:spacing w:line="360" w:lineRule="auto"/>
        <w:ind w:firstLine="480" w:firstLineChars="200"/>
        <w:rPr>
          <w:rFonts w:ascii="仿宋_GB2312" w:eastAsia="仿宋_GB2312"/>
          <w:sz w:val="24"/>
          <w:szCs w:val="24"/>
        </w:rPr>
      </w:pPr>
    </w:p>
    <w:p>
      <w:pPr>
        <w:spacing w:line="360" w:lineRule="auto"/>
        <w:ind w:firstLine="480" w:firstLineChars="200"/>
        <w:rPr>
          <w:rFonts w:ascii="仿宋_GB2312" w:eastAsia="仿宋_GB2312"/>
          <w:sz w:val="24"/>
          <w:szCs w:val="24"/>
        </w:rPr>
      </w:pPr>
      <w:r>
        <w:rPr>
          <w:rFonts w:hint="eastAsia" w:ascii="仿宋_GB2312" w:eastAsia="仿宋_GB2312"/>
          <w:sz w:val="24"/>
          <w:szCs w:val="24"/>
        </w:rPr>
        <w:t>一、活动概述</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1.活动的目的和意义</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2.活动的主题和口号</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3.活动的时间和地点</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4.活动的组织机构和参与人员</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二、活动情况统计</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1．活动情况总体描述</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2．活动综合数据统计</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3．活动分项数据分析</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三、活动组织实施及效果情况</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1.活动的组织机构、运行管理、保障措施等情况</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2.活动的覆盖面和影响力、公众反映、社会评价、媒体报道等情况</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3.采用科普评估技术对活动进行效果评估的结果</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四、经验体会和建议</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1.从活动中总结出的经验和体会</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2.通过活动开展而产出的各种建议</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五、附件</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1.活动通知、方案等相关文件</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2.活动人员名单、科普资源等</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3.活动现场照片和视频等</w:t>
      </w:r>
      <w:r>
        <w:rPr>
          <w:rFonts w:ascii="仿宋_GB2312" w:eastAsia="仿宋_GB2312"/>
          <w:sz w:val="24"/>
          <w:szCs w:val="24"/>
        </w:rPr>
        <w:br w:type="page"/>
      </w:r>
    </w:p>
    <w:p>
      <w:pPr>
        <w:pStyle w:val="2"/>
        <w:spacing w:before="0" w:after="0" w:line="360" w:lineRule="auto"/>
        <w:ind w:firstLine="482" w:firstLineChars="200"/>
        <w:rPr>
          <w:rFonts w:ascii="仿宋_GB2312" w:eastAsia="仿宋_GB2312"/>
          <w:sz w:val="24"/>
          <w:szCs w:val="24"/>
        </w:rPr>
      </w:pPr>
      <w:bookmarkStart w:id="49" w:name="_Toc529800870"/>
      <w:bookmarkStart w:id="50" w:name="_Toc529800442"/>
      <w:r>
        <w:rPr>
          <w:rFonts w:hint="eastAsia" w:ascii="仿宋_GB2312" w:eastAsia="仿宋_GB2312"/>
          <w:sz w:val="24"/>
          <w:szCs w:val="24"/>
        </w:rPr>
        <w:t>附件10</w:t>
      </w:r>
      <w:r>
        <w:rPr>
          <w:rFonts w:ascii="仿宋_GB2312" w:eastAsia="仿宋_GB2312"/>
          <w:sz w:val="24"/>
          <w:szCs w:val="24"/>
        </w:rPr>
        <w:t xml:space="preserve">. </w:t>
      </w:r>
      <w:r>
        <w:rPr>
          <w:rFonts w:hint="eastAsia" w:ascii="仿宋_GB2312" w:eastAsia="仿宋_GB2312"/>
          <w:sz w:val="24"/>
          <w:szCs w:val="24"/>
        </w:rPr>
        <w:t>“药师在您身边”安全用药科普扶贫活动（通用模板）</w:t>
      </w:r>
      <w:bookmarkEnd w:id="49"/>
      <w:bookmarkEnd w:id="50"/>
    </w:p>
    <w:p>
      <w:pPr>
        <w:spacing w:line="360" w:lineRule="auto"/>
        <w:ind w:firstLine="480" w:firstLineChars="200"/>
        <w:rPr>
          <w:rFonts w:ascii="仿宋_GB2312" w:eastAsia="仿宋_GB2312"/>
          <w:sz w:val="24"/>
          <w:szCs w:val="24"/>
        </w:rPr>
      </w:pPr>
      <w:r>
        <w:rPr>
          <w:rFonts w:hint="eastAsia" w:ascii="仿宋_GB2312" w:eastAsia="仿宋_GB2312"/>
          <w:sz w:val="24"/>
          <w:szCs w:val="24"/>
        </w:rPr>
        <w:t>本模板仅供参考</w:t>
      </w:r>
    </w:p>
    <w:p>
      <w:pPr>
        <w:spacing w:line="360" w:lineRule="auto"/>
        <w:ind w:firstLine="480" w:firstLineChars="200"/>
        <w:rPr>
          <w:rFonts w:ascii="仿宋_GB2312" w:eastAsia="仿宋_GB2312"/>
          <w:sz w:val="24"/>
          <w:szCs w:val="24"/>
        </w:rPr>
      </w:pPr>
    </w:p>
    <w:p>
      <w:pPr>
        <w:spacing w:line="360" w:lineRule="auto"/>
        <w:ind w:firstLine="482" w:firstLineChars="200"/>
        <w:rPr>
          <w:rFonts w:ascii="仿宋_GB2312" w:eastAsia="仿宋_GB2312"/>
          <w:b/>
          <w:sz w:val="24"/>
          <w:szCs w:val="24"/>
        </w:rPr>
      </w:pPr>
      <w:r>
        <w:rPr>
          <w:rFonts w:hint="eastAsia" w:ascii="仿宋_GB2312" w:eastAsia="仿宋_GB2312"/>
          <w:b/>
          <w:sz w:val="24"/>
          <w:szCs w:val="24"/>
        </w:rPr>
        <w:t>一、活动概况</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1.目的</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把实用的安全用药知识送到贫困群众身边，注重扶贫与扶志扶智相结合，引导贫困地区人民群众树立科学的健康理念，正确面对疾病防控。</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2.主题</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药师在您身边</w:t>
      </w:r>
    </w:p>
    <w:p>
      <w:pPr>
        <w:spacing w:line="360" w:lineRule="auto"/>
        <w:ind w:firstLine="482" w:firstLineChars="200"/>
        <w:rPr>
          <w:rFonts w:ascii="仿宋_GB2312" w:eastAsia="仿宋_GB2312"/>
          <w:b/>
          <w:sz w:val="24"/>
          <w:szCs w:val="24"/>
        </w:rPr>
      </w:pPr>
      <w:bookmarkStart w:id="51" w:name="_Toc416512389"/>
      <w:bookmarkStart w:id="52" w:name="_Toc419107080"/>
      <w:r>
        <w:rPr>
          <w:rFonts w:hint="eastAsia" w:ascii="仿宋_GB2312" w:eastAsia="仿宋_GB2312"/>
          <w:b/>
          <w:sz w:val="24"/>
          <w:szCs w:val="24"/>
        </w:rPr>
        <w:t>二、活动内容</w:t>
      </w:r>
      <w:bookmarkEnd w:id="51"/>
      <w:bookmarkEnd w:id="52"/>
    </w:p>
    <w:p>
      <w:pPr>
        <w:spacing w:line="360" w:lineRule="auto"/>
        <w:ind w:firstLine="480" w:firstLineChars="200"/>
        <w:rPr>
          <w:rFonts w:ascii="仿宋_GB2312" w:eastAsia="仿宋_GB2312"/>
          <w:sz w:val="24"/>
          <w:szCs w:val="24"/>
        </w:rPr>
      </w:pPr>
      <w:bookmarkStart w:id="53" w:name="_Toc416512390"/>
      <w:bookmarkStart w:id="54" w:name="_Toc419107081"/>
      <w:r>
        <w:rPr>
          <w:rFonts w:hint="eastAsia" w:ascii="仿宋_GB2312" w:eastAsia="仿宋_GB2312"/>
          <w:sz w:val="24"/>
          <w:szCs w:val="24"/>
        </w:rPr>
        <w:t>（一）时间</w:t>
      </w:r>
      <w:bookmarkEnd w:id="53"/>
      <w:bookmarkEnd w:id="54"/>
      <w:r>
        <w:rPr>
          <w:rFonts w:hint="eastAsia" w:ascii="仿宋_GB2312" w:eastAsia="仿宋_GB2312"/>
          <w:sz w:val="24"/>
          <w:szCs w:val="24"/>
        </w:rPr>
        <w:t>和场所</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1.时间：半天。</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2.场所：教室、报告厅、会议室、会场，社区、公园等。</w:t>
      </w:r>
    </w:p>
    <w:p>
      <w:pPr>
        <w:spacing w:line="360" w:lineRule="auto"/>
        <w:ind w:firstLine="480" w:firstLineChars="200"/>
        <w:rPr>
          <w:rFonts w:ascii="仿宋_GB2312" w:eastAsia="仿宋_GB2312"/>
          <w:sz w:val="24"/>
          <w:szCs w:val="24"/>
        </w:rPr>
      </w:pPr>
      <w:bookmarkStart w:id="55" w:name="_Toc416512391"/>
      <w:bookmarkStart w:id="56" w:name="_Toc419107082"/>
      <w:r>
        <w:rPr>
          <w:rFonts w:hint="eastAsia" w:ascii="仿宋_GB2312" w:eastAsia="仿宋_GB2312"/>
          <w:sz w:val="24"/>
          <w:szCs w:val="24"/>
        </w:rPr>
        <w:t>（二）一般议程</w:t>
      </w:r>
      <w:bookmarkEnd w:id="55"/>
      <w:bookmarkEnd w:id="56"/>
    </w:p>
    <w:p>
      <w:pPr>
        <w:spacing w:line="360" w:lineRule="auto"/>
        <w:ind w:firstLine="480" w:firstLineChars="200"/>
        <w:rPr>
          <w:rFonts w:ascii="仿宋_GB2312" w:eastAsia="仿宋_GB2312"/>
          <w:sz w:val="24"/>
          <w:szCs w:val="24"/>
        </w:rPr>
      </w:pPr>
      <w:r>
        <w:rPr>
          <w:rFonts w:hint="eastAsia" w:ascii="仿宋_GB2312" w:eastAsia="仿宋_GB2312"/>
          <w:sz w:val="24"/>
          <w:szCs w:val="24"/>
        </w:rPr>
        <w:t>1.主持人致欢迎辞</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2.专家讲座</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3.与公众互动交流和义诊咨询</w:t>
      </w:r>
    </w:p>
    <w:p>
      <w:pPr>
        <w:spacing w:line="360" w:lineRule="auto"/>
        <w:ind w:firstLine="480" w:firstLineChars="200"/>
        <w:rPr>
          <w:rFonts w:ascii="仿宋_GB2312" w:eastAsia="仿宋_GB2312"/>
          <w:sz w:val="24"/>
          <w:szCs w:val="24"/>
        </w:rPr>
      </w:pPr>
      <w:bookmarkStart w:id="57" w:name="_Toc419107083"/>
      <w:bookmarkStart w:id="58" w:name="_Toc416512392"/>
      <w:r>
        <w:rPr>
          <w:rFonts w:hint="eastAsia" w:ascii="仿宋_GB2312" w:eastAsia="仿宋_GB2312"/>
          <w:sz w:val="24"/>
          <w:szCs w:val="24"/>
        </w:rPr>
        <w:t>（三）内容与形式</w:t>
      </w:r>
      <w:bookmarkEnd w:id="57"/>
      <w:bookmarkEnd w:id="58"/>
    </w:p>
    <w:p>
      <w:pPr>
        <w:spacing w:line="360" w:lineRule="auto"/>
        <w:ind w:firstLine="480" w:firstLineChars="200"/>
        <w:rPr>
          <w:rFonts w:ascii="仿宋_GB2312" w:eastAsia="仿宋_GB2312"/>
          <w:sz w:val="24"/>
          <w:szCs w:val="24"/>
        </w:rPr>
      </w:pPr>
      <w:r>
        <w:rPr>
          <w:rFonts w:hint="eastAsia" w:ascii="仿宋_GB2312" w:eastAsia="仿宋_GB2312"/>
          <w:sz w:val="24"/>
          <w:szCs w:val="24"/>
        </w:rPr>
        <w:t>1.讲座专家由各省药学会、各分网自行组建本地的讲座专家队伍，并对其讲座内容把关。</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2.讲座内容主要包括：安全用药常识、实用方法案例等。具体讲座题目由讲座专家确定。</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3.授课专家可根据实际情况和实际需求，在大讲堂活动中选择适合的专题、内容，依据选定主题开展讲座，讲座后可进行授课专家与公众的互动交流。形式也可不拘于常规的课堂讲座形式，鼓励创新，采用互动性更强、参与度更高、覆盖面更广的活动形式。</w:t>
      </w:r>
      <w:bookmarkStart w:id="59" w:name="_Toc419720408"/>
    </w:p>
    <w:p>
      <w:pPr>
        <w:spacing w:line="360" w:lineRule="auto"/>
        <w:ind w:firstLine="480" w:firstLineChars="200"/>
        <w:rPr>
          <w:rFonts w:ascii="仿宋_GB2312" w:eastAsia="仿宋_GB2312"/>
          <w:sz w:val="24"/>
          <w:szCs w:val="24"/>
        </w:rPr>
      </w:pPr>
      <w:r>
        <w:rPr>
          <w:rFonts w:hint="eastAsia" w:ascii="仿宋_GB2312" w:eastAsia="仿宋_GB2312"/>
          <w:sz w:val="24"/>
          <w:szCs w:val="24"/>
        </w:rPr>
        <w:t>4.在医院设置定点咨询岗，电话或现场接受公众合理用药咨询。咨询岗也可以定期在社区或公园等开放性场所开展义诊咨询，为公众测血压、检血糖等，同时接受公众有关合理用药方面的咨询，把实用的安全用药知识送到贫困群众身边。</w:t>
      </w:r>
      <w:r>
        <w:rPr>
          <w:rFonts w:ascii="仿宋_GB2312" w:eastAsia="仿宋_GB2312"/>
          <w:sz w:val="24"/>
          <w:szCs w:val="24"/>
        </w:rPr>
        <w:br w:type="page"/>
      </w:r>
    </w:p>
    <w:p>
      <w:pPr>
        <w:pStyle w:val="2"/>
        <w:spacing w:before="0" w:after="0" w:line="360" w:lineRule="auto"/>
        <w:ind w:firstLine="482" w:firstLineChars="200"/>
        <w:rPr>
          <w:rFonts w:ascii="仿宋_GB2312" w:eastAsia="仿宋_GB2312"/>
          <w:sz w:val="24"/>
          <w:szCs w:val="24"/>
        </w:rPr>
      </w:pPr>
      <w:bookmarkStart w:id="60" w:name="_Toc529800871"/>
      <w:bookmarkStart w:id="61" w:name="_Toc529800443"/>
      <w:r>
        <w:rPr>
          <w:rFonts w:hint="eastAsia" w:ascii="仿宋_GB2312" w:eastAsia="仿宋_GB2312"/>
          <w:sz w:val="24"/>
          <w:szCs w:val="24"/>
        </w:rPr>
        <w:t>附件</w:t>
      </w:r>
      <w:r>
        <w:rPr>
          <w:rFonts w:ascii="仿宋_GB2312" w:eastAsia="仿宋_GB2312"/>
          <w:sz w:val="24"/>
          <w:szCs w:val="24"/>
        </w:rPr>
        <w:t>1</w:t>
      </w:r>
      <w:r>
        <w:rPr>
          <w:rFonts w:hint="eastAsia" w:ascii="仿宋_GB2312" w:eastAsia="仿宋_GB2312"/>
          <w:sz w:val="24"/>
          <w:szCs w:val="24"/>
        </w:rPr>
        <w:t>1</w:t>
      </w:r>
      <w:r>
        <w:rPr>
          <w:rFonts w:ascii="仿宋_GB2312" w:eastAsia="仿宋_GB2312"/>
          <w:sz w:val="24"/>
          <w:szCs w:val="24"/>
        </w:rPr>
        <w:t xml:space="preserve">. </w:t>
      </w:r>
      <w:r>
        <w:rPr>
          <w:rFonts w:hint="eastAsia" w:ascii="仿宋_GB2312" w:eastAsia="仿宋_GB2312"/>
          <w:sz w:val="24"/>
          <w:szCs w:val="24"/>
        </w:rPr>
        <w:t>公众安全用药科普干预效果评估量表</w:t>
      </w:r>
      <w:bookmarkEnd w:id="59"/>
      <w:bookmarkEnd w:id="60"/>
      <w:bookmarkEnd w:id="61"/>
    </w:p>
    <w:p>
      <w:pPr>
        <w:spacing w:line="360" w:lineRule="auto"/>
        <w:ind w:firstLine="480" w:firstLineChars="200"/>
        <w:rPr>
          <w:rFonts w:ascii="仿宋_GB2312" w:hAnsi="微软雅黑" w:eastAsia="仿宋_GB2312"/>
          <w:sz w:val="24"/>
          <w:szCs w:val="24"/>
        </w:rPr>
      </w:pPr>
      <w:r>
        <w:rPr>
          <w:rFonts w:ascii="仿宋_GB2312" w:hAnsi="微软雅黑" w:eastAsia="仿宋_GB2312"/>
          <w:sz w:val="24"/>
          <w:szCs w:val="24"/>
        </w:rPr>
        <w:t>您好！非常感谢您</w:t>
      </w:r>
      <w:r>
        <w:rPr>
          <w:rFonts w:hint="eastAsia" w:ascii="仿宋_GB2312" w:hAnsi="微软雅黑" w:eastAsia="仿宋_GB2312"/>
          <w:sz w:val="24"/>
          <w:szCs w:val="24"/>
        </w:rPr>
        <w:t>参与“公众安全用药科普干预效果评估”调查</w:t>
      </w:r>
      <w:r>
        <w:rPr>
          <w:rFonts w:ascii="仿宋_GB2312" w:hAnsi="微软雅黑" w:eastAsia="仿宋_GB2312"/>
          <w:sz w:val="24"/>
          <w:szCs w:val="24"/>
        </w:rPr>
        <w:t>！</w:t>
      </w:r>
      <w:r>
        <w:rPr>
          <w:rFonts w:hint="eastAsia" w:ascii="仿宋_GB2312" w:hAnsi="微软雅黑" w:eastAsia="仿宋_GB2312"/>
          <w:sz w:val="24"/>
          <w:szCs w:val="24"/>
        </w:rPr>
        <w:t>本次调查为匿名性质，</w:t>
      </w:r>
      <w:r>
        <w:rPr>
          <w:rFonts w:ascii="仿宋_GB2312" w:hAnsi="微软雅黑" w:eastAsia="仿宋_GB2312"/>
          <w:sz w:val="24"/>
          <w:szCs w:val="24"/>
        </w:rPr>
        <w:t>您的回答仅供研究者进行统计分析，回答无对错之分</w:t>
      </w:r>
      <w:r>
        <w:rPr>
          <w:rFonts w:hint="eastAsia" w:ascii="仿宋_GB2312" w:hAnsi="微软雅黑" w:eastAsia="仿宋_GB2312"/>
          <w:sz w:val="24"/>
          <w:szCs w:val="24"/>
        </w:rPr>
        <w:t>。您的参与将会对促进我国公众安全用药提供非常有意义的帮助。</w:t>
      </w:r>
      <w:r>
        <w:rPr>
          <w:rFonts w:ascii="仿宋_GB2312" w:hAnsi="微软雅黑" w:eastAsia="仿宋_GB2312"/>
          <w:sz w:val="24"/>
          <w:szCs w:val="24"/>
        </w:rPr>
        <w:t>谢谢您的大力支持！</w:t>
      </w:r>
    </w:p>
    <w:p>
      <w:pPr>
        <w:spacing w:line="420" w:lineRule="exact"/>
        <w:jc w:val="center"/>
        <w:rPr>
          <w:rFonts w:eastAsia="楷体_GB2312"/>
          <w:b/>
          <w:sz w:val="28"/>
          <w:szCs w:val="28"/>
        </w:rPr>
      </w:pPr>
      <w:r>
        <w:rPr>
          <w:rFonts w:hint="eastAsia" w:eastAsia="楷体_GB2312"/>
          <w:b/>
          <w:sz w:val="28"/>
          <w:szCs w:val="28"/>
        </w:rPr>
        <w:t>参与者基本情况</w:t>
      </w:r>
    </w:p>
    <w:p>
      <w:pPr>
        <w:spacing w:line="360" w:lineRule="auto"/>
        <w:rPr>
          <w:rFonts w:ascii="仿宋_GB2312" w:hAnsi="微软雅黑" w:eastAsia="仿宋_GB2312" w:cs="微软雅黑"/>
          <w:sz w:val="24"/>
          <w:szCs w:val="24"/>
          <w:u w:val="single"/>
        </w:rPr>
      </w:pPr>
      <w:r>
        <w:rPr>
          <w:rFonts w:hint="eastAsia" w:ascii="仿宋_GB2312" w:hAnsi="微软雅黑" w:eastAsia="仿宋_GB2312" w:cs="微软雅黑"/>
          <w:sz w:val="24"/>
          <w:szCs w:val="24"/>
        </w:rPr>
        <w:t>1、您的省份：</w:t>
      </w:r>
      <w:r>
        <w:rPr>
          <w:rFonts w:hint="eastAsia" w:ascii="仿宋_GB2312" w:hAnsi="微软雅黑" w:eastAsia="仿宋_GB2312" w:cs="微软雅黑"/>
          <w:sz w:val="24"/>
          <w:szCs w:val="24"/>
          <w:u w:val="single"/>
        </w:rPr>
        <w:t xml:space="preserve">             </w:t>
      </w:r>
    </w:p>
    <w:p>
      <w:pPr>
        <w:spacing w:line="360" w:lineRule="auto"/>
        <w:rPr>
          <w:rFonts w:ascii="仿宋_GB2312" w:hAnsi="微软雅黑" w:eastAsia="仿宋_GB2312"/>
          <w:sz w:val="24"/>
          <w:szCs w:val="24"/>
        </w:rPr>
      </w:pPr>
      <w:r>
        <w:rPr>
          <w:rFonts w:hint="eastAsia" w:ascii="仿宋_GB2312" w:hAnsi="微软雅黑" w:eastAsia="仿宋_GB2312" w:cs="微软雅黑"/>
          <w:sz w:val="24"/>
          <w:szCs w:val="24"/>
        </w:rPr>
        <w:t xml:space="preserve">2、您的性别：     </w:t>
      </w:r>
      <w:r>
        <w:rPr>
          <w:rFonts w:hint="eastAsia" w:ascii="仿宋_GB2312" w:hAnsi="宋体" w:eastAsia="仿宋_GB2312" w:cs="宋体"/>
          <w:sz w:val="24"/>
          <w:szCs w:val="24"/>
        </w:rPr>
        <w:t>□</w:t>
      </w:r>
      <w:r>
        <w:rPr>
          <w:rFonts w:hint="eastAsia" w:ascii="仿宋_GB2312" w:hAnsi="微软雅黑" w:eastAsia="仿宋_GB2312" w:cs="微软雅黑"/>
          <w:sz w:val="24"/>
          <w:szCs w:val="24"/>
        </w:rPr>
        <w:t xml:space="preserve">男             </w:t>
      </w:r>
      <w:r>
        <w:rPr>
          <w:rFonts w:hint="eastAsia" w:ascii="仿宋_GB2312" w:hAnsi="宋体" w:eastAsia="仿宋_GB2312" w:cs="宋体"/>
          <w:sz w:val="24"/>
          <w:szCs w:val="24"/>
        </w:rPr>
        <w:t>□</w:t>
      </w:r>
      <w:r>
        <w:rPr>
          <w:rFonts w:hint="eastAsia" w:ascii="仿宋_GB2312" w:hAnsi="微软雅黑" w:eastAsia="仿宋_GB2312" w:cs="微软雅黑"/>
          <w:sz w:val="24"/>
          <w:szCs w:val="24"/>
        </w:rPr>
        <w:t>女</w:t>
      </w:r>
    </w:p>
    <w:p>
      <w:pPr>
        <w:spacing w:line="360" w:lineRule="auto"/>
        <w:rPr>
          <w:rFonts w:ascii="仿宋_GB2312" w:hAnsi="微软雅黑" w:eastAsia="仿宋_GB2312"/>
          <w:sz w:val="24"/>
          <w:szCs w:val="24"/>
        </w:rPr>
      </w:pPr>
      <w:r>
        <w:rPr>
          <w:rFonts w:hint="eastAsia" w:ascii="仿宋_GB2312" w:hAnsi="微软雅黑" w:eastAsia="仿宋_GB2312" w:cs="微软雅黑"/>
          <w:sz w:val="24"/>
          <w:szCs w:val="24"/>
        </w:rPr>
        <w:t xml:space="preserve">3、您的年龄：     </w:t>
      </w:r>
      <w:r>
        <w:rPr>
          <w:rFonts w:hint="eastAsia" w:ascii="仿宋_GB2312" w:hAnsi="宋体" w:eastAsia="仿宋_GB2312" w:cs="宋体"/>
          <w:sz w:val="24"/>
          <w:szCs w:val="24"/>
        </w:rPr>
        <w:t>□</w:t>
      </w:r>
      <w:r>
        <w:rPr>
          <w:rFonts w:hint="eastAsia" w:ascii="仿宋_GB2312" w:hAnsi="微软雅黑" w:eastAsia="仿宋_GB2312" w:cs="微软雅黑"/>
          <w:sz w:val="24"/>
          <w:szCs w:val="24"/>
        </w:rPr>
        <w:t xml:space="preserve">18岁以下      </w:t>
      </w:r>
      <w:r>
        <w:rPr>
          <w:rFonts w:hint="eastAsia" w:ascii="仿宋_GB2312" w:hAnsi="宋体" w:eastAsia="仿宋_GB2312" w:cs="宋体"/>
          <w:sz w:val="24"/>
          <w:szCs w:val="24"/>
        </w:rPr>
        <w:t>□</w:t>
      </w:r>
      <w:r>
        <w:rPr>
          <w:rFonts w:hint="eastAsia" w:ascii="仿宋_GB2312" w:hAnsi="微软雅黑" w:eastAsia="仿宋_GB2312" w:cs="微软雅黑"/>
          <w:sz w:val="24"/>
          <w:szCs w:val="24"/>
        </w:rPr>
        <w:t>20岁至35岁</w:t>
      </w:r>
    </w:p>
    <w:p>
      <w:pPr>
        <w:spacing w:line="360" w:lineRule="auto"/>
        <w:ind w:right="84" w:rightChars="40"/>
        <w:rPr>
          <w:rFonts w:ascii="仿宋_GB2312" w:hAnsi="微软雅黑" w:eastAsia="仿宋_GB2312"/>
          <w:sz w:val="24"/>
          <w:szCs w:val="24"/>
        </w:rPr>
      </w:pPr>
      <w:r>
        <w:rPr>
          <w:rFonts w:hint="eastAsia" w:ascii="仿宋_GB2312" w:hAnsi="微软雅黑" w:eastAsia="仿宋_GB2312" w:cs="微软雅黑"/>
          <w:sz w:val="24"/>
          <w:szCs w:val="24"/>
        </w:rPr>
        <w:t xml:space="preserve">                  </w:t>
      </w:r>
      <w:r>
        <w:rPr>
          <w:rFonts w:hint="eastAsia" w:ascii="仿宋_GB2312" w:hAnsi="宋体" w:eastAsia="仿宋_GB2312" w:cs="宋体"/>
          <w:sz w:val="24"/>
          <w:szCs w:val="24"/>
        </w:rPr>
        <w:t>□</w:t>
      </w:r>
      <w:r>
        <w:rPr>
          <w:rFonts w:hint="eastAsia" w:ascii="仿宋_GB2312" w:hAnsi="微软雅黑" w:eastAsia="仿宋_GB2312" w:cs="微软雅黑"/>
          <w:sz w:val="24"/>
          <w:szCs w:val="24"/>
        </w:rPr>
        <w:t xml:space="preserve">36岁至65岁   </w:t>
      </w:r>
      <w:r>
        <w:rPr>
          <w:rFonts w:hint="eastAsia" w:ascii="仿宋_GB2312" w:hAnsi="宋体" w:eastAsia="仿宋_GB2312" w:cs="宋体"/>
          <w:sz w:val="24"/>
          <w:szCs w:val="24"/>
        </w:rPr>
        <w:t>□</w:t>
      </w:r>
      <w:r>
        <w:rPr>
          <w:rFonts w:hint="eastAsia" w:ascii="仿宋_GB2312" w:hAnsi="微软雅黑" w:eastAsia="仿宋_GB2312" w:cs="微软雅黑"/>
          <w:sz w:val="24"/>
          <w:szCs w:val="24"/>
        </w:rPr>
        <w:t>65岁以上</w:t>
      </w:r>
    </w:p>
    <w:p>
      <w:pPr>
        <w:spacing w:line="360" w:lineRule="auto"/>
        <w:rPr>
          <w:rFonts w:ascii="仿宋_GB2312" w:hAnsi="微软雅黑" w:eastAsia="仿宋_GB2312" w:cs="微软雅黑"/>
          <w:sz w:val="24"/>
          <w:szCs w:val="24"/>
          <w:u w:val="single"/>
        </w:rPr>
      </w:pPr>
      <w:r>
        <w:rPr>
          <w:rFonts w:hint="eastAsia" w:ascii="仿宋_GB2312" w:hAnsi="微软雅黑" w:eastAsia="仿宋_GB2312" w:cs="微软雅黑"/>
          <w:sz w:val="24"/>
          <w:szCs w:val="24"/>
        </w:rPr>
        <w:t xml:space="preserve">4、民    族：     </w:t>
      </w:r>
      <w:r>
        <w:rPr>
          <w:rFonts w:hint="eastAsia" w:ascii="仿宋_GB2312" w:hAnsi="宋体" w:eastAsia="仿宋_GB2312" w:cs="宋体"/>
          <w:sz w:val="24"/>
          <w:szCs w:val="24"/>
        </w:rPr>
        <w:t>□</w:t>
      </w:r>
      <w:r>
        <w:rPr>
          <w:rFonts w:hint="eastAsia" w:ascii="仿宋_GB2312" w:hAnsi="微软雅黑" w:eastAsia="仿宋_GB2312" w:cs="微软雅黑"/>
          <w:sz w:val="24"/>
          <w:szCs w:val="24"/>
        </w:rPr>
        <w:t xml:space="preserve">汉族          </w:t>
      </w:r>
      <w:r>
        <w:rPr>
          <w:rFonts w:hint="eastAsia" w:ascii="仿宋_GB2312" w:hAnsi="宋体" w:eastAsia="仿宋_GB2312" w:cs="宋体"/>
          <w:sz w:val="24"/>
          <w:szCs w:val="24"/>
        </w:rPr>
        <w:t>□</w:t>
      </w:r>
      <w:r>
        <w:rPr>
          <w:rFonts w:hint="eastAsia" w:ascii="仿宋_GB2312" w:hAnsi="微软雅黑" w:eastAsia="仿宋_GB2312" w:cs="微软雅黑"/>
          <w:sz w:val="24"/>
          <w:szCs w:val="24"/>
        </w:rPr>
        <w:t>少数民族</w:t>
      </w:r>
      <w:r>
        <w:rPr>
          <w:rFonts w:hint="eastAsia" w:ascii="仿宋_GB2312" w:hAnsi="微软雅黑" w:eastAsia="仿宋_GB2312" w:cs="微软雅黑"/>
          <w:sz w:val="24"/>
          <w:szCs w:val="24"/>
          <w:u w:val="single"/>
        </w:rPr>
        <w:t xml:space="preserve">            </w:t>
      </w:r>
    </w:p>
    <w:p>
      <w:pPr>
        <w:spacing w:line="360" w:lineRule="auto"/>
        <w:rPr>
          <w:rFonts w:ascii="仿宋_GB2312" w:hAnsi="微软雅黑" w:eastAsia="仿宋_GB2312"/>
          <w:sz w:val="24"/>
          <w:szCs w:val="24"/>
        </w:rPr>
      </w:pPr>
      <w:r>
        <w:rPr>
          <w:rFonts w:hint="eastAsia" w:ascii="仿宋_GB2312" w:hAnsi="微软雅黑" w:eastAsia="仿宋_GB2312" w:cs="微软雅黑"/>
          <w:sz w:val="24"/>
          <w:szCs w:val="24"/>
        </w:rPr>
        <w:t xml:space="preserve">5、婚姻状况：     </w:t>
      </w:r>
      <w:r>
        <w:rPr>
          <w:rFonts w:hint="eastAsia" w:ascii="仿宋_GB2312" w:hAnsi="宋体" w:eastAsia="仿宋_GB2312" w:cs="宋体"/>
          <w:sz w:val="24"/>
          <w:szCs w:val="24"/>
        </w:rPr>
        <w:t>□</w:t>
      </w:r>
      <w:r>
        <w:rPr>
          <w:rFonts w:hint="eastAsia" w:ascii="仿宋_GB2312" w:hAnsi="微软雅黑" w:eastAsia="仿宋_GB2312" w:cs="微软雅黑"/>
          <w:sz w:val="24"/>
          <w:szCs w:val="24"/>
        </w:rPr>
        <w:t xml:space="preserve">未婚          </w:t>
      </w:r>
      <w:r>
        <w:rPr>
          <w:rFonts w:hint="eastAsia" w:ascii="仿宋_GB2312" w:hAnsi="宋体" w:eastAsia="仿宋_GB2312" w:cs="宋体"/>
          <w:sz w:val="24"/>
          <w:szCs w:val="24"/>
        </w:rPr>
        <w:t>□</w:t>
      </w:r>
      <w:r>
        <w:rPr>
          <w:rFonts w:hint="eastAsia" w:ascii="仿宋_GB2312" w:hAnsi="微软雅黑" w:eastAsia="仿宋_GB2312" w:cs="微软雅黑"/>
          <w:sz w:val="24"/>
          <w:szCs w:val="24"/>
        </w:rPr>
        <w:t xml:space="preserve">已婚       </w:t>
      </w:r>
      <w:r>
        <w:rPr>
          <w:rFonts w:hint="eastAsia" w:ascii="仿宋_GB2312" w:hAnsi="宋体" w:eastAsia="仿宋_GB2312" w:cs="宋体"/>
          <w:sz w:val="24"/>
          <w:szCs w:val="24"/>
        </w:rPr>
        <w:t>□</w:t>
      </w:r>
      <w:r>
        <w:rPr>
          <w:rFonts w:hint="eastAsia" w:ascii="仿宋_GB2312" w:hAnsi="微软雅黑" w:eastAsia="仿宋_GB2312" w:cs="微软雅黑"/>
          <w:sz w:val="24"/>
          <w:szCs w:val="24"/>
        </w:rPr>
        <w:t xml:space="preserve">离异      </w:t>
      </w:r>
      <w:r>
        <w:rPr>
          <w:rFonts w:hint="eastAsia" w:ascii="仿宋_GB2312" w:hAnsi="宋体" w:eastAsia="仿宋_GB2312" w:cs="宋体"/>
          <w:sz w:val="24"/>
          <w:szCs w:val="24"/>
        </w:rPr>
        <w:t>□</w:t>
      </w:r>
      <w:r>
        <w:rPr>
          <w:rFonts w:hint="eastAsia" w:ascii="仿宋_GB2312" w:hAnsi="微软雅黑" w:eastAsia="仿宋_GB2312" w:cs="微软雅黑"/>
          <w:sz w:val="24"/>
          <w:szCs w:val="24"/>
        </w:rPr>
        <w:t>丧偶</w:t>
      </w:r>
    </w:p>
    <w:p>
      <w:pPr>
        <w:spacing w:line="360" w:lineRule="auto"/>
        <w:ind w:left="2160" w:hanging="2160" w:hangingChars="900"/>
        <w:jc w:val="left"/>
        <w:rPr>
          <w:rFonts w:ascii="仿宋_GB2312" w:hAnsi="微软雅黑" w:eastAsia="仿宋_GB2312"/>
          <w:sz w:val="24"/>
          <w:szCs w:val="24"/>
        </w:rPr>
      </w:pPr>
      <w:r>
        <w:rPr>
          <w:rFonts w:hint="eastAsia" w:ascii="仿宋_GB2312" w:hAnsi="微软雅黑" w:eastAsia="仿宋_GB2312" w:cs="微软雅黑"/>
          <w:sz w:val="24"/>
          <w:szCs w:val="24"/>
        </w:rPr>
        <w:t xml:space="preserve">6、您的学历：     </w:t>
      </w:r>
      <w:r>
        <w:rPr>
          <w:rFonts w:hint="eastAsia" w:ascii="仿宋_GB2312" w:hAnsi="宋体" w:eastAsia="仿宋_GB2312" w:cs="宋体"/>
          <w:sz w:val="24"/>
          <w:szCs w:val="24"/>
        </w:rPr>
        <w:t>□</w:t>
      </w:r>
      <w:r>
        <w:rPr>
          <w:rFonts w:hint="eastAsia" w:ascii="仿宋_GB2312" w:hAnsi="微软雅黑" w:eastAsia="仿宋_GB2312" w:cs="微软雅黑"/>
          <w:sz w:val="24"/>
          <w:szCs w:val="24"/>
        </w:rPr>
        <w:t xml:space="preserve">初中以下      </w:t>
      </w:r>
      <w:r>
        <w:rPr>
          <w:rFonts w:hint="eastAsia" w:ascii="仿宋_GB2312" w:hAnsi="宋体" w:eastAsia="仿宋_GB2312" w:cs="宋体"/>
          <w:sz w:val="24"/>
          <w:szCs w:val="24"/>
        </w:rPr>
        <w:t>□</w:t>
      </w:r>
      <w:r>
        <w:rPr>
          <w:rFonts w:hint="eastAsia" w:ascii="仿宋_GB2312" w:hAnsi="微软雅黑" w:eastAsia="仿宋_GB2312" w:cs="微软雅黑"/>
          <w:sz w:val="24"/>
          <w:szCs w:val="24"/>
        </w:rPr>
        <w:t xml:space="preserve">初中至高中（中专）     </w:t>
      </w:r>
      <w:r>
        <w:rPr>
          <w:rFonts w:hint="eastAsia" w:ascii="仿宋_GB2312" w:hAnsi="宋体" w:eastAsia="仿宋_GB2312" w:cs="宋体"/>
          <w:sz w:val="24"/>
          <w:szCs w:val="24"/>
        </w:rPr>
        <w:t>□</w:t>
      </w:r>
      <w:r>
        <w:rPr>
          <w:rFonts w:hint="eastAsia" w:ascii="仿宋_GB2312" w:hAnsi="微软雅黑" w:eastAsia="仿宋_GB2312" w:cs="微软雅黑"/>
          <w:sz w:val="24"/>
          <w:szCs w:val="24"/>
        </w:rPr>
        <w:t xml:space="preserve">高中至大专                    </w:t>
      </w:r>
      <w:r>
        <w:rPr>
          <w:rFonts w:hint="eastAsia" w:ascii="仿宋_GB2312" w:hAnsi="宋体" w:eastAsia="仿宋_GB2312" w:cs="宋体"/>
          <w:sz w:val="24"/>
          <w:szCs w:val="24"/>
        </w:rPr>
        <w:t>□</w:t>
      </w:r>
      <w:r>
        <w:rPr>
          <w:rFonts w:hint="eastAsia" w:ascii="仿宋_GB2312" w:hAnsi="微软雅黑" w:eastAsia="仿宋_GB2312" w:cs="微软雅黑"/>
          <w:sz w:val="24"/>
          <w:szCs w:val="24"/>
        </w:rPr>
        <w:t xml:space="preserve">本科          </w:t>
      </w:r>
      <w:r>
        <w:rPr>
          <w:rFonts w:hint="eastAsia" w:ascii="仿宋_GB2312" w:hAnsi="宋体" w:eastAsia="仿宋_GB2312" w:cs="宋体"/>
          <w:sz w:val="24"/>
          <w:szCs w:val="24"/>
        </w:rPr>
        <w:t>□</w:t>
      </w:r>
      <w:r>
        <w:rPr>
          <w:rFonts w:hint="eastAsia" w:ascii="仿宋_GB2312" w:hAnsi="微软雅黑" w:eastAsia="仿宋_GB2312" w:cs="微软雅黑"/>
          <w:sz w:val="24"/>
          <w:szCs w:val="24"/>
        </w:rPr>
        <w:t>本科以上</w:t>
      </w:r>
    </w:p>
    <w:p>
      <w:pPr>
        <w:spacing w:line="360" w:lineRule="auto"/>
        <w:rPr>
          <w:rFonts w:ascii="仿宋_GB2312" w:hAnsi="微软雅黑" w:eastAsia="仿宋_GB2312" w:cs="微软雅黑"/>
          <w:sz w:val="24"/>
          <w:szCs w:val="24"/>
        </w:rPr>
      </w:pPr>
      <w:r>
        <w:rPr>
          <w:rFonts w:hint="eastAsia" w:ascii="仿宋_GB2312" w:hAnsi="微软雅黑" w:eastAsia="仿宋_GB2312" w:cs="微软雅黑"/>
          <w:sz w:val="24"/>
          <w:szCs w:val="24"/>
        </w:rPr>
        <w:t xml:space="preserve">7、家庭月收入：   </w:t>
      </w:r>
      <w:r>
        <w:rPr>
          <w:rFonts w:hint="eastAsia" w:ascii="仿宋_GB2312" w:hAnsi="宋体" w:eastAsia="仿宋_GB2312" w:cs="宋体"/>
          <w:sz w:val="24"/>
          <w:szCs w:val="24"/>
        </w:rPr>
        <w:t>□</w:t>
      </w:r>
      <w:r>
        <w:rPr>
          <w:rFonts w:hint="eastAsia" w:ascii="仿宋_GB2312" w:hAnsi="微软雅黑" w:eastAsia="仿宋_GB2312" w:cs="微软雅黑"/>
          <w:sz w:val="24"/>
          <w:szCs w:val="24"/>
        </w:rPr>
        <w:t xml:space="preserve">2000以下      </w:t>
      </w:r>
      <w:r>
        <w:rPr>
          <w:rFonts w:hint="eastAsia" w:ascii="仿宋_GB2312" w:hAnsi="宋体" w:eastAsia="仿宋_GB2312" w:cs="宋体"/>
          <w:sz w:val="24"/>
          <w:szCs w:val="24"/>
        </w:rPr>
        <w:t>□</w:t>
      </w:r>
      <w:r>
        <w:rPr>
          <w:rFonts w:hint="eastAsia" w:ascii="仿宋_GB2312" w:hAnsi="微软雅黑" w:eastAsia="仿宋_GB2312" w:cs="微软雅黑"/>
          <w:sz w:val="24"/>
          <w:szCs w:val="24"/>
        </w:rPr>
        <w:t>2000-5000</w:t>
      </w:r>
    </w:p>
    <w:p>
      <w:pPr>
        <w:spacing w:line="360" w:lineRule="auto"/>
        <w:ind w:firstLine="2160" w:firstLineChars="900"/>
        <w:rPr>
          <w:rFonts w:ascii="仿宋_GB2312" w:hAnsi="微软雅黑" w:eastAsia="仿宋_GB2312"/>
          <w:sz w:val="24"/>
          <w:szCs w:val="24"/>
        </w:rPr>
      </w:pPr>
      <w:r>
        <w:rPr>
          <w:rFonts w:hint="eastAsia" w:ascii="仿宋_GB2312" w:hAnsi="宋体" w:eastAsia="仿宋_GB2312" w:cs="宋体"/>
          <w:sz w:val="24"/>
          <w:szCs w:val="24"/>
        </w:rPr>
        <w:t>□</w:t>
      </w:r>
      <w:r>
        <w:rPr>
          <w:rFonts w:hint="eastAsia" w:ascii="仿宋_GB2312" w:hAnsi="微软雅黑" w:eastAsia="仿宋_GB2312" w:cs="微软雅黑"/>
          <w:sz w:val="24"/>
          <w:szCs w:val="24"/>
        </w:rPr>
        <w:t xml:space="preserve">5000-10000     </w:t>
      </w:r>
      <w:r>
        <w:rPr>
          <w:rFonts w:hint="eastAsia" w:ascii="仿宋_GB2312" w:hAnsi="宋体" w:eastAsia="仿宋_GB2312" w:cs="宋体"/>
          <w:sz w:val="24"/>
          <w:szCs w:val="24"/>
        </w:rPr>
        <w:t>□</w:t>
      </w:r>
      <w:r>
        <w:rPr>
          <w:rFonts w:hint="eastAsia" w:ascii="仿宋_GB2312" w:hAnsi="微软雅黑" w:eastAsia="仿宋_GB2312" w:cs="微软雅黑"/>
          <w:sz w:val="24"/>
          <w:szCs w:val="24"/>
        </w:rPr>
        <w:t>10000以上</w:t>
      </w:r>
    </w:p>
    <w:p>
      <w:pPr>
        <w:spacing w:line="360" w:lineRule="auto"/>
        <w:ind w:left="2760" w:hanging="2760" w:hangingChars="1150"/>
        <w:rPr>
          <w:rFonts w:ascii="仿宋_GB2312" w:hAnsi="微软雅黑" w:eastAsia="仿宋_GB2312"/>
          <w:sz w:val="24"/>
          <w:szCs w:val="24"/>
        </w:rPr>
      </w:pPr>
      <w:r>
        <w:rPr>
          <w:rFonts w:hint="eastAsia" w:ascii="仿宋_GB2312" w:hAnsi="微软雅黑" w:eastAsia="仿宋_GB2312" w:cs="微软雅黑"/>
          <w:sz w:val="24"/>
          <w:szCs w:val="24"/>
        </w:rPr>
        <w:t xml:space="preserve">8、身体健康状况： </w:t>
      </w:r>
      <w:r>
        <w:rPr>
          <w:rFonts w:hint="eastAsia" w:ascii="仿宋_GB2312" w:hAnsi="宋体" w:eastAsia="仿宋_GB2312" w:cs="宋体"/>
          <w:sz w:val="24"/>
          <w:szCs w:val="24"/>
        </w:rPr>
        <w:t>□</w:t>
      </w:r>
      <w:r>
        <w:rPr>
          <w:rFonts w:hint="eastAsia" w:ascii="仿宋_GB2312" w:hAnsi="微软雅黑" w:eastAsia="仿宋_GB2312" w:cs="微软雅黑"/>
          <w:sz w:val="24"/>
          <w:szCs w:val="24"/>
        </w:rPr>
        <w:t xml:space="preserve">健康          </w:t>
      </w:r>
      <w:r>
        <w:rPr>
          <w:rFonts w:hint="eastAsia" w:ascii="仿宋_GB2312" w:hAnsi="宋体" w:eastAsia="仿宋_GB2312" w:cs="宋体"/>
          <w:sz w:val="24"/>
          <w:szCs w:val="24"/>
        </w:rPr>
        <w:t>□</w:t>
      </w:r>
      <w:r>
        <w:rPr>
          <w:rFonts w:hint="eastAsia" w:ascii="仿宋_GB2312" w:hAnsi="微软雅黑" w:eastAsia="仿宋_GB2312" w:cs="微软雅黑"/>
          <w:sz w:val="24"/>
          <w:szCs w:val="24"/>
        </w:rPr>
        <w:t xml:space="preserve">糖尿病     </w:t>
      </w:r>
      <w:r>
        <w:rPr>
          <w:rFonts w:hint="eastAsia" w:ascii="仿宋_GB2312" w:hAnsi="宋体" w:eastAsia="仿宋_GB2312" w:cs="宋体"/>
          <w:sz w:val="24"/>
          <w:szCs w:val="24"/>
        </w:rPr>
        <w:t>□</w:t>
      </w:r>
      <w:r>
        <w:rPr>
          <w:rFonts w:hint="eastAsia" w:ascii="仿宋_GB2312" w:hAnsi="微软雅黑" w:eastAsia="仿宋_GB2312" w:cs="微软雅黑"/>
          <w:sz w:val="24"/>
          <w:szCs w:val="24"/>
        </w:rPr>
        <w:t>冠心病</w:t>
      </w:r>
    </w:p>
    <w:p>
      <w:pPr>
        <w:spacing w:line="360" w:lineRule="auto"/>
        <w:ind w:firstLine="2160" w:firstLineChars="900"/>
        <w:rPr>
          <w:rFonts w:ascii="仿宋_GB2312" w:hAnsi="微软雅黑" w:eastAsia="仿宋_GB2312" w:cs="微软雅黑"/>
          <w:sz w:val="24"/>
          <w:szCs w:val="24"/>
          <w:u w:val="single"/>
        </w:rPr>
      </w:pPr>
      <w:r>
        <w:rPr>
          <w:rFonts w:hint="eastAsia" w:ascii="仿宋_GB2312" w:hAnsi="宋体" w:eastAsia="仿宋_GB2312" w:cs="宋体"/>
          <w:sz w:val="24"/>
          <w:szCs w:val="24"/>
        </w:rPr>
        <w:t>□</w:t>
      </w:r>
      <w:r>
        <w:rPr>
          <w:rFonts w:hint="eastAsia" w:ascii="仿宋_GB2312" w:hAnsi="微软雅黑" w:eastAsia="仿宋_GB2312" w:cs="微软雅黑"/>
          <w:sz w:val="24"/>
          <w:szCs w:val="24"/>
        </w:rPr>
        <w:t xml:space="preserve">高血压        </w:t>
      </w:r>
      <w:r>
        <w:rPr>
          <w:rFonts w:hint="eastAsia" w:ascii="仿宋_GB2312" w:hAnsi="宋体" w:eastAsia="仿宋_GB2312" w:cs="宋体"/>
          <w:sz w:val="24"/>
          <w:szCs w:val="24"/>
        </w:rPr>
        <w:t>□</w:t>
      </w:r>
      <w:r>
        <w:rPr>
          <w:rFonts w:hint="eastAsia" w:ascii="仿宋_GB2312" w:hAnsi="微软雅黑" w:eastAsia="仿宋_GB2312" w:cs="微软雅黑"/>
          <w:sz w:val="24"/>
          <w:szCs w:val="24"/>
        </w:rPr>
        <w:t>其他</w:t>
      </w:r>
      <w:r>
        <w:rPr>
          <w:rFonts w:hint="eastAsia" w:ascii="仿宋_GB2312" w:hAnsi="微软雅黑" w:eastAsia="仿宋_GB2312" w:cs="微软雅黑"/>
          <w:sz w:val="24"/>
          <w:szCs w:val="24"/>
          <w:u w:val="single"/>
        </w:rPr>
        <w:t xml:space="preserve">             </w:t>
      </w:r>
    </w:p>
    <w:p>
      <w:pPr>
        <w:spacing w:line="360" w:lineRule="auto"/>
        <w:rPr>
          <w:rFonts w:ascii="仿宋_GB2312" w:hAnsi="宋体" w:eastAsia="仿宋_GB2312"/>
          <w:sz w:val="24"/>
          <w:szCs w:val="24"/>
        </w:rPr>
      </w:pPr>
      <w:r>
        <w:rPr>
          <w:rFonts w:hint="eastAsia" w:ascii="仿宋_GB2312" w:hAnsi="微软雅黑" w:eastAsia="仿宋_GB2312" w:cs="微软雅黑"/>
          <w:sz w:val="24"/>
          <w:szCs w:val="24"/>
        </w:rPr>
        <w:t>9、</w:t>
      </w:r>
      <w:r>
        <w:rPr>
          <w:rFonts w:hint="eastAsia" w:ascii="仿宋_GB2312" w:hAnsi="微软雅黑" w:eastAsia="仿宋_GB2312"/>
          <w:sz w:val="24"/>
          <w:szCs w:val="24"/>
        </w:rPr>
        <w:t xml:space="preserve">您是否为医药卫生从业人员：     </w:t>
      </w:r>
      <w:r>
        <w:rPr>
          <w:rFonts w:hint="eastAsia" w:ascii="仿宋_GB2312" w:hAnsi="宋体" w:eastAsia="仿宋_GB2312"/>
          <w:sz w:val="24"/>
          <w:szCs w:val="24"/>
        </w:rPr>
        <w:t>□</w:t>
      </w:r>
      <w:r>
        <w:rPr>
          <w:rFonts w:hint="eastAsia" w:ascii="仿宋_GB2312" w:hAnsi="微软雅黑" w:eastAsia="仿宋_GB2312"/>
          <w:sz w:val="24"/>
          <w:szCs w:val="24"/>
        </w:rPr>
        <w:t xml:space="preserve">是         </w:t>
      </w:r>
      <w:r>
        <w:rPr>
          <w:rFonts w:hint="eastAsia" w:ascii="仿宋_GB2312" w:hAnsi="宋体" w:eastAsia="仿宋_GB2312"/>
          <w:sz w:val="24"/>
          <w:szCs w:val="24"/>
        </w:rPr>
        <w:t>□</w:t>
      </w:r>
      <w:r>
        <w:rPr>
          <w:rFonts w:hint="eastAsia" w:ascii="仿宋_GB2312" w:hAnsi="微软雅黑" w:eastAsia="仿宋_GB2312"/>
          <w:sz w:val="24"/>
          <w:szCs w:val="24"/>
        </w:rPr>
        <w:t>否</w:t>
      </w:r>
    </w:p>
    <w:p>
      <w:pPr>
        <w:adjustRightInd w:val="0"/>
        <w:snapToGrid w:val="0"/>
        <w:spacing w:line="360" w:lineRule="auto"/>
        <w:rPr>
          <w:rFonts w:ascii="仿宋_GB2312" w:hAnsi="微软雅黑" w:eastAsia="仿宋_GB2312"/>
          <w:b/>
          <w:sz w:val="30"/>
          <w:szCs w:val="30"/>
        </w:rPr>
      </w:pPr>
    </w:p>
    <w:p>
      <w:pPr>
        <w:spacing w:line="420" w:lineRule="exact"/>
        <w:jc w:val="center"/>
        <w:rPr>
          <w:rFonts w:eastAsia="楷体_GB2312"/>
          <w:b/>
          <w:sz w:val="28"/>
          <w:szCs w:val="28"/>
        </w:rPr>
      </w:pPr>
      <w:r>
        <w:rPr>
          <w:rFonts w:hint="eastAsia" w:eastAsia="楷体_GB2312"/>
          <w:b/>
          <w:sz w:val="28"/>
          <w:szCs w:val="28"/>
        </w:rPr>
        <w:t>用药认知</w:t>
      </w:r>
    </w:p>
    <w:p>
      <w:pPr>
        <w:adjustRightInd w:val="0"/>
        <w:snapToGrid w:val="0"/>
        <w:spacing w:line="360" w:lineRule="auto"/>
        <w:rPr>
          <w:rFonts w:ascii="仿宋_GB2312" w:hAnsi="微软雅黑" w:eastAsia="仿宋_GB2312"/>
          <w:sz w:val="24"/>
          <w:szCs w:val="24"/>
        </w:rPr>
      </w:pPr>
      <w:r>
        <w:rPr>
          <w:rFonts w:hint="eastAsia" w:ascii="仿宋_GB2312" w:hAnsi="微软雅黑" w:eastAsia="仿宋_GB2312"/>
          <w:sz w:val="24"/>
          <w:szCs w:val="24"/>
        </w:rPr>
        <w:t>1、您清楚特殊人群（婴幼儿、儿童、孕妇、</w:t>
      </w:r>
      <w:r>
        <w:rPr>
          <w:rFonts w:hint="eastAsia" w:ascii="仿宋_GB2312" w:hAnsi="宋体" w:eastAsia="仿宋_GB2312" w:cs="宋体"/>
          <w:kern w:val="0"/>
          <w:sz w:val="24"/>
          <w:szCs w:val="24"/>
        </w:rPr>
        <w:t>哺乳期妇女、</w:t>
      </w:r>
      <w:r>
        <w:rPr>
          <w:rFonts w:hint="eastAsia" w:ascii="仿宋_GB2312" w:hAnsi="微软雅黑" w:eastAsia="仿宋_GB2312"/>
          <w:sz w:val="24"/>
          <w:szCs w:val="24"/>
        </w:rPr>
        <w:t>老人等）用药需要特别对待吗？</w:t>
      </w:r>
    </w:p>
    <w:p>
      <w:pPr>
        <w:adjustRightInd w:val="0"/>
        <w:snapToGrid w:val="0"/>
        <w:spacing w:line="360" w:lineRule="auto"/>
        <w:ind w:firstLine="361" w:firstLineChars="150"/>
        <w:rPr>
          <w:rFonts w:ascii="仿宋_GB2312" w:hAnsi="微软雅黑" w:eastAsia="仿宋_GB2312"/>
          <w:b/>
          <w:sz w:val="24"/>
          <w:szCs w:val="24"/>
        </w:rPr>
      </w:pPr>
      <w:r>
        <w:rPr>
          <w:rFonts w:hint="eastAsia" w:ascii="仿宋_GB2312" w:hAnsi="微软雅黑" w:eastAsia="仿宋_GB2312"/>
          <w:b/>
          <w:sz w:val="24"/>
          <w:szCs w:val="24"/>
        </w:rPr>
        <w:t>A、非常清楚     B、比较清楚      C、不太清楚       D、完全不清楚</w:t>
      </w:r>
    </w:p>
    <w:p>
      <w:pPr>
        <w:adjustRightInd w:val="0"/>
        <w:snapToGrid w:val="0"/>
        <w:spacing w:line="360" w:lineRule="auto"/>
        <w:rPr>
          <w:rFonts w:ascii="仿宋_GB2312" w:hAnsi="微软雅黑" w:eastAsia="仿宋_GB2312"/>
          <w:sz w:val="24"/>
          <w:szCs w:val="24"/>
        </w:rPr>
      </w:pPr>
      <w:r>
        <w:rPr>
          <w:rFonts w:hint="eastAsia" w:ascii="仿宋_GB2312" w:hAnsi="微软雅黑" w:eastAsia="仿宋_GB2312"/>
          <w:sz w:val="24"/>
          <w:szCs w:val="24"/>
        </w:rPr>
        <w:t>2、您清楚滥用抗生素的危害吗（如青霉素，头孢等）？</w:t>
      </w:r>
    </w:p>
    <w:p>
      <w:pPr>
        <w:adjustRightInd w:val="0"/>
        <w:snapToGrid w:val="0"/>
        <w:spacing w:line="360" w:lineRule="auto"/>
        <w:ind w:firstLine="361" w:firstLineChars="150"/>
        <w:rPr>
          <w:rFonts w:ascii="仿宋_GB2312" w:hAnsi="微软雅黑" w:eastAsia="仿宋_GB2312"/>
          <w:b/>
          <w:sz w:val="24"/>
          <w:szCs w:val="24"/>
        </w:rPr>
      </w:pPr>
      <w:r>
        <w:rPr>
          <w:rFonts w:hint="eastAsia" w:ascii="仿宋_GB2312" w:hAnsi="微软雅黑" w:eastAsia="仿宋_GB2312"/>
          <w:b/>
          <w:sz w:val="24"/>
          <w:szCs w:val="24"/>
        </w:rPr>
        <w:t>A、非常清楚     B、比较清楚      C、不太清楚       D、完全不清楚</w:t>
      </w:r>
    </w:p>
    <w:p>
      <w:pPr>
        <w:adjustRightInd w:val="0"/>
        <w:snapToGrid w:val="0"/>
        <w:spacing w:line="360" w:lineRule="auto"/>
        <w:rPr>
          <w:rFonts w:ascii="仿宋_GB2312" w:hAnsi="微软雅黑" w:eastAsia="仿宋_GB2312"/>
          <w:sz w:val="24"/>
          <w:szCs w:val="24"/>
        </w:rPr>
      </w:pPr>
      <w:r>
        <w:rPr>
          <w:rFonts w:hint="eastAsia" w:ascii="仿宋_GB2312" w:hAnsi="微软雅黑" w:eastAsia="仿宋_GB2312"/>
          <w:sz w:val="24"/>
          <w:szCs w:val="24"/>
        </w:rPr>
        <w:t>3、您清楚什么是药物不良反应吗？</w:t>
      </w:r>
    </w:p>
    <w:p>
      <w:pPr>
        <w:adjustRightInd w:val="0"/>
        <w:snapToGrid w:val="0"/>
        <w:spacing w:line="360" w:lineRule="auto"/>
        <w:ind w:firstLine="361" w:firstLineChars="150"/>
        <w:rPr>
          <w:rFonts w:ascii="仿宋_GB2312" w:hAnsi="微软雅黑" w:eastAsia="仿宋_GB2312"/>
          <w:b/>
          <w:sz w:val="24"/>
          <w:szCs w:val="24"/>
        </w:rPr>
      </w:pPr>
      <w:r>
        <w:rPr>
          <w:rFonts w:hint="eastAsia" w:ascii="仿宋_GB2312" w:hAnsi="微软雅黑" w:eastAsia="仿宋_GB2312"/>
          <w:b/>
          <w:sz w:val="24"/>
          <w:szCs w:val="24"/>
        </w:rPr>
        <w:t>A、非常清楚     B、比较清楚      C、不太清楚       D、完全不清楚</w:t>
      </w:r>
    </w:p>
    <w:p>
      <w:pPr>
        <w:adjustRightInd w:val="0"/>
        <w:snapToGrid w:val="0"/>
        <w:spacing w:line="360" w:lineRule="auto"/>
        <w:rPr>
          <w:rFonts w:ascii="仿宋_GB2312" w:hAnsi="微软雅黑" w:eastAsia="仿宋_GB2312"/>
          <w:sz w:val="24"/>
          <w:szCs w:val="24"/>
        </w:rPr>
      </w:pPr>
      <w:r>
        <w:rPr>
          <w:rFonts w:hint="eastAsia" w:ascii="仿宋_GB2312" w:hAnsi="微软雅黑" w:eastAsia="仿宋_GB2312"/>
          <w:sz w:val="24"/>
          <w:szCs w:val="24"/>
        </w:rPr>
        <w:t>4、您</w:t>
      </w:r>
      <w:r>
        <w:rPr>
          <w:rFonts w:hint="eastAsia" w:ascii="仿宋_GB2312" w:hAnsi="宋体" w:eastAsia="仿宋_GB2312" w:cs="宋体"/>
          <w:kern w:val="0"/>
          <w:sz w:val="24"/>
          <w:szCs w:val="24"/>
        </w:rPr>
        <w:t>是否了解药物有避光封存等特殊保存需要</w:t>
      </w:r>
      <w:r>
        <w:rPr>
          <w:rFonts w:hint="eastAsia" w:ascii="仿宋_GB2312" w:hAnsi="微软雅黑" w:eastAsia="仿宋_GB2312"/>
          <w:sz w:val="24"/>
          <w:szCs w:val="24"/>
        </w:rPr>
        <w:t>？</w:t>
      </w:r>
    </w:p>
    <w:p>
      <w:pPr>
        <w:adjustRightInd w:val="0"/>
        <w:snapToGrid w:val="0"/>
        <w:spacing w:line="360" w:lineRule="auto"/>
        <w:ind w:firstLine="361" w:firstLineChars="150"/>
        <w:rPr>
          <w:rFonts w:ascii="仿宋_GB2312" w:hAnsi="微软雅黑" w:eastAsia="仿宋_GB2312"/>
          <w:b/>
          <w:sz w:val="24"/>
          <w:szCs w:val="24"/>
        </w:rPr>
      </w:pPr>
      <w:r>
        <w:rPr>
          <w:rFonts w:hint="eastAsia" w:ascii="仿宋_GB2312" w:hAnsi="微软雅黑" w:eastAsia="仿宋_GB2312"/>
          <w:b/>
          <w:sz w:val="24"/>
          <w:szCs w:val="24"/>
        </w:rPr>
        <w:t>A、非常清楚     B、比较清楚      C、不太清楚       D、完全不清楚</w:t>
      </w:r>
    </w:p>
    <w:p>
      <w:pPr>
        <w:adjustRightInd w:val="0"/>
        <w:snapToGrid w:val="0"/>
        <w:spacing w:line="360" w:lineRule="auto"/>
        <w:rPr>
          <w:rFonts w:ascii="仿宋_GB2312" w:hAnsi="微软雅黑" w:eastAsia="仿宋_GB2312"/>
          <w:sz w:val="24"/>
          <w:szCs w:val="24"/>
        </w:rPr>
      </w:pPr>
      <w:r>
        <w:rPr>
          <w:rFonts w:hint="eastAsia" w:ascii="仿宋_GB2312" w:hAnsi="微软雅黑" w:eastAsia="仿宋_GB2312"/>
          <w:sz w:val="24"/>
          <w:szCs w:val="24"/>
        </w:rPr>
        <w:t>5、您清楚如何辨别变质药物吗？</w:t>
      </w:r>
    </w:p>
    <w:p>
      <w:pPr>
        <w:adjustRightInd w:val="0"/>
        <w:snapToGrid w:val="0"/>
        <w:spacing w:line="360" w:lineRule="auto"/>
        <w:ind w:firstLine="361" w:firstLineChars="150"/>
        <w:rPr>
          <w:rFonts w:ascii="仿宋_GB2312" w:hAnsi="微软雅黑" w:eastAsia="仿宋_GB2312"/>
          <w:b/>
          <w:sz w:val="24"/>
          <w:szCs w:val="24"/>
        </w:rPr>
      </w:pPr>
      <w:r>
        <w:rPr>
          <w:rFonts w:hint="eastAsia" w:ascii="仿宋_GB2312" w:hAnsi="微软雅黑" w:eastAsia="仿宋_GB2312"/>
          <w:b/>
          <w:sz w:val="24"/>
          <w:szCs w:val="24"/>
        </w:rPr>
        <w:t>A、非常清楚     B、比较清楚      C、不太清楚       D、完全不清楚</w:t>
      </w:r>
    </w:p>
    <w:p>
      <w:pPr>
        <w:adjustRightInd w:val="0"/>
        <w:snapToGrid w:val="0"/>
        <w:spacing w:line="360" w:lineRule="auto"/>
        <w:rPr>
          <w:rFonts w:ascii="仿宋_GB2312" w:hAnsi="微软雅黑" w:eastAsia="仿宋_GB2312"/>
          <w:sz w:val="24"/>
          <w:szCs w:val="24"/>
        </w:rPr>
      </w:pPr>
      <w:r>
        <w:rPr>
          <w:rFonts w:hint="eastAsia" w:ascii="仿宋_GB2312" w:hAnsi="微软雅黑" w:eastAsia="仿宋_GB2312"/>
          <w:sz w:val="24"/>
          <w:szCs w:val="24"/>
        </w:rPr>
        <w:t>6、您清楚怎么区分处方药和非处方药吗？</w:t>
      </w:r>
    </w:p>
    <w:p>
      <w:pPr>
        <w:adjustRightInd w:val="0"/>
        <w:snapToGrid w:val="0"/>
        <w:spacing w:line="360" w:lineRule="auto"/>
        <w:ind w:firstLine="361" w:firstLineChars="150"/>
        <w:rPr>
          <w:rFonts w:ascii="仿宋_GB2312" w:hAnsi="微软雅黑" w:eastAsia="仿宋_GB2312"/>
          <w:b/>
          <w:sz w:val="24"/>
          <w:szCs w:val="24"/>
        </w:rPr>
      </w:pPr>
      <w:r>
        <w:rPr>
          <w:rFonts w:hint="eastAsia" w:ascii="仿宋_GB2312" w:hAnsi="微软雅黑" w:eastAsia="仿宋_GB2312"/>
          <w:b/>
          <w:sz w:val="24"/>
          <w:szCs w:val="24"/>
        </w:rPr>
        <w:t>A、非常清楚     B、比较清楚      C、不太清楚       D、完全不清楚</w:t>
      </w:r>
    </w:p>
    <w:p>
      <w:pPr>
        <w:adjustRightInd w:val="0"/>
        <w:snapToGrid w:val="0"/>
        <w:spacing w:line="360" w:lineRule="auto"/>
        <w:rPr>
          <w:rFonts w:ascii="仿宋_GB2312" w:hAnsi="微软雅黑" w:eastAsia="仿宋_GB2312"/>
          <w:sz w:val="24"/>
          <w:szCs w:val="24"/>
        </w:rPr>
      </w:pPr>
      <w:r>
        <w:rPr>
          <w:rFonts w:hint="eastAsia" w:ascii="仿宋_GB2312" w:hAnsi="微软雅黑" w:eastAsia="仿宋_GB2312"/>
          <w:sz w:val="24"/>
          <w:szCs w:val="24"/>
        </w:rPr>
        <w:t>7、您清楚中药是有毒副作用的吗？</w:t>
      </w:r>
    </w:p>
    <w:p>
      <w:pPr>
        <w:adjustRightInd w:val="0"/>
        <w:snapToGrid w:val="0"/>
        <w:spacing w:line="360" w:lineRule="auto"/>
        <w:ind w:firstLine="361" w:firstLineChars="150"/>
        <w:rPr>
          <w:rFonts w:ascii="仿宋_GB2312" w:hAnsi="微软雅黑" w:eastAsia="仿宋_GB2312"/>
          <w:b/>
          <w:sz w:val="24"/>
          <w:szCs w:val="24"/>
        </w:rPr>
      </w:pPr>
      <w:r>
        <w:rPr>
          <w:rFonts w:hint="eastAsia" w:ascii="仿宋_GB2312" w:hAnsi="微软雅黑" w:eastAsia="仿宋_GB2312"/>
          <w:b/>
          <w:sz w:val="24"/>
          <w:szCs w:val="24"/>
        </w:rPr>
        <w:t>A、非常清楚     B、比较清楚      C、不太清楚       D、完全不清楚</w:t>
      </w:r>
    </w:p>
    <w:p>
      <w:pPr>
        <w:spacing w:line="420" w:lineRule="exact"/>
        <w:jc w:val="center"/>
        <w:rPr>
          <w:rFonts w:ascii="仿宋_GB2312" w:hAnsi="微软雅黑" w:eastAsia="仿宋_GB2312"/>
          <w:b/>
          <w:sz w:val="30"/>
          <w:szCs w:val="30"/>
        </w:rPr>
      </w:pPr>
      <w:r>
        <w:rPr>
          <w:rFonts w:hint="eastAsia" w:eastAsia="楷体_GB2312"/>
          <w:b/>
          <w:sz w:val="28"/>
          <w:szCs w:val="28"/>
        </w:rPr>
        <w:t>用药理念</w:t>
      </w:r>
    </w:p>
    <w:p>
      <w:pPr>
        <w:adjustRightInd w:val="0"/>
        <w:snapToGrid w:val="0"/>
        <w:spacing w:line="360" w:lineRule="auto"/>
        <w:rPr>
          <w:rFonts w:ascii="仿宋_GB2312" w:hAnsi="微软雅黑" w:eastAsia="仿宋_GB2312"/>
          <w:sz w:val="24"/>
          <w:szCs w:val="24"/>
        </w:rPr>
      </w:pPr>
      <w:r>
        <w:rPr>
          <w:rFonts w:hint="eastAsia" w:ascii="仿宋_GB2312" w:hAnsi="微软雅黑" w:eastAsia="仿宋_GB2312"/>
          <w:sz w:val="24"/>
          <w:szCs w:val="24"/>
        </w:rPr>
        <w:t>8、您购买药品时会留意药品的批准文号、生产厂家和有效期吗？</w:t>
      </w:r>
    </w:p>
    <w:p>
      <w:pPr>
        <w:adjustRightInd w:val="0"/>
        <w:snapToGrid w:val="0"/>
        <w:spacing w:line="360" w:lineRule="auto"/>
        <w:ind w:firstLine="361" w:firstLineChars="150"/>
        <w:rPr>
          <w:rFonts w:ascii="仿宋_GB2312" w:hAnsi="微软雅黑" w:eastAsia="仿宋_GB2312"/>
          <w:b/>
          <w:sz w:val="24"/>
          <w:szCs w:val="24"/>
        </w:rPr>
      </w:pPr>
      <w:r>
        <w:rPr>
          <w:rFonts w:hint="eastAsia" w:ascii="仿宋_GB2312" w:hAnsi="微软雅黑" w:eastAsia="仿宋_GB2312"/>
          <w:b/>
          <w:sz w:val="24"/>
          <w:szCs w:val="24"/>
        </w:rPr>
        <w:t>A、几乎每次都会   B、大部分情况会      C、偶尔会      D、从不会</w:t>
      </w:r>
    </w:p>
    <w:p>
      <w:pPr>
        <w:adjustRightInd w:val="0"/>
        <w:snapToGrid w:val="0"/>
        <w:spacing w:line="360" w:lineRule="auto"/>
        <w:rPr>
          <w:rFonts w:ascii="仿宋_GB2312" w:hAnsi="微软雅黑" w:eastAsia="仿宋_GB2312"/>
          <w:sz w:val="24"/>
          <w:szCs w:val="24"/>
        </w:rPr>
      </w:pPr>
      <w:r>
        <w:rPr>
          <w:rFonts w:hint="eastAsia" w:ascii="仿宋_GB2312" w:hAnsi="微软雅黑" w:eastAsia="仿宋_GB2312"/>
          <w:sz w:val="24"/>
          <w:szCs w:val="24"/>
        </w:rPr>
        <w:t>9、用药前，您会关注说明书上的不良反应、禁忌或是注意事项吗？</w:t>
      </w:r>
    </w:p>
    <w:p>
      <w:pPr>
        <w:adjustRightInd w:val="0"/>
        <w:snapToGrid w:val="0"/>
        <w:spacing w:line="360" w:lineRule="auto"/>
        <w:ind w:firstLine="361" w:firstLineChars="150"/>
        <w:rPr>
          <w:rFonts w:ascii="仿宋_GB2312" w:hAnsi="微软雅黑" w:eastAsia="仿宋_GB2312"/>
          <w:b/>
          <w:sz w:val="24"/>
          <w:szCs w:val="24"/>
        </w:rPr>
      </w:pPr>
      <w:r>
        <w:rPr>
          <w:rFonts w:hint="eastAsia" w:ascii="仿宋_GB2312" w:hAnsi="微软雅黑" w:eastAsia="仿宋_GB2312"/>
          <w:b/>
          <w:sz w:val="24"/>
          <w:szCs w:val="24"/>
        </w:rPr>
        <w:t>A、几乎每次都会   B、大部分情况会      C、偶尔会      D、从不会</w:t>
      </w:r>
    </w:p>
    <w:p>
      <w:pPr>
        <w:adjustRightInd w:val="0"/>
        <w:snapToGrid w:val="0"/>
        <w:spacing w:line="360" w:lineRule="auto"/>
        <w:rPr>
          <w:rFonts w:ascii="仿宋_GB2312" w:hAnsi="微软雅黑" w:eastAsia="仿宋_GB2312"/>
          <w:sz w:val="24"/>
          <w:szCs w:val="24"/>
        </w:rPr>
      </w:pPr>
      <w:r>
        <w:rPr>
          <w:rFonts w:hint="eastAsia" w:ascii="仿宋_GB2312" w:hAnsi="微软雅黑" w:eastAsia="仿宋_GB2312"/>
          <w:sz w:val="24"/>
          <w:szCs w:val="24"/>
        </w:rPr>
        <w:t>10、用药时一旦出现不良反应，您会马上停药或去医院就诊吗？</w:t>
      </w:r>
    </w:p>
    <w:p>
      <w:pPr>
        <w:adjustRightInd w:val="0"/>
        <w:snapToGrid w:val="0"/>
        <w:spacing w:line="360" w:lineRule="auto"/>
        <w:ind w:firstLine="361" w:firstLineChars="150"/>
        <w:rPr>
          <w:rFonts w:ascii="仿宋_GB2312" w:hAnsi="微软雅黑" w:eastAsia="仿宋_GB2312"/>
          <w:b/>
          <w:sz w:val="24"/>
          <w:szCs w:val="24"/>
        </w:rPr>
      </w:pPr>
      <w:r>
        <w:rPr>
          <w:rFonts w:hint="eastAsia" w:ascii="仿宋_GB2312" w:hAnsi="微软雅黑" w:eastAsia="仿宋_GB2312"/>
          <w:b/>
          <w:sz w:val="24"/>
          <w:szCs w:val="24"/>
        </w:rPr>
        <w:t>A、几乎每次都会   B、大部分情况会      C、偶尔会      D、从不会</w:t>
      </w:r>
    </w:p>
    <w:p>
      <w:pPr>
        <w:adjustRightInd w:val="0"/>
        <w:snapToGrid w:val="0"/>
        <w:spacing w:line="360" w:lineRule="auto"/>
        <w:rPr>
          <w:rFonts w:ascii="仿宋_GB2312" w:hAnsi="微软雅黑" w:eastAsia="仿宋_GB2312"/>
          <w:sz w:val="24"/>
          <w:szCs w:val="24"/>
        </w:rPr>
      </w:pPr>
      <w:r>
        <w:rPr>
          <w:rFonts w:hint="eastAsia" w:ascii="仿宋_GB2312" w:hAnsi="微软雅黑" w:eastAsia="仿宋_GB2312"/>
          <w:sz w:val="24"/>
          <w:szCs w:val="24"/>
        </w:rPr>
        <w:t>11、您会在服药时注意说明书中的饮食禁忌吗？</w:t>
      </w:r>
    </w:p>
    <w:p>
      <w:pPr>
        <w:adjustRightInd w:val="0"/>
        <w:snapToGrid w:val="0"/>
        <w:spacing w:line="360" w:lineRule="auto"/>
        <w:ind w:firstLine="361" w:firstLineChars="150"/>
        <w:rPr>
          <w:rFonts w:ascii="仿宋_GB2312" w:hAnsi="微软雅黑" w:eastAsia="仿宋_GB2312"/>
          <w:b/>
          <w:sz w:val="24"/>
          <w:szCs w:val="24"/>
        </w:rPr>
      </w:pPr>
      <w:r>
        <w:rPr>
          <w:rFonts w:hint="eastAsia" w:ascii="仿宋_GB2312" w:hAnsi="微软雅黑" w:eastAsia="仿宋_GB2312"/>
          <w:b/>
          <w:sz w:val="24"/>
          <w:szCs w:val="24"/>
        </w:rPr>
        <w:t>A、几乎每次都会   B、大部分情况会      C、偶尔会      D、从不会</w:t>
      </w:r>
    </w:p>
    <w:p>
      <w:pPr>
        <w:adjustRightInd w:val="0"/>
        <w:snapToGrid w:val="0"/>
        <w:spacing w:line="360" w:lineRule="auto"/>
        <w:rPr>
          <w:rFonts w:ascii="仿宋_GB2312" w:hAnsi="微软雅黑" w:eastAsia="仿宋_GB2312"/>
          <w:sz w:val="24"/>
          <w:szCs w:val="24"/>
        </w:rPr>
      </w:pPr>
      <w:r>
        <w:rPr>
          <w:rFonts w:hint="eastAsia" w:ascii="仿宋_GB2312" w:hAnsi="微软雅黑" w:eastAsia="仿宋_GB2312"/>
          <w:sz w:val="24"/>
          <w:szCs w:val="24"/>
        </w:rPr>
        <w:t>12、您在用药的时候会考虑说明书中有关药物对自身身体状况的影响（比如肝肾功能异常）吗？</w:t>
      </w:r>
    </w:p>
    <w:p>
      <w:pPr>
        <w:adjustRightInd w:val="0"/>
        <w:snapToGrid w:val="0"/>
        <w:spacing w:line="360" w:lineRule="auto"/>
        <w:ind w:firstLine="361" w:firstLineChars="150"/>
        <w:rPr>
          <w:rFonts w:ascii="仿宋_GB2312" w:hAnsi="微软雅黑" w:eastAsia="仿宋_GB2312"/>
          <w:b/>
          <w:sz w:val="24"/>
          <w:szCs w:val="24"/>
        </w:rPr>
      </w:pPr>
      <w:r>
        <w:rPr>
          <w:rFonts w:hint="eastAsia" w:ascii="仿宋_GB2312" w:hAnsi="微软雅黑" w:eastAsia="仿宋_GB2312"/>
          <w:b/>
          <w:sz w:val="24"/>
          <w:szCs w:val="24"/>
        </w:rPr>
        <w:t>A、几乎每次都会   B、大部分情况会      C、偶尔会      D、从不会</w:t>
      </w:r>
    </w:p>
    <w:p>
      <w:pPr>
        <w:adjustRightInd w:val="0"/>
        <w:snapToGrid w:val="0"/>
        <w:spacing w:line="360" w:lineRule="auto"/>
        <w:rPr>
          <w:rFonts w:ascii="仿宋_GB2312" w:hAnsi="微软雅黑" w:eastAsia="仿宋_GB2312"/>
          <w:sz w:val="24"/>
          <w:szCs w:val="24"/>
        </w:rPr>
      </w:pPr>
      <w:r>
        <w:rPr>
          <w:rFonts w:hint="eastAsia" w:ascii="仿宋_GB2312" w:hAnsi="微软雅黑" w:eastAsia="仿宋_GB2312"/>
          <w:sz w:val="24"/>
          <w:szCs w:val="24"/>
        </w:rPr>
        <w:t>13、您去医院就诊的时候，会主动向医师或药师咨询用药知识吗？</w:t>
      </w:r>
    </w:p>
    <w:p>
      <w:pPr>
        <w:adjustRightInd w:val="0"/>
        <w:snapToGrid w:val="0"/>
        <w:spacing w:line="360" w:lineRule="auto"/>
        <w:ind w:firstLine="361" w:firstLineChars="150"/>
        <w:rPr>
          <w:rFonts w:ascii="仿宋_GB2312" w:hAnsi="微软雅黑" w:eastAsia="仿宋_GB2312"/>
          <w:b/>
          <w:sz w:val="24"/>
          <w:szCs w:val="24"/>
        </w:rPr>
      </w:pPr>
      <w:r>
        <w:rPr>
          <w:rFonts w:hint="eastAsia" w:ascii="仿宋_GB2312" w:hAnsi="微软雅黑" w:eastAsia="仿宋_GB2312"/>
          <w:b/>
          <w:sz w:val="24"/>
          <w:szCs w:val="24"/>
        </w:rPr>
        <w:t>A、几乎每次都会   B、大部分情况会      C、偶尔会      D、从不会</w:t>
      </w:r>
    </w:p>
    <w:p>
      <w:pPr>
        <w:adjustRightInd w:val="0"/>
        <w:snapToGrid w:val="0"/>
        <w:spacing w:line="360" w:lineRule="auto"/>
        <w:rPr>
          <w:rFonts w:ascii="仿宋_GB2312" w:hAnsi="微软雅黑" w:eastAsia="仿宋_GB2312"/>
          <w:sz w:val="24"/>
          <w:szCs w:val="24"/>
        </w:rPr>
      </w:pPr>
      <w:r>
        <w:rPr>
          <w:rFonts w:hint="eastAsia" w:ascii="仿宋_GB2312" w:hAnsi="微软雅黑" w:eastAsia="仿宋_GB2312"/>
          <w:sz w:val="24"/>
          <w:szCs w:val="24"/>
        </w:rPr>
        <w:t>14、您会关注和药品安全有关的新闻吗？</w:t>
      </w:r>
    </w:p>
    <w:p>
      <w:pPr>
        <w:adjustRightInd w:val="0"/>
        <w:snapToGrid w:val="0"/>
        <w:spacing w:line="360" w:lineRule="auto"/>
        <w:ind w:firstLine="361" w:firstLineChars="150"/>
        <w:rPr>
          <w:rFonts w:ascii="仿宋_GB2312" w:hAnsi="微软雅黑" w:eastAsia="仿宋_GB2312"/>
          <w:b/>
          <w:sz w:val="24"/>
          <w:szCs w:val="24"/>
        </w:rPr>
      </w:pPr>
      <w:r>
        <w:rPr>
          <w:rFonts w:hint="eastAsia" w:ascii="仿宋_GB2312" w:hAnsi="微软雅黑" w:eastAsia="仿宋_GB2312"/>
          <w:b/>
          <w:sz w:val="24"/>
          <w:szCs w:val="24"/>
        </w:rPr>
        <w:t>A、几乎每次都关注   B、经常关注      C、偶尔关注      D、从不会关注</w:t>
      </w:r>
    </w:p>
    <w:p>
      <w:pPr>
        <w:adjustRightInd w:val="0"/>
        <w:snapToGrid w:val="0"/>
        <w:spacing w:line="360" w:lineRule="auto"/>
        <w:rPr>
          <w:rFonts w:ascii="仿宋_GB2312" w:hAnsi="微软雅黑" w:eastAsia="仿宋_GB2312"/>
          <w:sz w:val="24"/>
          <w:szCs w:val="24"/>
        </w:rPr>
      </w:pPr>
      <w:r>
        <w:rPr>
          <w:rFonts w:hint="eastAsia" w:ascii="仿宋_GB2312" w:hAnsi="微软雅黑" w:eastAsia="仿宋_GB2312"/>
          <w:sz w:val="24"/>
          <w:szCs w:val="24"/>
        </w:rPr>
        <w:t>15、您会参加有关合理用药的讲座或是培训吗(非药品推广的讲座)？</w:t>
      </w:r>
    </w:p>
    <w:p>
      <w:pPr>
        <w:adjustRightInd w:val="0"/>
        <w:snapToGrid w:val="0"/>
        <w:spacing w:line="360" w:lineRule="auto"/>
        <w:ind w:firstLine="361" w:firstLineChars="150"/>
        <w:rPr>
          <w:rFonts w:ascii="仿宋_GB2312" w:hAnsi="微软雅黑" w:eastAsia="仿宋_GB2312"/>
          <w:b/>
          <w:sz w:val="24"/>
          <w:szCs w:val="24"/>
        </w:rPr>
      </w:pPr>
      <w:r>
        <w:rPr>
          <w:rFonts w:hint="eastAsia" w:ascii="仿宋_GB2312" w:hAnsi="微软雅黑" w:eastAsia="仿宋_GB2312"/>
          <w:b/>
          <w:sz w:val="24"/>
          <w:szCs w:val="24"/>
        </w:rPr>
        <w:t>A、主动寻找并参加   B、遇到就参加    C、偶尔参加一次  D、从不参加</w:t>
      </w:r>
    </w:p>
    <w:p>
      <w:pPr>
        <w:spacing w:line="420" w:lineRule="exact"/>
        <w:jc w:val="center"/>
        <w:rPr>
          <w:rFonts w:eastAsia="楷体_GB2312"/>
          <w:b/>
          <w:sz w:val="28"/>
          <w:szCs w:val="28"/>
        </w:rPr>
      </w:pPr>
      <w:r>
        <w:rPr>
          <w:rFonts w:hint="eastAsia" w:eastAsia="楷体_GB2312"/>
          <w:b/>
          <w:sz w:val="28"/>
          <w:szCs w:val="28"/>
        </w:rPr>
        <w:t>用药行为</w:t>
      </w:r>
    </w:p>
    <w:p>
      <w:pPr>
        <w:adjustRightInd w:val="0"/>
        <w:snapToGrid w:val="0"/>
        <w:spacing w:line="360" w:lineRule="auto"/>
        <w:rPr>
          <w:rFonts w:ascii="仿宋_GB2312" w:hAnsi="微软雅黑" w:eastAsia="仿宋_GB2312"/>
          <w:sz w:val="24"/>
          <w:szCs w:val="24"/>
        </w:rPr>
      </w:pPr>
      <w:r>
        <w:rPr>
          <w:rFonts w:hint="eastAsia" w:ascii="仿宋_GB2312" w:hAnsi="微软雅黑" w:eastAsia="仿宋_GB2312"/>
          <w:sz w:val="24"/>
          <w:szCs w:val="24"/>
        </w:rPr>
        <w:t>16、您在服药时会用茶水、糖水、饮料或是牛奶送服吗？</w:t>
      </w:r>
    </w:p>
    <w:p>
      <w:pPr>
        <w:adjustRightInd w:val="0"/>
        <w:snapToGrid w:val="0"/>
        <w:spacing w:line="360" w:lineRule="auto"/>
        <w:ind w:firstLine="482" w:firstLineChars="200"/>
        <w:rPr>
          <w:rFonts w:ascii="仿宋_GB2312" w:hAnsi="微软雅黑" w:eastAsia="仿宋_GB2312"/>
          <w:b/>
          <w:sz w:val="24"/>
          <w:szCs w:val="24"/>
        </w:rPr>
      </w:pPr>
      <w:r>
        <w:rPr>
          <w:rFonts w:hint="eastAsia" w:ascii="仿宋_GB2312" w:hAnsi="微软雅黑" w:eastAsia="仿宋_GB2312"/>
          <w:b/>
          <w:sz w:val="24"/>
          <w:szCs w:val="24"/>
        </w:rPr>
        <w:t>A、从不           B、偶尔会         C、经常          D、总是</w:t>
      </w:r>
    </w:p>
    <w:p>
      <w:pPr>
        <w:adjustRightInd w:val="0"/>
        <w:snapToGrid w:val="0"/>
        <w:spacing w:line="360" w:lineRule="auto"/>
        <w:rPr>
          <w:rFonts w:ascii="仿宋_GB2312" w:hAnsi="微软雅黑" w:eastAsia="仿宋_GB2312"/>
          <w:sz w:val="24"/>
          <w:szCs w:val="24"/>
        </w:rPr>
      </w:pPr>
      <w:r>
        <w:rPr>
          <w:rFonts w:hint="eastAsia" w:ascii="仿宋_GB2312" w:hAnsi="微软雅黑" w:eastAsia="仿宋_GB2312"/>
          <w:sz w:val="24"/>
          <w:szCs w:val="24"/>
        </w:rPr>
        <w:t>17、您在生病的时候，会根据自己的经验或是广告的宣传自行选购药品吗?</w:t>
      </w:r>
    </w:p>
    <w:p>
      <w:pPr>
        <w:adjustRightInd w:val="0"/>
        <w:snapToGrid w:val="0"/>
        <w:spacing w:line="360" w:lineRule="auto"/>
        <w:ind w:firstLine="482" w:firstLineChars="200"/>
        <w:rPr>
          <w:rFonts w:ascii="仿宋_GB2312" w:hAnsi="微软雅黑" w:eastAsia="仿宋_GB2312"/>
          <w:b/>
          <w:sz w:val="24"/>
          <w:szCs w:val="24"/>
        </w:rPr>
      </w:pPr>
      <w:r>
        <w:rPr>
          <w:rFonts w:hint="eastAsia" w:ascii="仿宋_GB2312" w:hAnsi="微软雅黑" w:eastAsia="仿宋_GB2312"/>
          <w:b/>
          <w:sz w:val="24"/>
          <w:szCs w:val="24"/>
        </w:rPr>
        <w:t>A、从不          B、偶尔会          C、经常          D、总是</w:t>
      </w:r>
    </w:p>
    <w:p>
      <w:pPr>
        <w:adjustRightInd w:val="0"/>
        <w:snapToGrid w:val="0"/>
        <w:spacing w:line="360" w:lineRule="auto"/>
        <w:rPr>
          <w:rFonts w:ascii="仿宋_GB2312" w:hAnsi="微软雅黑" w:eastAsia="仿宋_GB2312"/>
          <w:sz w:val="24"/>
          <w:szCs w:val="24"/>
        </w:rPr>
      </w:pPr>
      <w:r>
        <w:rPr>
          <w:rFonts w:hint="eastAsia" w:ascii="仿宋_GB2312" w:hAnsi="微软雅黑" w:eastAsia="仿宋_GB2312"/>
          <w:sz w:val="24"/>
          <w:szCs w:val="24"/>
        </w:rPr>
        <w:t>18、您会为了增加疗效或在病情加重的时候自行加大给药剂量吗？</w:t>
      </w:r>
    </w:p>
    <w:p>
      <w:pPr>
        <w:adjustRightInd w:val="0"/>
        <w:snapToGrid w:val="0"/>
        <w:spacing w:line="360" w:lineRule="auto"/>
        <w:ind w:firstLine="482" w:firstLineChars="200"/>
        <w:rPr>
          <w:rFonts w:ascii="仿宋_GB2312" w:hAnsi="微软雅黑" w:eastAsia="仿宋_GB2312"/>
          <w:b/>
          <w:sz w:val="24"/>
          <w:szCs w:val="24"/>
        </w:rPr>
      </w:pPr>
      <w:r>
        <w:rPr>
          <w:rFonts w:hint="eastAsia" w:ascii="仿宋_GB2312" w:hAnsi="微软雅黑" w:eastAsia="仿宋_GB2312"/>
          <w:b/>
          <w:sz w:val="24"/>
          <w:szCs w:val="24"/>
        </w:rPr>
        <w:t>A、从不          B、偶尔会          C、经常          D、总是</w:t>
      </w:r>
    </w:p>
    <w:p>
      <w:pPr>
        <w:adjustRightInd w:val="0"/>
        <w:snapToGrid w:val="0"/>
        <w:spacing w:line="360" w:lineRule="auto"/>
        <w:rPr>
          <w:rFonts w:ascii="仿宋_GB2312" w:hAnsi="微软雅黑" w:eastAsia="仿宋_GB2312"/>
          <w:sz w:val="24"/>
          <w:szCs w:val="24"/>
        </w:rPr>
      </w:pPr>
      <w:r>
        <w:rPr>
          <w:rFonts w:hint="eastAsia" w:ascii="仿宋_GB2312" w:hAnsi="微软雅黑" w:eastAsia="仿宋_GB2312"/>
          <w:sz w:val="24"/>
          <w:szCs w:val="24"/>
        </w:rPr>
        <w:t>19、您在医院就诊时会主动告诉医生目前正在服用哪些药物吗？</w:t>
      </w:r>
    </w:p>
    <w:p>
      <w:pPr>
        <w:adjustRightInd w:val="0"/>
        <w:snapToGrid w:val="0"/>
        <w:spacing w:line="360" w:lineRule="auto"/>
        <w:ind w:firstLine="482" w:firstLineChars="200"/>
        <w:rPr>
          <w:rFonts w:ascii="仿宋_GB2312" w:hAnsi="微软雅黑" w:eastAsia="仿宋_GB2312"/>
          <w:b/>
          <w:sz w:val="24"/>
          <w:szCs w:val="24"/>
        </w:rPr>
      </w:pPr>
      <w:r>
        <w:rPr>
          <w:rFonts w:hint="eastAsia" w:ascii="仿宋_GB2312" w:hAnsi="微软雅黑" w:eastAsia="仿宋_GB2312"/>
          <w:b/>
          <w:sz w:val="24"/>
          <w:szCs w:val="24"/>
        </w:rPr>
        <w:t>A、从不          B、偶尔会          C、经常          D、总是</w:t>
      </w:r>
    </w:p>
    <w:p>
      <w:pPr>
        <w:adjustRightInd w:val="0"/>
        <w:snapToGrid w:val="0"/>
        <w:spacing w:line="360" w:lineRule="auto"/>
        <w:rPr>
          <w:rFonts w:ascii="仿宋_GB2312" w:hAnsi="微软雅黑" w:eastAsia="仿宋_GB2312"/>
          <w:sz w:val="24"/>
          <w:szCs w:val="24"/>
        </w:rPr>
      </w:pPr>
      <w:r>
        <w:rPr>
          <w:rFonts w:hint="eastAsia" w:ascii="仿宋_GB2312" w:hAnsi="微软雅黑" w:eastAsia="仿宋_GB2312"/>
          <w:sz w:val="24"/>
          <w:szCs w:val="24"/>
        </w:rPr>
        <w:t>20、您会为了更快痊愈，主动要求医生给您输液或是打针取代吃药吗？</w:t>
      </w:r>
    </w:p>
    <w:p>
      <w:pPr>
        <w:adjustRightInd w:val="0"/>
        <w:snapToGrid w:val="0"/>
        <w:spacing w:line="360" w:lineRule="auto"/>
        <w:ind w:firstLine="482" w:firstLineChars="200"/>
        <w:rPr>
          <w:rFonts w:ascii="仿宋_GB2312" w:hAnsi="微软雅黑" w:eastAsia="仿宋_GB2312"/>
          <w:b/>
          <w:sz w:val="24"/>
          <w:szCs w:val="24"/>
        </w:rPr>
      </w:pPr>
      <w:r>
        <w:rPr>
          <w:rFonts w:hint="eastAsia" w:ascii="仿宋_GB2312" w:hAnsi="微软雅黑" w:eastAsia="仿宋_GB2312"/>
          <w:b/>
          <w:sz w:val="24"/>
          <w:szCs w:val="24"/>
        </w:rPr>
        <w:t>A、从不          B、偶尔会          C、经常          D、总是</w:t>
      </w:r>
    </w:p>
    <w:p>
      <w:pPr>
        <w:adjustRightInd w:val="0"/>
        <w:snapToGrid w:val="0"/>
        <w:spacing w:line="360" w:lineRule="auto"/>
        <w:rPr>
          <w:rFonts w:ascii="仿宋_GB2312" w:hAnsi="微软雅黑" w:eastAsia="仿宋_GB2312"/>
          <w:sz w:val="24"/>
          <w:szCs w:val="24"/>
        </w:rPr>
      </w:pPr>
      <w:r>
        <w:rPr>
          <w:rFonts w:hint="eastAsia" w:ascii="仿宋_GB2312" w:hAnsi="微软雅黑" w:eastAsia="仿宋_GB2312"/>
          <w:sz w:val="24"/>
          <w:szCs w:val="24"/>
        </w:rPr>
        <w:t>21、您会随意变动服药时间或服药间隔吗？</w:t>
      </w:r>
    </w:p>
    <w:p>
      <w:pPr>
        <w:adjustRightInd w:val="0"/>
        <w:snapToGrid w:val="0"/>
        <w:spacing w:line="360" w:lineRule="auto"/>
        <w:ind w:firstLine="482" w:firstLineChars="200"/>
        <w:rPr>
          <w:rFonts w:ascii="仿宋_GB2312" w:hAnsi="微软雅黑" w:eastAsia="仿宋_GB2312"/>
          <w:b/>
          <w:sz w:val="24"/>
          <w:szCs w:val="24"/>
        </w:rPr>
      </w:pPr>
      <w:r>
        <w:rPr>
          <w:rFonts w:hint="eastAsia" w:ascii="仿宋_GB2312" w:hAnsi="微软雅黑" w:eastAsia="仿宋_GB2312"/>
          <w:b/>
          <w:sz w:val="24"/>
          <w:szCs w:val="24"/>
        </w:rPr>
        <w:t>A、从不         B、偶尔会           C、经常          D、总是</w:t>
      </w:r>
    </w:p>
    <w:p>
      <w:pPr>
        <w:adjustRightInd w:val="0"/>
        <w:snapToGrid w:val="0"/>
        <w:spacing w:line="360" w:lineRule="auto"/>
        <w:rPr>
          <w:rFonts w:ascii="仿宋_GB2312" w:hAnsi="微软雅黑" w:eastAsia="仿宋_GB2312"/>
          <w:sz w:val="24"/>
          <w:szCs w:val="24"/>
        </w:rPr>
      </w:pPr>
      <w:r>
        <w:rPr>
          <w:rFonts w:hint="eastAsia" w:ascii="仿宋_GB2312" w:hAnsi="微软雅黑" w:eastAsia="仿宋_GB2312"/>
          <w:sz w:val="24"/>
          <w:szCs w:val="24"/>
        </w:rPr>
        <w:t>22、您会因为吃几天药以后，感觉效果不明显就自己更换药物吗？</w:t>
      </w:r>
    </w:p>
    <w:p>
      <w:pPr>
        <w:adjustRightInd w:val="0"/>
        <w:snapToGrid w:val="0"/>
        <w:spacing w:line="360" w:lineRule="auto"/>
        <w:ind w:firstLine="482" w:firstLineChars="200"/>
        <w:rPr>
          <w:rFonts w:ascii="仿宋_GB2312" w:hAnsi="微软雅黑" w:eastAsia="仿宋_GB2312"/>
          <w:b/>
          <w:sz w:val="24"/>
          <w:szCs w:val="24"/>
        </w:rPr>
      </w:pPr>
      <w:r>
        <w:rPr>
          <w:rFonts w:hint="eastAsia" w:ascii="仿宋_GB2312" w:hAnsi="微软雅黑" w:eastAsia="仿宋_GB2312"/>
          <w:b/>
          <w:sz w:val="24"/>
          <w:szCs w:val="24"/>
        </w:rPr>
        <w:t>A、从不        B、偶尔会            C、经常          D、总是</w:t>
      </w:r>
    </w:p>
    <w:p>
      <w:pPr>
        <w:adjustRightInd w:val="0"/>
        <w:snapToGrid w:val="0"/>
        <w:spacing w:line="360" w:lineRule="auto"/>
        <w:rPr>
          <w:rFonts w:ascii="仿宋_GB2312" w:hAnsi="微软雅黑" w:eastAsia="仿宋_GB2312"/>
          <w:sz w:val="24"/>
          <w:szCs w:val="24"/>
        </w:rPr>
      </w:pPr>
      <w:r>
        <w:rPr>
          <w:rFonts w:hint="eastAsia" w:ascii="仿宋_GB2312" w:hAnsi="微软雅黑" w:eastAsia="仿宋_GB2312"/>
          <w:sz w:val="24"/>
          <w:szCs w:val="24"/>
        </w:rPr>
        <w:t>23、您会把过期药品随手扔掉吗？</w:t>
      </w:r>
    </w:p>
    <w:p>
      <w:pPr>
        <w:adjustRightInd w:val="0"/>
        <w:snapToGrid w:val="0"/>
        <w:spacing w:line="360" w:lineRule="auto"/>
        <w:ind w:firstLine="482" w:firstLineChars="200"/>
        <w:rPr>
          <w:rFonts w:ascii="仿宋_GB2312" w:hAnsi="微软雅黑" w:eastAsia="仿宋_GB2312"/>
          <w:b/>
          <w:sz w:val="24"/>
          <w:szCs w:val="24"/>
        </w:rPr>
      </w:pPr>
      <w:r>
        <w:rPr>
          <w:rFonts w:hint="eastAsia" w:ascii="仿宋_GB2312" w:hAnsi="微软雅黑" w:eastAsia="仿宋_GB2312"/>
          <w:b/>
          <w:sz w:val="24"/>
          <w:szCs w:val="24"/>
        </w:rPr>
        <w:t>A、从不        B、偶尔会            C、经常          D、总是</w:t>
      </w:r>
    </w:p>
    <w:p>
      <w:pPr>
        <w:adjustRightInd w:val="0"/>
        <w:snapToGrid w:val="0"/>
        <w:spacing w:line="360" w:lineRule="auto"/>
        <w:rPr>
          <w:rFonts w:ascii="仿宋_GB2312" w:hAnsi="微软雅黑" w:eastAsia="仿宋_GB2312"/>
          <w:sz w:val="24"/>
          <w:szCs w:val="24"/>
        </w:rPr>
      </w:pPr>
      <w:r>
        <w:rPr>
          <w:rFonts w:hint="eastAsia" w:ascii="仿宋_GB2312" w:hAnsi="微软雅黑" w:eastAsia="仿宋_GB2312"/>
          <w:sz w:val="24"/>
          <w:szCs w:val="24"/>
        </w:rPr>
        <w:t>24、您在病情好转以后，会自己减少剂量或停药吗？</w:t>
      </w:r>
    </w:p>
    <w:p>
      <w:pPr>
        <w:adjustRightInd w:val="0"/>
        <w:snapToGrid w:val="0"/>
        <w:spacing w:line="360" w:lineRule="auto"/>
        <w:ind w:firstLine="482" w:firstLineChars="200"/>
        <w:rPr>
          <w:rFonts w:ascii="仿宋_GB2312" w:hAnsi="微软雅黑" w:eastAsia="仿宋_GB2312"/>
          <w:b/>
          <w:sz w:val="24"/>
          <w:szCs w:val="24"/>
        </w:rPr>
      </w:pPr>
      <w:r>
        <w:rPr>
          <w:rFonts w:hint="eastAsia" w:ascii="仿宋_GB2312" w:hAnsi="微软雅黑" w:eastAsia="仿宋_GB2312"/>
          <w:b/>
          <w:sz w:val="24"/>
          <w:szCs w:val="24"/>
        </w:rPr>
        <w:t>A、从不        B、偶尔会            C、经常          D、总是</w:t>
      </w:r>
    </w:p>
    <w:p>
      <w:pPr>
        <w:adjustRightInd w:val="0"/>
        <w:snapToGrid w:val="0"/>
        <w:spacing w:line="360" w:lineRule="auto"/>
        <w:rPr>
          <w:rFonts w:ascii="仿宋_GB2312" w:hAnsi="微软雅黑" w:eastAsia="仿宋_GB2312"/>
          <w:sz w:val="24"/>
          <w:szCs w:val="24"/>
        </w:rPr>
      </w:pPr>
      <w:r>
        <w:rPr>
          <w:rFonts w:hint="eastAsia" w:ascii="仿宋_GB2312" w:hAnsi="微软雅黑" w:eastAsia="仿宋_GB2312"/>
          <w:sz w:val="24"/>
          <w:szCs w:val="24"/>
        </w:rPr>
        <w:t>25、您在感冒或是发烧的时候就会自行使用抗菌药物吗？</w:t>
      </w:r>
    </w:p>
    <w:p>
      <w:pPr>
        <w:adjustRightInd w:val="0"/>
        <w:snapToGrid w:val="0"/>
        <w:spacing w:line="360" w:lineRule="auto"/>
        <w:ind w:firstLine="482" w:firstLineChars="200"/>
        <w:rPr>
          <w:rFonts w:ascii="仿宋_GB2312" w:hAnsi="微软雅黑" w:eastAsia="仿宋_GB2312"/>
          <w:b/>
          <w:sz w:val="24"/>
          <w:szCs w:val="24"/>
        </w:rPr>
      </w:pPr>
      <w:r>
        <w:rPr>
          <w:rFonts w:hint="eastAsia" w:ascii="仿宋_GB2312" w:hAnsi="微软雅黑" w:eastAsia="仿宋_GB2312"/>
          <w:b/>
          <w:sz w:val="24"/>
          <w:szCs w:val="24"/>
        </w:rPr>
        <w:t>A、从不        B、偶尔会            C、经常          D、总是</w:t>
      </w:r>
    </w:p>
    <w:p>
      <w:pPr>
        <w:adjustRightInd w:val="0"/>
        <w:snapToGrid w:val="0"/>
        <w:spacing w:line="360" w:lineRule="auto"/>
        <w:rPr>
          <w:rFonts w:ascii="仿宋_GB2312" w:hAnsi="微软雅黑" w:eastAsia="仿宋_GB2312"/>
          <w:sz w:val="24"/>
          <w:szCs w:val="24"/>
        </w:rPr>
      </w:pPr>
      <w:r>
        <w:rPr>
          <w:rFonts w:hint="eastAsia" w:ascii="仿宋_GB2312" w:hAnsi="微软雅黑" w:eastAsia="仿宋_GB2312"/>
          <w:sz w:val="24"/>
          <w:szCs w:val="24"/>
        </w:rPr>
        <w:t>26、您平时会自行使用抗生素治疗感染吗？</w:t>
      </w:r>
    </w:p>
    <w:p>
      <w:pPr>
        <w:adjustRightInd w:val="0"/>
        <w:snapToGrid w:val="0"/>
        <w:spacing w:line="360" w:lineRule="auto"/>
        <w:ind w:firstLine="482" w:firstLineChars="200"/>
        <w:rPr>
          <w:rFonts w:ascii="仿宋_GB2312" w:hAnsi="微软雅黑" w:eastAsia="仿宋_GB2312"/>
          <w:b/>
          <w:sz w:val="24"/>
          <w:szCs w:val="24"/>
        </w:rPr>
      </w:pPr>
      <w:r>
        <w:rPr>
          <w:rFonts w:hint="eastAsia" w:ascii="仿宋_GB2312" w:hAnsi="微软雅黑" w:eastAsia="仿宋_GB2312"/>
          <w:b/>
          <w:sz w:val="24"/>
          <w:szCs w:val="24"/>
        </w:rPr>
        <w:t>A、从不        B、偶尔会            C、经常          D、总是</w:t>
      </w:r>
    </w:p>
    <w:p>
      <w:pPr>
        <w:adjustRightInd w:val="0"/>
        <w:snapToGrid w:val="0"/>
        <w:spacing w:line="360" w:lineRule="auto"/>
        <w:rPr>
          <w:rFonts w:ascii="仿宋_GB2312" w:hAnsi="微软雅黑" w:eastAsia="仿宋_GB2312"/>
          <w:sz w:val="24"/>
          <w:szCs w:val="24"/>
        </w:rPr>
      </w:pPr>
      <w:r>
        <w:rPr>
          <w:rFonts w:hint="eastAsia" w:ascii="仿宋_GB2312" w:hAnsi="微软雅黑" w:eastAsia="仿宋_GB2312"/>
          <w:sz w:val="24"/>
          <w:szCs w:val="24"/>
        </w:rPr>
        <w:t>27、您是不是只要失眠，就会服用安眠药？</w:t>
      </w:r>
    </w:p>
    <w:p>
      <w:pPr>
        <w:adjustRightInd w:val="0"/>
        <w:snapToGrid w:val="0"/>
        <w:spacing w:line="360" w:lineRule="auto"/>
        <w:ind w:firstLine="482" w:firstLineChars="200"/>
        <w:rPr>
          <w:rFonts w:ascii="仿宋_GB2312" w:hAnsi="微软雅黑" w:eastAsia="仿宋_GB2312"/>
          <w:b/>
          <w:sz w:val="24"/>
          <w:szCs w:val="24"/>
        </w:rPr>
      </w:pPr>
      <w:r>
        <w:rPr>
          <w:rFonts w:hint="eastAsia" w:ascii="仿宋_GB2312" w:hAnsi="微软雅黑" w:eastAsia="仿宋_GB2312"/>
          <w:b/>
          <w:sz w:val="24"/>
          <w:szCs w:val="24"/>
        </w:rPr>
        <w:t>A、从不        B、偶尔会            C、经常          D、总是</w:t>
      </w:r>
    </w:p>
    <w:p>
      <w:pPr>
        <w:adjustRightInd w:val="0"/>
        <w:snapToGrid w:val="0"/>
        <w:spacing w:line="360" w:lineRule="auto"/>
        <w:rPr>
          <w:rFonts w:ascii="仿宋_GB2312" w:hAnsi="微软雅黑" w:eastAsia="仿宋_GB2312"/>
          <w:sz w:val="24"/>
          <w:szCs w:val="24"/>
        </w:rPr>
      </w:pPr>
      <w:r>
        <w:rPr>
          <w:rFonts w:hint="eastAsia" w:ascii="仿宋_GB2312" w:hAnsi="微软雅黑" w:eastAsia="仿宋_GB2312"/>
          <w:sz w:val="24"/>
          <w:szCs w:val="24"/>
        </w:rPr>
        <w:t>28、您会在服用西药的同时服用中药吗？</w:t>
      </w:r>
    </w:p>
    <w:p>
      <w:pPr>
        <w:adjustRightInd w:val="0"/>
        <w:snapToGrid w:val="0"/>
        <w:spacing w:line="360" w:lineRule="auto"/>
        <w:ind w:firstLine="482" w:firstLineChars="200"/>
        <w:rPr>
          <w:rFonts w:ascii="仿宋_GB2312" w:hAnsi="微软雅黑" w:eastAsia="仿宋_GB2312"/>
          <w:b/>
          <w:sz w:val="24"/>
          <w:szCs w:val="24"/>
        </w:rPr>
      </w:pPr>
      <w:r>
        <w:rPr>
          <w:rFonts w:hint="eastAsia" w:ascii="仿宋_GB2312" w:hAnsi="微软雅黑" w:eastAsia="仿宋_GB2312"/>
          <w:b/>
          <w:sz w:val="24"/>
          <w:szCs w:val="24"/>
        </w:rPr>
        <w:t>A、从不        B、偶尔会            C、经常          D、总是</w:t>
      </w:r>
    </w:p>
    <w:p>
      <w:pPr>
        <w:adjustRightInd w:val="0"/>
        <w:snapToGrid w:val="0"/>
        <w:spacing w:line="360" w:lineRule="auto"/>
        <w:rPr>
          <w:rFonts w:ascii="仿宋_GB2312" w:hAnsi="微软雅黑" w:eastAsia="仿宋_GB2312"/>
          <w:sz w:val="24"/>
          <w:szCs w:val="24"/>
        </w:rPr>
      </w:pPr>
      <w:r>
        <w:rPr>
          <w:rFonts w:hint="eastAsia" w:ascii="仿宋_GB2312" w:hAnsi="微软雅黑" w:eastAsia="仿宋_GB2312"/>
          <w:sz w:val="24"/>
          <w:szCs w:val="24"/>
        </w:rPr>
        <w:t>29、您会在身体未查明身体疼痛原因的时候使用止痛药吗？</w:t>
      </w:r>
    </w:p>
    <w:p>
      <w:pPr>
        <w:adjustRightInd w:val="0"/>
        <w:snapToGrid w:val="0"/>
        <w:spacing w:line="360" w:lineRule="auto"/>
        <w:ind w:firstLine="482" w:firstLineChars="200"/>
        <w:rPr>
          <w:rFonts w:ascii="仿宋_GB2312" w:hAnsi="微软雅黑" w:eastAsia="仿宋_GB2312"/>
          <w:b/>
          <w:sz w:val="24"/>
          <w:szCs w:val="24"/>
        </w:rPr>
      </w:pPr>
      <w:r>
        <w:rPr>
          <w:rFonts w:hint="eastAsia" w:ascii="仿宋_GB2312" w:hAnsi="微软雅黑" w:eastAsia="仿宋_GB2312"/>
          <w:b/>
          <w:sz w:val="24"/>
          <w:szCs w:val="24"/>
        </w:rPr>
        <w:t>A、从不        B、偶尔会            C、经常          D、总是</w:t>
      </w:r>
    </w:p>
    <w:p>
      <w:pPr>
        <w:adjustRightInd w:val="0"/>
        <w:snapToGrid w:val="0"/>
        <w:spacing w:line="360" w:lineRule="auto"/>
        <w:rPr>
          <w:rFonts w:ascii="仿宋_GB2312" w:hAnsi="微软雅黑" w:eastAsia="仿宋_GB2312"/>
          <w:sz w:val="24"/>
          <w:szCs w:val="24"/>
        </w:rPr>
      </w:pPr>
      <w:r>
        <w:rPr>
          <w:rFonts w:hint="eastAsia" w:ascii="仿宋_GB2312" w:hAnsi="微软雅黑" w:eastAsia="仿宋_GB2312"/>
          <w:sz w:val="24"/>
          <w:szCs w:val="24"/>
        </w:rPr>
        <w:t>30、您会在未经医师或药师同意情况下，同时服用好几种药物吗？</w:t>
      </w:r>
    </w:p>
    <w:p>
      <w:pPr>
        <w:adjustRightInd w:val="0"/>
        <w:snapToGrid w:val="0"/>
        <w:spacing w:line="360" w:lineRule="auto"/>
        <w:ind w:firstLine="482" w:firstLineChars="200"/>
        <w:rPr>
          <w:rFonts w:ascii="仿宋_GB2312" w:hAnsi="微软雅黑" w:eastAsia="仿宋_GB2312"/>
          <w:b/>
          <w:sz w:val="24"/>
          <w:szCs w:val="24"/>
        </w:rPr>
      </w:pPr>
      <w:r>
        <w:rPr>
          <w:rFonts w:hint="eastAsia" w:ascii="仿宋_GB2312" w:hAnsi="微软雅黑" w:eastAsia="仿宋_GB2312"/>
          <w:b/>
          <w:sz w:val="24"/>
          <w:szCs w:val="24"/>
        </w:rPr>
        <w:t>A、从不        B、偶尔会            C、经常          D、总是</w:t>
      </w:r>
    </w:p>
    <w:p>
      <w:pPr>
        <w:adjustRightInd w:val="0"/>
        <w:snapToGrid w:val="0"/>
        <w:spacing w:line="360" w:lineRule="auto"/>
        <w:rPr>
          <w:rFonts w:ascii="仿宋_GB2312" w:hAnsi="微软雅黑" w:eastAsia="仿宋_GB2312"/>
          <w:sz w:val="24"/>
          <w:szCs w:val="24"/>
        </w:rPr>
      </w:pPr>
      <w:r>
        <w:rPr>
          <w:rFonts w:hint="eastAsia" w:ascii="仿宋_GB2312" w:hAnsi="微软雅黑" w:eastAsia="仿宋_GB2312"/>
          <w:sz w:val="24"/>
          <w:szCs w:val="24"/>
        </w:rPr>
        <w:t>31、您是否会将所以药片掰开或是研碎后再吃？</w:t>
      </w:r>
    </w:p>
    <w:p>
      <w:pPr>
        <w:adjustRightInd w:val="0"/>
        <w:snapToGrid w:val="0"/>
        <w:spacing w:line="360" w:lineRule="auto"/>
        <w:ind w:firstLine="482" w:firstLineChars="200"/>
        <w:rPr>
          <w:rFonts w:ascii="仿宋_GB2312" w:hAnsi="微软雅黑" w:eastAsia="仿宋_GB2312"/>
          <w:b/>
          <w:sz w:val="24"/>
          <w:szCs w:val="24"/>
        </w:rPr>
      </w:pPr>
      <w:r>
        <w:rPr>
          <w:rFonts w:hint="eastAsia" w:ascii="仿宋_GB2312" w:hAnsi="微软雅黑" w:eastAsia="仿宋_GB2312"/>
          <w:b/>
          <w:sz w:val="24"/>
          <w:szCs w:val="24"/>
        </w:rPr>
        <w:t>A、从不        B、偶尔会            C、经常          D、总是</w:t>
      </w:r>
    </w:p>
    <w:p>
      <w:pPr>
        <w:adjustRightInd w:val="0"/>
        <w:snapToGrid w:val="0"/>
        <w:spacing w:line="360" w:lineRule="auto"/>
        <w:ind w:firstLine="482" w:firstLineChars="200"/>
        <w:rPr>
          <w:rFonts w:ascii="仿宋_GB2312" w:hAnsi="微软雅黑" w:eastAsia="仿宋_GB2312"/>
          <w:b/>
          <w:sz w:val="24"/>
          <w:szCs w:val="24"/>
        </w:rPr>
      </w:pPr>
    </w:p>
    <w:p>
      <w:pPr>
        <w:widowControl/>
        <w:jc w:val="center"/>
        <w:rPr>
          <w:rFonts w:eastAsia="楷体_GB2312"/>
          <w:b/>
          <w:sz w:val="24"/>
          <w:szCs w:val="24"/>
        </w:rPr>
        <w:sectPr>
          <w:pgSz w:w="11906" w:h="16838"/>
          <w:pgMar w:top="1440" w:right="1797" w:bottom="1440" w:left="1797" w:header="851" w:footer="992" w:gutter="0"/>
          <w:cols w:space="425" w:num="1"/>
          <w:docGrid w:type="lines" w:linePitch="312" w:charSpace="0"/>
        </w:sectPr>
      </w:pPr>
      <w:r>
        <w:rPr>
          <w:rFonts w:hint="eastAsia" w:eastAsia="楷体_GB2312"/>
          <w:b/>
          <w:sz w:val="24"/>
          <w:szCs w:val="24"/>
        </w:rPr>
        <w:t>感谢您的参与和支持！</w:t>
      </w:r>
    </w:p>
    <w:p>
      <w:pPr>
        <w:pStyle w:val="2"/>
        <w:spacing w:before="0" w:after="0" w:line="360" w:lineRule="auto"/>
        <w:ind w:firstLine="482" w:firstLineChars="200"/>
        <w:rPr>
          <w:rFonts w:ascii="仿宋_GB2312" w:eastAsia="仿宋_GB2312"/>
          <w:sz w:val="24"/>
          <w:szCs w:val="24"/>
        </w:rPr>
      </w:pPr>
      <w:bookmarkStart w:id="62" w:name="_Toc529800444"/>
      <w:bookmarkStart w:id="63" w:name="_Toc529800872"/>
      <w:r>
        <w:rPr>
          <w:rFonts w:hint="eastAsia" w:ascii="仿宋_GB2312" w:eastAsia="仿宋_GB2312"/>
          <w:sz w:val="24"/>
          <w:szCs w:val="24"/>
        </w:rPr>
        <w:t>附件11.1 公众安全用药科普干预效果评估数据汇总表（Excel表）</w:t>
      </w:r>
      <w:bookmarkEnd w:id="62"/>
      <w:bookmarkEnd w:id="63"/>
    </w:p>
    <w:p>
      <w:pPr>
        <w:rPr>
          <w:rFonts w:ascii="仿宋_GB2312" w:eastAsia="仿宋_GB2312"/>
          <w:sz w:val="24"/>
          <w:szCs w:val="24"/>
        </w:rPr>
      </w:pPr>
    </w:p>
    <w:tbl>
      <w:tblPr>
        <w:tblStyle w:val="19"/>
        <w:tblW w:w="14400" w:type="dxa"/>
        <w:tblInd w:w="103" w:type="dxa"/>
        <w:tblLayout w:type="fixed"/>
        <w:tblCellMar>
          <w:top w:w="0" w:type="dxa"/>
          <w:left w:w="108" w:type="dxa"/>
          <w:bottom w:w="0" w:type="dxa"/>
          <w:right w:w="108" w:type="dxa"/>
        </w:tblCellMar>
      </w:tblPr>
      <w:tblGrid>
        <w:gridCol w:w="960"/>
        <w:gridCol w:w="960"/>
        <w:gridCol w:w="960"/>
        <w:gridCol w:w="960"/>
        <w:gridCol w:w="960"/>
        <w:gridCol w:w="960"/>
        <w:gridCol w:w="960"/>
        <w:gridCol w:w="960"/>
        <w:gridCol w:w="960"/>
        <w:gridCol w:w="960"/>
        <w:gridCol w:w="960"/>
        <w:gridCol w:w="960"/>
        <w:gridCol w:w="960"/>
        <w:gridCol w:w="960"/>
        <w:gridCol w:w="960"/>
      </w:tblGrid>
      <w:tr>
        <w:tblPrEx>
          <w:tblLayout w:type="fixed"/>
          <w:tblCellMar>
            <w:top w:w="0" w:type="dxa"/>
            <w:left w:w="108" w:type="dxa"/>
            <w:bottom w:w="0" w:type="dxa"/>
            <w:right w:w="108" w:type="dxa"/>
          </w:tblCellMar>
        </w:tblPrEx>
        <w:trPr>
          <w:trHeight w:val="300" w:hRule="atLeast"/>
        </w:trPr>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编号</w:t>
            </w:r>
          </w:p>
        </w:tc>
        <w:tc>
          <w:tcPr>
            <w:tcW w:w="960"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省份</w:t>
            </w:r>
          </w:p>
        </w:tc>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性别</w:t>
            </w:r>
          </w:p>
        </w:tc>
        <w:tc>
          <w:tcPr>
            <w:tcW w:w="9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年龄</w:t>
            </w:r>
          </w:p>
        </w:tc>
        <w:tc>
          <w:tcPr>
            <w:tcW w:w="9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民族</w:t>
            </w:r>
          </w:p>
        </w:tc>
        <w:tc>
          <w:tcPr>
            <w:tcW w:w="9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婚姻状况</w:t>
            </w:r>
          </w:p>
        </w:tc>
        <w:tc>
          <w:tcPr>
            <w:tcW w:w="9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学历</w:t>
            </w:r>
          </w:p>
        </w:tc>
        <w:tc>
          <w:tcPr>
            <w:tcW w:w="9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家庭收入</w:t>
            </w:r>
          </w:p>
        </w:tc>
        <w:tc>
          <w:tcPr>
            <w:tcW w:w="9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健康状况</w:t>
            </w:r>
          </w:p>
        </w:tc>
        <w:tc>
          <w:tcPr>
            <w:tcW w:w="9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医药从业</w:t>
            </w:r>
          </w:p>
        </w:tc>
        <w:tc>
          <w:tcPr>
            <w:tcW w:w="9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Q1</w:t>
            </w:r>
          </w:p>
        </w:tc>
        <w:tc>
          <w:tcPr>
            <w:tcW w:w="9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Q2</w:t>
            </w:r>
          </w:p>
        </w:tc>
        <w:tc>
          <w:tcPr>
            <w:tcW w:w="9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Q3</w:t>
            </w:r>
          </w:p>
        </w:tc>
        <w:tc>
          <w:tcPr>
            <w:tcW w:w="9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w:t>
            </w:r>
          </w:p>
        </w:tc>
        <w:tc>
          <w:tcPr>
            <w:tcW w:w="9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Q31</w:t>
            </w:r>
          </w:p>
        </w:tc>
      </w:tr>
      <w:tr>
        <w:tblPrEx>
          <w:tblLayout w:type="fixed"/>
          <w:tblCellMar>
            <w:top w:w="0" w:type="dxa"/>
            <w:left w:w="108" w:type="dxa"/>
            <w:bottom w:w="0" w:type="dxa"/>
            <w:right w:w="108" w:type="dxa"/>
          </w:tblCellMar>
        </w:tblPrEx>
        <w:trPr>
          <w:trHeight w:val="397" w:hRule="atLeast"/>
        </w:trPr>
        <w:tc>
          <w:tcPr>
            <w:tcW w:w="960" w:type="dxa"/>
            <w:tcBorders>
              <w:top w:val="nil"/>
              <w:left w:val="single" w:color="auto" w:sz="4" w:space="0"/>
              <w:bottom w:val="single" w:color="auto" w:sz="4" w:space="0"/>
              <w:right w:val="single" w:color="auto" w:sz="4" w:space="0"/>
            </w:tcBorders>
            <w:shd w:val="clear" w:color="auto" w:fill="auto"/>
            <w:vAlign w:val="center"/>
          </w:tcPr>
          <w:p>
            <w:pPr>
              <w:pStyle w:val="33"/>
              <w:widowControl/>
              <w:numPr>
                <w:ilvl w:val="0"/>
                <w:numId w:val="4"/>
              </w:numPr>
              <w:ind w:firstLineChars="0"/>
              <w:jc w:val="center"/>
              <w:rPr>
                <w:rFonts w:ascii="仿宋_GB2312" w:hAnsi="宋体" w:eastAsia="仿宋_GB2312" w:cs="宋体"/>
                <w:color w:val="000000"/>
                <w:kern w:val="0"/>
                <w:sz w:val="24"/>
                <w:szCs w:val="24"/>
              </w:rPr>
            </w:pPr>
          </w:p>
        </w:tc>
        <w:tc>
          <w:tcPr>
            <w:tcW w:w="960"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szCs w:val="24"/>
              </w:rPr>
            </w:pPr>
          </w:p>
        </w:tc>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r>
      <w:tr>
        <w:tblPrEx>
          <w:tblLayout w:type="fixed"/>
          <w:tblCellMar>
            <w:top w:w="0" w:type="dxa"/>
            <w:left w:w="108" w:type="dxa"/>
            <w:bottom w:w="0" w:type="dxa"/>
            <w:right w:w="108" w:type="dxa"/>
          </w:tblCellMar>
        </w:tblPrEx>
        <w:trPr>
          <w:trHeight w:val="397" w:hRule="atLeast"/>
        </w:trPr>
        <w:tc>
          <w:tcPr>
            <w:tcW w:w="960" w:type="dxa"/>
            <w:tcBorders>
              <w:top w:val="nil"/>
              <w:left w:val="single" w:color="auto" w:sz="4" w:space="0"/>
              <w:bottom w:val="single" w:color="auto" w:sz="4" w:space="0"/>
              <w:right w:val="single" w:color="auto" w:sz="4" w:space="0"/>
            </w:tcBorders>
            <w:shd w:val="clear" w:color="auto" w:fill="auto"/>
            <w:vAlign w:val="center"/>
          </w:tcPr>
          <w:p>
            <w:pPr>
              <w:pStyle w:val="33"/>
              <w:widowControl/>
              <w:numPr>
                <w:ilvl w:val="0"/>
                <w:numId w:val="4"/>
              </w:numPr>
              <w:ind w:firstLineChars="0"/>
              <w:jc w:val="center"/>
              <w:rPr>
                <w:rFonts w:ascii="仿宋_GB2312" w:hAnsi="宋体" w:eastAsia="仿宋_GB2312" w:cs="宋体"/>
                <w:color w:val="000000"/>
                <w:kern w:val="0"/>
                <w:sz w:val="24"/>
                <w:szCs w:val="24"/>
              </w:rPr>
            </w:pPr>
          </w:p>
        </w:tc>
        <w:tc>
          <w:tcPr>
            <w:tcW w:w="960"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szCs w:val="24"/>
              </w:rPr>
            </w:pPr>
          </w:p>
        </w:tc>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r>
      <w:tr>
        <w:tblPrEx>
          <w:tblLayout w:type="fixed"/>
          <w:tblCellMar>
            <w:top w:w="0" w:type="dxa"/>
            <w:left w:w="108" w:type="dxa"/>
            <w:bottom w:w="0" w:type="dxa"/>
            <w:right w:w="108" w:type="dxa"/>
          </w:tblCellMar>
        </w:tblPrEx>
        <w:trPr>
          <w:trHeight w:val="397" w:hRule="atLeast"/>
        </w:trPr>
        <w:tc>
          <w:tcPr>
            <w:tcW w:w="960" w:type="dxa"/>
            <w:tcBorders>
              <w:top w:val="nil"/>
              <w:left w:val="single" w:color="auto" w:sz="4" w:space="0"/>
              <w:bottom w:val="single" w:color="auto" w:sz="4" w:space="0"/>
              <w:right w:val="single" w:color="auto" w:sz="4" w:space="0"/>
            </w:tcBorders>
            <w:shd w:val="clear" w:color="auto" w:fill="auto"/>
            <w:vAlign w:val="center"/>
          </w:tcPr>
          <w:p>
            <w:pPr>
              <w:pStyle w:val="33"/>
              <w:widowControl/>
              <w:numPr>
                <w:ilvl w:val="0"/>
                <w:numId w:val="4"/>
              </w:numPr>
              <w:ind w:firstLineChars="0"/>
              <w:jc w:val="center"/>
              <w:rPr>
                <w:rFonts w:ascii="仿宋_GB2312" w:hAnsi="宋体" w:eastAsia="仿宋_GB2312" w:cs="宋体"/>
                <w:color w:val="000000"/>
                <w:kern w:val="0"/>
                <w:sz w:val="24"/>
                <w:szCs w:val="24"/>
              </w:rPr>
            </w:pPr>
          </w:p>
        </w:tc>
        <w:tc>
          <w:tcPr>
            <w:tcW w:w="960"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szCs w:val="24"/>
              </w:rPr>
            </w:pPr>
          </w:p>
        </w:tc>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r>
      <w:tr>
        <w:tblPrEx>
          <w:tblLayout w:type="fixed"/>
          <w:tblCellMar>
            <w:top w:w="0" w:type="dxa"/>
            <w:left w:w="108" w:type="dxa"/>
            <w:bottom w:w="0" w:type="dxa"/>
            <w:right w:w="108" w:type="dxa"/>
          </w:tblCellMar>
        </w:tblPrEx>
        <w:trPr>
          <w:trHeight w:val="397" w:hRule="atLeast"/>
        </w:trPr>
        <w:tc>
          <w:tcPr>
            <w:tcW w:w="960" w:type="dxa"/>
            <w:tcBorders>
              <w:top w:val="nil"/>
              <w:left w:val="single" w:color="auto" w:sz="4" w:space="0"/>
              <w:bottom w:val="single" w:color="auto" w:sz="4" w:space="0"/>
              <w:right w:val="single" w:color="auto" w:sz="4" w:space="0"/>
            </w:tcBorders>
            <w:shd w:val="clear" w:color="auto" w:fill="auto"/>
            <w:vAlign w:val="center"/>
          </w:tcPr>
          <w:p>
            <w:pPr>
              <w:pStyle w:val="33"/>
              <w:widowControl/>
              <w:numPr>
                <w:ilvl w:val="0"/>
                <w:numId w:val="4"/>
              </w:numPr>
              <w:ind w:firstLineChars="0"/>
              <w:jc w:val="center"/>
              <w:rPr>
                <w:rFonts w:ascii="仿宋_GB2312" w:hAnsi="宋体" w:eastAsia="仿宋_GB2312" w:cs="宋体"/>
                <w:color w:val="000000"/>
                <w:kern w:val="0"/>
                <w:sz w:val="24"/>
                <w:szCs w:val="24"/>
              </w:rPr>
            </w:pPr>
          </w:p>
        </w:tc>
        <w:tc>
          <w:tcPr>
            <w:tcW w:w="960"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szCs w:val="24"/>
              </w:rPr>
            </w:pPr>
          </w:p>
        </w:tc>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r>
      <w:tr>
        <w:tblPrEx>
          <w:tblLayout w:type="fixed"/>
          <w:tblCellMar>
            <w:top w:w="0" w:type="dxa"/>
            <w:left w:w="108" w:type="dxa"/>
            <w:bottom w:w="0" w:type="dxa"/>
            <w:right w:w="108" w:type="dxa"/>
          </w:tblCellMar>
        </w:tblPrEx>
        <w:trPr>
          <w:trHeight w:val="397" w:hRule="atLeast"/>
        </w:trPr>
        <w:tc>
          <w:tcPr>
            <w:tcW w:w="960" w:type="dxa"/>
            <w:tcBorders>
              <w:top w:val="nil"/>
              <w:left w:val="single" w:color="auto" w:sz="4" w:space="0"/>
              <w:bottom w:val="single" w:color="auto" w:sz="4" w:space="0"/>
              <w:right w:val="single" w:color="auto" w:sz="4" w:space="0"/>
            </w:tcBorders>
            <w:shd w:val="clear" w:color="auto" w:fill="auto"/>
            <w:vAlign w:val="center"/>
          </w:tcPr>
          <w:p>
            <w:pPr>
              <w:pStyle w:val="33"/>
              <w:widowControl/>
              <w:numPr>
                <w:ilvl w:val="0"/>
                <w:numId w:val="4"/>
              </w:numPr>
              <w:ind w:firstLineChars="0"/>
              <w:jc w:val="center"/>
              <w:rPr>
                <w:rFonts w:ascii="仿宋_GB2312" w:hAnsi="宋体" w:eastAsia="仿宋_GB2312" w:cs="宋体"/>
                <w:color w:val="000000"/>
                <w:kern w:val="0"/>
                <w:sz w:val="24"/>
                <w:szCs w:val="24"/>
              </w:rPr>
            </w:pPr>
          </w:p>
        </w:tc>
        <w:tc>
          <w:tcPr>
            <w:tcW w:w="960"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szCs w:val="24"/>
              </w:rPr>
            </w:pPr>
          </w:p>
        </w:tc>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r>
      <w:tr>
        <w:tblPrEx>
          <w:tblLayout w:type="fixed"/>
          <w:tblCellMar>
            <w:top w:w="0" w:type="dxa"/>
            <w:left w:w="108" w:type="dxa"/>
            <w:bottom w:w="0" w:type="dxa"/>
            <w:right w:w="108" w:type="dxa"/>
          </w:tblCellMar>
        </w:tblPrEx>
        <w:trPr>
          <w:trHeight w:val="397" w:hRule="atLeast"/>
        </w:trPr>
        <w:tc>
          <w:tcPr>
            <w:tcW w:w="960" w:type="dxa"/>
            <w:tcBorders>
              <w:top w:val="nil"/>
              <w:left w:val="single" w:color="auto" w:sz="4" w:space="0"/>
              <w:bottom w:val="single" w:color="auto" w:sz="4" w:space="0"/>
              <w:right w:val="single" w:color="auto" w:sz="4" w:space="0"/>
            </w:tcBorders>
            <w:shd w:val="clear" w:color="auto" w:fill="auto"/>
            <w:vAlign w:val="center"/>
          </w:tcPr>
          <w:p>
            <w:pPr>
              <w:pStyle w:val="33"/>
              <w:widowControl/>
              <w:numPr>
                <w:ilvl w:val="0"/>
                <w:numId w:val="4"/>
              </w:numPr>
              <w:ind w:firstLineChars="0"/>
              <w:jc w:val="center"/>
              <w:rPr>
                <w:rFonts w:ascii="仿宋_GB2312" w:hAnsi="宋体" w:eastAsia="仿宋_GB2312" w:cs="宋体"/>
                <w:color w:val="000000"/>
                <w:kern w:val="0"/>
                <w:sz w:val="24"/>
                <w:szCs w:val="24"/>
              </w:rPr>
            </w:pPr>
          </w:p>
        </w:tc>
        <w:tc>
          <w:tcPr>
            <w:tcW w:w="960"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szCs w:val="24"/>
              </w:rPr>
            </w:pPr>
          </w:p>
        </w:tc>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r>
      <w:tr>
        <w:tblPrEx>
          <w:tblLayout w:type="fixed"/>
          <w:tblCellMar>
            <w:top w:w="0" w:type="dxa"/>
            <w:left w:w="108" w:type="dxa"/>
            <w:bottom w:w="0" w:type="dxa"/>
            <w:right w:w="108" w:type="dxa"/>
          </w:tblCellMar>
        </w:tblPrEx>
        <w:trPr>
          <w:trHeight w:val="397" w:hRule="atLeast"/>
        </w:trPr>
        <w:tc>
          <w:tcPr>
            <w:tcW w:w="960" w:type="dxa"/>
            <w:tcBorders>
              <w:top w:val="nil"/>
              <w:left w:val="single" w:color="auto" w:sz="4" w:space="0"/>
              <w:bottom w:val="single" w:color="auto" w:sz="4" w:space="0"/>
              <w:right w:val="single" w:color="auto" w:sz="4" w:space="0"/>
            </w:tcBorders>
            <w:shd w:val="clear" w:color="auto" w:fill="auto"/>
            <w:vAlign w:val="center"/>
          </w:tcPr>
          <w:p>
            <w:pPr>
              <w:pStyle w:val="33"/>
              <w:widowControl/>
              <w:numPr>
                <w:ilvl w:val="0"/>
                <w:numId w:val="4"/>
              </w:numPr>
              <w:ind w:firstLineChars="0"/>
              <w:jc w:val="center"/>
              <w:rPr>
                <w:rFonts w:ascii="仿宋_GB2312" w:hAnsi="宋体" w:eastAsia="仿宋_GB2312" w:cs="宋体"/>
                <w:color w:val="000000"/>
                <w:kern w:val="0"/>
                <w:sz w:val="24"/>
                <w:szCs w:val="24"/>
              </w:rPr>
            </w:pPr>
          </w:p>
        </w:tc>
        <w:tc>
          <w:tcPr>
            <w:tcW w:w="960"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szCs w:val="24"/>
              </w:rPr>
            </w:pPr>
          </w:p>
        </w:tc>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r>
      <w:tr>
        <w:tblPrEx>
          <w:tblLayout w:type="fixed"/>
          <w:tblCellMar>
            <w:top w:w="0" w:type="dxa"/>
            <w:left w:w="108" w:type="dxa"/>
            <w:bottom w:w="0" w:type="dxa"/>
            <w:right w:w="108" w:type="dxa"/>
          </w:tblCellMar>
        </w:tblPrEx>
        <w:trPr>
          <w:trHeight w:val="397" w:hRule="atLeast"/>
        </w:trPr>
        <w:tc>
          <w:tcPr>
            <w:tcW w:w="960" w:type="dxa"/>
            <w:tcBorders>
              <w:top w:val="nil"/>
              <w:left w:val="single" w:color="auto" w:sz="4" w:space="0"/>
              <w:bottom w:val="single" w:color="auto" w:sz="4" w:space="0"/>
              <w:right w:val="single" w:color="auto" w:sz="4" w:space="0"/>
            </w:tcBorders>
            <w:shd w:val="clear" w:color="auto" w:fill="auto"/>
            <w:vAlign w:val="center"/>
          </w:tcPr>
          <w:p>
            <w:pPr>
              <w:pStyle w:val="33"/>
              <w:widowControl/>
              <w:numPr>
                <w:ilvl w:val="0"/>
                <w:numId w:val="4"/>
              </w:numPr>
              <w:ind w:firstLineChars="0"/>
              <w:jc w:val="center"/>
              <w:rPr>
                <w:rFonts w:ascii="仿宋_GB2312" w:hAnsi="宋体" w:eastAsia="仿宋_GB2312" w:cs="宋体"/>
                <w:color w:val="000000"/>
                <w:kern w:val="0"/>
                <w:sz w:val="24"/>
                <w:szCs w:val="24"/>
              </w:rPr>
            </w:pPr>
          </w:p>
        </w:tc>
        <w:tc>
          <w:tcPr>
            <w:tcW w:w="960"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szCs w:val="24"/>
              </w:rPr>
            </w:pPr>
          </w:p>
        </w:tc>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r>
      <w:tr>
        <w:tblPrEx>
          <w:tblLayout w:type="fixed"/>
          <w:tblCellMar>
            <w:top w:w="0" w:type="dxa"/>
            <w:left w:w="108" w:type="dxa"/>
            <w:bottom w:w="0" w:type="dxa"/>
            <w:right w:w="108" w:type="dxa"/>
          </w:tblCellMar>
        </w:tblPrEx>
        <w:trPr>
          <w:trHeight w:val="397" w:hRule="atLeast"/>
        </w:trPr>
        <w:tc>
          <w:tcPr>
            <w:tcW w:w="960" w:type="dxa"/>
            <w:tcBorders>
              <w:top w:val="nil"/>
              <w:left w:val="single" w:color="auto" w:sz="4" w:space="0"/>
              <w:bottom w:val="single" w:color="auto" w:sz="4" w:space="0"/>
              <w:right w:val="single" w:color="auto" w:sz="4" w:space="0"/>
            </w:tcBorders>
            <w:shd w:val="clear" w:color="auto" w:fill="auto"/>
            <w:vAlign w:val="center"/>
          </w:tcPr>
          <w:p>
            <w:pPr>
              <w:pStyle w:val="33"/>
              <w:widowControl/>
              <w:numPr>
                <w:ilvl w:val="0"/>
                <w:numId w:val="4"/>
              </w:numPr>
              <w:ind w:firstLineChars="0"/>
              <w:jc w:val="center"/>
              <w:rPr>
                <w:rFonts w:ascii="仿宋_GB2312" w:hAnsi="宋体" w:eastAsia="仿宋_GB2312" w:cs="宋体"/>
                <w:color w:val="000000"/>
                <w:kern w:val="0"/>
                <w:sz w:val="24"/>
                <w:szCs w:val="24"/>
              </w:rPr>
            </w:pPr>
          </w:p>
        </w:tc>
        <w:tc>
          <w:tcPr>
            <w:tcW w:w="960"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szCs w:val="24"/>
              </w:rPr>
            </w:pPr>
          </w:p>
        </w:tc>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r>
      <w:tr>
        <w:tblPrEx>
          <w:tblLayout w:type="fixed"/>
          <w:tblCellMar>
            <w:top w:w="0" w:type="dxa"/>
            <w:left w:w="108" w:type="dxa"/>
            <w:bottom w:w="0" w:type="dxa"/>
            <w:right w:w="108" w:type="dxa"/>
          </w:tblCellMar>
        </w:tblPrEx>
        <w:trPr>
          <w:trHeight w:val="397" w:hRule="atLeast"/>
        </w:trPr>
        <w:tc>
          <w:tcPr>
            <w:tcW w:w="960" w:type="dxa"/>
            <w:tcBorders>
              <w:top w:val="nil"/>
              <w:left w:val="single" w:color="auto" w:sz="4" w:space="0"/>
              <w:bottom w:val="single" w:color="auto" w:sz="4" w:space="0"/>
              <w:right w:val="single" w:color="auto" w:sz="4" w:space="0"/>
            </w:tcBorders>
            <w:shd w:val="clear" w:color="auto" w:fill="auto"/>
            <w:vAlign w:val="center"/>
          </w:tcPr>
          <w:p>
            <w:pPr>
              <w:pStyle w:val="33"/>
              <w:widowControl/>
              <w:numPr>
                <w:ilvl w:val="0"/>
                <w:numId w:val="4"/>
              </w:numPr>
              <w:ind w:firstLineChars="0"/>
              <w:jc w:val="center"/>
              <w:rPr>
                <w:rFonts w:ascii="仿宋_GB2312" w:hAnsi="宋体" w:eastAsia="仿宋_GB2312" w:cs="宋体"/>
                <w:color w:val="000000"/>
                <w:kern w:val="0"/>
                <w:sz w:val="24"/>
                <w:szCs w:val="24"/>
              </w:rPr>
            </w:pPr>
          </w:p>
        </w:tc>
        <w:tc>
          <w:tcPr>
            <w:tcW w:w="960"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szCs w:val="24"/>
              </w:rPr>
            </w:pPr>
          </w:p>
        </w:tc>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r>
      <w:tr>
        <w:tblPrEx>
          <w:tblLayout w:type="fixed"/>
          <w:tblCellMar>
            <w:top w:w="0" w:type="dxa"/>
            <w:left w:w="108" w:type="dxa"/>
            <w:bottom w:w="0" w:type="dxa"/>
            <w:right w:w="108" w:type="dxa"/>
          </w:tblCellMar>
        </w:tblPrEx>
        <w:trPr>
          <w:trHeight w:val="397" w:hRule="atLeast"/>
        </w:trPr>
        <w:tc>
          <w:tcPr>
            <w:tcW w:w="960" w:type="dxa"/>
            <w:tcBorders>
              <w:top w:val="nil"/>
              <w:left w:val="single" w:color="auto" w:sz="4" w:space="0"/>
              <w:bottom w:val="single" w:color="auto" w:sz="4" w:space="0"/>
              <w:right w:val="single" w:color="auto" w:sz="4" w:space="0"/>
            </w:tcBorders>
            <w:shd w:val="clear" w:color="auto" w:fill="auto"/>
            <w:vAlign w:val="center"/>
          </w:tcPr>
          <w:p>
            <w:pPr>
              <w:pStyle w:val="33"/>
              <w:widowControl/>
              <w:numPr>
                <w:ilvl w:val="0"/>
                <w:numId w:val="4"/>
              </w:numPr>
              <w:ind w:firstLineChars="0"/>
              <w:jc w:val="center"/>
              <w:rPr>
                <w:rFonts w:ascii="仿宋_GB2312" w:hAnsi="宋体" w:eastAsia="仿宋_GB2312" w:cs="宋体"/>
                <w:color w:val="000000"/>
                <w:kern w:val="0"/>
                <w:sz w:val="24"/>
                <w:szCs w:val="24"/>
              </w:rPr>
            </w:pPr>
          </w:p>
        </w:tc>
        <w:tc>
          <w:tcPr>
            <w:tcW w:w="960"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szCs w:val="24"/>
              </w:rPr>
            </w:pPr>
          </w:p>
        </w:tc>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r>
      <w:tr>
        <w:tblPrEx>
          <w:tblLayout w:type="fixed"/>
          <w:tblCellMar>
            <w:top w:w="0" w:type="dxa"/>
            <w:left w:w="108" w:type="dxa"/>
            <w:bottom w:w="0" w:type="dxa"/>
            <w:right w:w="108" w:type="dxa"/>
          </w:tblCellMar>
        </w:tblPrEx>
        <w:trPr>
          <w:trHeight w:val="397" w:hRule="atLeast"/>
        </w:trPr>
        <w:tc>
          <w:tcPr>
            <w:tcW w:w="960" w:type="dxa"/>
            <w:tcBorders>
              <w:top w:val="nil"/>
              <w:left w:val="single" w:color="auto" w:sz="4" w:space="0"/>
              <w:bottom w:val="single" w:color="auto" w:sz="4" w:space="0"/>
              <w:right w:val="single" w:color="auto" w:sz="4" w:space="0"/>
            </w:tcBorders>
            <w:shd w:val="clear" w:color="auto" w:fill="auto"/>
            <w:vAlign w:val="center"/>
          </w:tcPr>
          <w:p>
            <w:pPr>
              <w:pStyle w:val="33"/>
              <w:widowControl/>
              <w:numPr>
                <w:ilvl w:val="0"/>
                <w:numId w:val="4"/>
              </w:numPr>
              <w:ind w:firstLineChars="0"/>
              <w:jc w:val="center"/>
              <w:rPr>
                <w:rFonts w:ascii="仿宋_GB2312" w:hAnsi="宋体" w:eastAsia="仿宋_GB2312" w:cs="宋体"/>
                <w:color w:val="000000"/>
                <w:kern w:val="0"/>
                <w:sz w:val="24"/>
                <w:szCs w:val="24"/>
              </w:rPr>
            </w:pPr>
          </w:p>
        </w:tc>
        <w:tc>
          <w:tcPr>
            <w:tcW w:w="960"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szCs w:val="24"/>
              </w:rPr>
            </w:pPr>
          </w:p>
        </w:tc>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r>
      <w:tr>
        <w:tblPrEx>
          <w:tblLayout w:type="fixed"/>
          <w:tblCellMar>
            <w:top w:w="0" w:type="dxa"/>
            <w:left w:w="108" w:type="dxa"/>
            <w:bottom w:w="0" w:type="dxa"/>
            <w:right w:w="108" w:type="dxa"/>
          </w:tblCellMar>
        </w:tblPrEx>
        <w:trPr>
          <w:trHeight w:val="397" w:hRule="atLeast"/>
        </w:trPr>
        <w:tc>
          <w:tcPr>
            <w:tcW w:w="960" w:type="dxa"/>
            <w:tcBorders>
              <w:top w:val="nil"/>
              <w:left w:val="single" w:color="auto" w:sz="4" w:space="0"/>
              <w:bottom w:val="single" w:color="auto" w:sz="4" w:space="0"/>
              <w:right w:val="single" w:color="auto" w:sz="4" w:space="0"/>
            </w:tcBorders>
            <w:shd w:val="clear" w:color="auto" w:fill="auto"/>
            <w:vAlign w:val="center"/>
          </w:tcPr>
          <w:p>
            <w:pPr>
              <w:pStyle w:val="33"/>
              <w:widowControl/>
              <w:numPr>
                <w:ilvl w:val="0"/>
                <w:numId w:val="4"/>
              </w:numPr>
              <w:ind w:firstLineChars="0"/>
              <w:jc w:val="center"/>
              <w:rPr>
                <w:rFonts w:ascii="仿宋_GB2312" w:hAnsi="宋体" w:eastAsia="仿宋_GB2312" w:cs="宋体"/>
                <w:color w:val="000000"/>
                <w:kern w:val="0"/>
                <w:sz w:val="24"/>
                <w:szCs w:val="24"/>
              </w:rPr>
            </w:pPr>
          </w:p>
        </w:tc>
        <w:tc>
          <w:tcPr>
            <w:tcW w:w="960"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szCs w:val="24"/>
              </w:rPr>
            </w:pPr>
          </w:p>
        </w:tc>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r>
      <w:tr>
        <w:tblPrEx>
          <w:tblLayout w:type="fixed"/>
          <w:tblCellMar>
            <w:top w:w="0" w:type="dxa"/>
            <w:left w:w="108" w:type="dxa"/>
            <w:bottom w:w="0" w:type="dxa"/>
            <w:right w:w="108" w:type="dxa"/>
          </w:tblCellMar>
        </w:tblPrEx>
        <w:trPr>
          <w:trHeight w:val="397" w:hRule="atLeast"/>
        </w:trPr>
        <w:tc>
          <w:tcPr>
            <w:tcW w:w="960" w:type="dxa"/>
            <w:tcBorders>
              <w:top w:val="nil"/>
              <w:left w:val="single" w:color="auto" w:sz="4" w:space="0"/>
              <w:bottom w:val="single" w:color="auto" w:sz="4" w:space="0"/>
              <w:right w:val="single" w:color="auto" w:sz="4" w:space="0"/>
            </w:tcBorders>
            <w:shd w:val="clear" w:color="auto" w:fill="auto"/>
            <w:vAlign w:val="center"/>
          </w:tcPr>
          <w:p>
            <w:pPr>
              <w:pStyle w:val="33"/>
              <w:widowControl/>
              <w:numPr>
                <w:ilvl w:val="0"/>
                <w:numId w:val="4"/>
              </w:numPr>
              <w:ind w:firstLineChars="0"/>
              <w:jc w:val="center"/>
              <w:rPr>
                <w:rFonts w:ascii="仿宋_GB2312" w:hAnsi="宋体" w:eastAsia="仿宋_GB2312" w:cs="宋体"/>
                <w:color w:val="000000"/>
                <w:kern w:val="0"/>
                <w:sz w:val="24"/>
                <w:szCs w:val="24"/>
              </w:rPr>
            </w:pPr>
          </w:p>
        </w:tc>
        <w:tc>
          <w:tcPr>
            <w:tcW w:w="960"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szCs w:val="24"/>
              </w:rPr>
            </w:pPr>
          </w:p>
        </w:tc>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r>
      <w:tr>
        <w:tblPrEx>
          <w:tblLayout w:type="fixed"/>
          <w:tblCellMar>
            <w:top w:w="0" w:type="dxa"/>
            <w:left w:w="108" w:type="dxa"/>
            <w:bottom w:w="0" w:type="dxa"/>
            <w:right w:w="108" w:type="dxa"/>
          </w:tblCellMar>
        </w:tblPrEx>
        <w:trPr>
          <w:trHeight w:val="397" w:hRule="atLeast"/>
        </w:trPr>
        <w:tc>
          <w:tcPr>
            <w:tcW w:w="9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w:t>
            </w:r>
          </w:p>
        </w:tc>
        <w:tc>
          <w:tcPr>
            <w:tcW w:w="960"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szCs w:val="24"/>
              </w:rPr>
            </w:pPr>
          </w:p>
        </w:tc>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bl>
    <w:p>
      <w:pPr>
        <w:widowControl/>
        <w:jc w:val="left"/>
        <w:rPr>
          <w:rStyle w:val="23"/>
          <w:rFonts w:ascii="仿宋_GB2312" w:eastAsia="仿宋_GB2312"/>
          <w:sz w:val="24"/>
          <w:szCs w:val="24"/>
        </w:rPr>
        <w:sectPr>
          <w:pgSz w:w="16838" w:h="11906" w:orient="landscape"/>
          <w:pgMar w:top="1797" w:right="1440" w:bottom="1797" w:left="1440" w:header="851" w:footer="992" w:gutter="0"/>
          <w:cols w:space="425" w:num="1"/>
          <w:docGrid w:type="lines" w:linePitch="312" w:charSpace="0"/>
        </w:sectPr>
      </w:pPr>
    </w:p>
    <w:p>
      <w:pPr>
        <w:pStyle w:val="2"/>
        <w:spacing w:before="0" w:after="0" w:line="360" w:lineRule="auto"/>
        <w:ind w:firstLine="482" w:firstLineChars="200"/>
        <w:rPr>
          <w:rFonts w:ascii="仿宋_GB2312" w:eastAsia="仿宋_GB2312"/>
          <w:sz w:val="24"/>
          <w:szCs w:val="24"/>
        </w:rPr>
      </w:pPr>
      <w:bookmarkStart w:id="64" w:name="_Toc529800445"/>
      <w:bookmarkStart w:id="65" w:name="_Toc529800873"/>
      <w:r>
        <w:rPr>
          <w:rFonts w:hint="eastAsia" w:ascii="仿宋_GB2312" w:eastAsia="仿宋_GB2312"/>
          <w:sz w:val="24"/>
          <w:szCs w:val="24"/>
        </w:rPr>
        <w:t>附件12. “小手拉大手”安全用药科普扶贫志愿活动（通用模板）</w:t>
      </w:r>
      <w:bookmarkEnd w:id="64"/>
      <w:bookmarkEnd w:id="65"/>
    </w:p>
    <w:p>
      <w:pPr>
        <w:spacing w:line="360" w:lineRule="auto"/>
        <w:ind w:firstLine="480" w:firstLineChars="200"/>
        <w:rPr>
          <w:rFonts w:ascii="仿宋_GB2312" w:eastAsia="仿宋_GB2312"/>
          <w:sz w:val="24"/>
          <w:szCs w:val="24"/>
        </w:rPr>
      </w:pPr>
      <w:r>
        <w:rPr>
          <w:rFonts w:hint="eastAsia" w:ascii="仿宋_GB2312" w:eastAsia="仿宋_GB2312"/>
          <w:sz w:val="24"/>
          <w:szCs w:val="24"/>
        </w:rPr>
        <w:t>本模版仅供参考</w:t>
      </w:r>
    </w:p>
    <w:p>
      <w:pPr>
        <w:spacing w:line="360" w:lineRule="auto"/>
        <w:ind w:firstLine="420" w:firstLineChars="200"/>
      </w:pPr>
    </w:p>
    <w:p>
      <w:pPr>
        <w:spacing w:line="360" w:lineRule="auto"/>
        <w:ind w:firstLine="482" w:firstLineChars="200"/>
        <w:rPr>
          <w:rFonts w:ascii="仿宋_GB2312" w:eastAsia="仿宋_GB2312"/>
          <w:b/>
          <w:sz w:val="24"/>
          <w:szCs w:val="24"/>
        </w:rPr>
      </w:pPr>
      <w:r>
        <w:rPr>
          <w:rFonts w:hint="eastAsia" w:ascii="仿宋_GB2312" w:eastAsia="仿宋_GB2312"/>
          <w:b/>
          <w:sz w:val="24"/>
          <w:szCs w:val="24"/>
        </w:rPr>
        <w:t>一、活动概况</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（一）目的</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动员贫困地区的大学生科普志愿者，利用暑期返乡的机会将安全用药科普知识带给家乡的父老乡亲，以“小手拉大手”的形式传递安全用药科普知识。</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（二）主题</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小手拉大手</w:t>
      </w:r>
    </w:p>
    <w:p>
      <w:pPr>
        <w:spacing w:line="360" w:lineRule="auto"/>
        <w:ind w:firstLine="482" w:firstLineChars="200"/>
        <w:rPr>
          <w:rFonts w:ascii="仿宋_GB2312" w:eastAsia="仿宋_GB2312"/>
          <w:b/>
          <w:sz w:val="24"/>
          <w:szCs w:val="24"/>
        </w:rPr>
      </w:pPr>
      <w:r>
        <w:rPr>
          <w:rFonts w:hint="eastAsia" w:ascii="仿宋_GB2312" w:eastAsia="仿宋_GB2312"/>
          <w:b/>
          <w:sz w:val="24"/>
          <w:szCs w:val="24"/>
        </w:rPr>
        <w:t>二、活动内容</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活动内容包括“五个一”：</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（1）一个海报：在家乡的宣传栏等地方张贴科普宣传海报。（总网提供设计稿）</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（2）一个读本：向家乡赠送《“科学用药 科普扶贫”安全用药知识》。（总网提供设计稿）</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（3）一个微信：邀请家乡群众关注“药葫芦娃”科普微信公众号，可以长期接收安全用药科普知识。</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（4）一个问题：如果家乡群众有关于用药的具体问题，可以由志愿者代为向牵头组织网员医院药师咨询。（分网或网员医院提供电话咨询服务）</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（5）一个体会：参加活动的大学生写一篇参加这项公益活动的体会或感悟，在其所在大学和项目微信公众号上发表，传播公益理念，弘扬志愿精神。</w:t>
      </w:r>
    </w:p>
    <w:p>
      <w:pPr>
        <w:spacing w:line="360" w:lineRule="auto"/>
        <w:ind w:firstLine="482" w:firstLineChars="200"/>
        <w:rPr>
          <w:rFonts w:ascii="仿宋_GB2312" w:eastAsia="仿宋_GB2312"/>
          <w:b/>
          <w:sz w:val="24"/>
          <w:szCs w:val="24"/>
        </w:rPr>
      </w:pPr>
      <w:r>
        <w:rPr>
          <w:rFonts w:hint="eastAsia" w:ascii="仿宋_GB2312" w:eastAsia="仿宋_GB2312"/>
          <w:b/>
          <w:sz w:val="24"/>
          <w:szCs w:val="24"/>
        </w:rPr>
        <w:t>二、活动要求</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活动结束后，提交至少10张照片以及参与活动的志愿者名单（详见附件12.1），照片包括：志愿者自己的单人照，公众观看海报的照片，家乡群众参与咨询和赠书的照片（照片以JPG格式提交）。</w:t>
      </w:r>
    </w:p>
    <w:p>
      <w:pPr>
        <w:spacing w:line="360" w:lineRule="auto"/>
        <w:ind w:firstLine="480" w:firstLineChars="200"/>
        <w:rPr>
          <w:rFonts w:ascii="仿宋_GB2312" w:eastAsia="仿宋_GB2312"/>
          <w:sz w:val="24"/>
          <w:szCs w:val="24"/>
        </w:rPr>
      </w:pPr>
      <w:r>
        <w:rPr>
          <w:rFonts w:ascii="仿宋_GB2312" w:eastAsia="仿宋_GB2312"/>
          <w:sz w:val="24"/>
          <w:szCs w:val="24"/>
        </w:rPr>
        <w:br w:type="page"/>
      </w:r>
    </w:p>
    <w:p>
      <w:pPr>
        <w:pStyle w:val="2"/>
        <w:spacing w:before="0" w:after="0" w:line="360" w:lineRule="auto"/>
        <w:ind w:firstLine="482" w:firstLineChars="200"/>
        <w:rPr>
          <w:rFonts w:ascii="仿宋_GB2312" w:eastAsia="仿宋_GB2312"/>
          <w:b w:val="0"/>
          <w:sz w:val="24"/>
          <w:szCs w:val="24"/>
        </w:rPr>
      </w:pPr>
      <w:bookmarkStart w:id="66" w:name="_Toc529800874"/>
      <w:bookmarkStart w:id="67" w:name="_Toc529800446"/>
      <w:r>
        <w:rPr>
          <w:rFonts w:hint="eastAsia" w:ascii="仿宋_GB2312" w:eastAsia="仿宋_GB2312"/>
          <w:sz w:val="24"/>
          <w:szCs w:val="24"/>
        </w:rPr>
        <w:t>附件</w:t>
      </w:r>
      <w:r>
        <w:rPr>
          <w:rFonts w:ascii="仿宋_GB2312" w:eastAsia="仿宋_GB2312"/>
          <w:sz w:val="24"/>
          <w:szCs w:val="24"/>
        </w:rPr>
        <w:t>1</w:t>
      </w:r>
      <w:r>
        <w:rPr>
          <w:rFonts w:hint="eastAsia" w:ascii="仿宋_GB2312" w:eastAsia="仿宋_GB2312"/>
          <w:sz w:val="24"/>
          <w:szCs w:val="24"/>
        </w:rPr>
        <w:t>2</w:t>
      </w:r>
      <w:r>
        <w:rPr>
          <w:rFonts w:ascii="仿宋_GB2312" w:eastAsia="仿宋_GB2312"/>
          <w:sz w:val="24"/>
          <w:szCs w:val="24"/>
        </w:rPr>
        <w:t xml:space="preserve">.1 </w:t>
      </w:r>
      <w:r>
        <w:rPr>
          <w:rFonts w:hint="eastAsia" w:ascii="仿宋_GB2312" w:eastAsia="仿宋_GB2312"/>
          <w:sz w:val="24"/>
          <w:szCs w:val="24"/>
        </w:rPr>
        <w:t>“小手拉大手”安全用药科普扶贫志愿活动大学生志愿者名单</w:t>
      </w:r>
      <w:bookmarkEnd w:id="66"/>
      <w:bookmarkEnd w:id="67"/>
    </w:p>
    <w:p>
      <w:pPr>
        <w:rPr>
          <w:rFonts w:ascii="仿宋_GB2312" w:eastAsia="仿宋_GB2312"/>
          <w:b/>
          <w:sz w:val="24"/>
          <w:szCs w:val="24"/>
        </w:rPr>
      </w:pPr>
    </w:p>
    <w:p>
      <w:pPr>
        <w:spacing w:line="580" w:lineRule="exact"/>
        <w:jc w:val="left"/>
        <w:rPr>
          <w:rFonts w:ascii="仿宋_GB2312" w:hAnsi="仿宋" w:eastAsia="仿宋_GB2312"/>
          <w:bCs/>
          <w:sz w:val="24"/>
          <w:szCs w:val="24"/>
          <w:u w:val="single"/>
        </w:rPr>
      </w:pPr>
      <w:r>
        <w:rPr>
          <w:rFonts w:hint="eastAsia" w:ascii="仿宋_GB2312" w:hAnsi="仿宋" w:eastAsia="仿宋_GB2312"/>
          <w:bCs/>
          <w:sz w:val="24"/>
          <w:szCs w:val="24"/>
        </w:rPr>
        <w:t xml:space="preserve">学校名称： </w:t>
      </w:r>
      <w:r>
        <w:rPr>
          <w:rFonts w:hint="eastAsia" w:ascii="仿宋_GB2312" w:hAnsi="仿宋" w:eastAsia="仿宋_GB2312"/>
          <w:bCs/>
          <w:sz w:val="24"/>
          <w:szCs w:val="24"/>
          <w:u w:val="single"/>
        </w:rPr>
        <w:t xml:space="preserve">                                               </w:t>
      </w:r>
    </w:p>
    <w:p>
      <w:pPr>
        <w:spacing w:line="580" w:lineRule="exact"/>
        <w:jc w:val="left"/>
        <w:rPr>
          <w:rFonts w:ascii="仿宋_GB2312" w:hAnsi="仿宋" w:eastAsia="仿宋_GB2312"/>
          <w:bCs/>
          <w:sz w:val="24"/>
          <w:szCs w:val="24"/>
        </w:rPr>
      </w:pPr>
      <w:r>
        <w:rPr>
          <w:rFonts w:hint="eastAsia" w:ascii="仿宋_GB2312" w:hAnsi="仿宋" w:eastAsia="仿宋_GB2312"/>
          <w:bCs/>
          <w:sz w:val="24"/>
          <w:szCs w:val="24"/>
        </w:rPr>
        <w:t xml:space="preserve">学校地址： </w:t>
      </w:r>
      <w:r>
        <w:rPr>
          <w:rFonts w:hint="eastAsia" w:ascii="仿宋_GB2312" w:hAnsi="仿宋" w:eastAsia="仿宋_GB2312"/>
          <w:bCs/>
          <w:sz w:val="24"/>
          <w:szCs w:val="24"/>
          <w:u w:val="single"/>
        </w:rPr>
        <w:t xml:space="preserve">                                               </w:t>
      </w:r>
    </w:p>
    <w:p>
      <w:pPr>
        <w:spacing w:line="580" w:lineRule="exact"/>
        <w:jc w:val="left"/>
        <w:rPr>
          <w:rFonts w:ascii="仿宋_GB2312" w:hAnsi="仿宋" w:eastAsia="仿宋_GB2312"/>
          <w:bCs/>
          <w:sz w:val="24"/>
          <w:szCs w:val="24"/>
          <w:u w:val="single"/>
        </w:rPr>
      </w:pPr>
      <w:r>
        <w:rPr>
          <w:rFonts w:hint="eastAsia" w:ascii="仿宋_GB2312" w:hAnsi="仿宋" w:eastAsia="仿宋_GB2312"/>
          <w:bCs/>
          <w:sz w:val="24"/>
          <w:szCs w:val="24"/>
        </w:rPr>
        <w:t>负责教师（负责接收活动物料）：</w:t>
      </w:r>
      <w:r>
        <w:rPr>
          <w:rFonts w:hint="eastAsia" w:ascii="仿宋_GB2312" w:hAnsi="仿宋" w:eastAsia="仿宋_GB2312"/>
          <w:bCs/>
          <w:sz w:val="24"/>
          <w:szCs w:val="24"/>
          <w:u w:val="single"/>
        </w:rPr>
        <w:t xml:space="preserve">         </w:t>
      </w:r>
      <w:r>
        <w:rPr>
          <w:rFonts w:hint="eastAsia" w:ascii="仿宋_GB2312" w:hAnsi="仿宋" w:eastAsia="仿宋_GB2312"/>
          <w:bCs/>
          <w:sz w:val="24"/>
          <w:szCs w:val="24"/>
        </w:rPr>
        <w:t>手机：</w:t>
      </w:r>
      <w:r>
        <w:rPr>
          <w:rFonts w:hint="eastAsia" w:ascii="仿宋_GB2312" w:hAnsi="仿宋" w:eastAsia="仿宋_GB2312"/>
          <w:bCs/>
          <w:sz w:val="24"/>
          <w:szCs w:val="24"/>
          <w:u w:val="single"/>
        </w:rPr>
        <w:t xml:space="preserve">              </w:t>
      </w:r>
    </w:p>
    <w:p>
      <w:pPr>
        <w:spacing w:line="580" w:lineRule="exact"/>
        <w:jc w:val="left"/>
        <w:rPr>
          <w:rFonts w:ascii="仿宋_GB2312" w:hAnsi="仿宋" w:eastAsia="仿宋_GB2312"/>
          <w:bCs/>
          <w:sz w:val="24"/>
          <w:szCs w:val="24"/>
        </w:rPr>
      </w:pPr>
    </w:p>
    <w:tbl>
      <w:tblPr>
        <w:tblStyle w:val="19"/>
        <w:tblW w:w="852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89"/>
        <w:gridCol w:w="918"/>
        <w:gridCol w:w="5223"/>
        <w:gridCol w:w="149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89" w:type="dxa"/>
          </w:tcPr>
          <w:p>
            <w:pPr>
              <w:spacing w:line="580" w:lineRule="exact"/>
              <w:jc w:val="left"/>
              <w:rPr>
                <w:rFonts w:ascii="仿宋_GB2312" w:hAnsi="仿宋" w:eastAsia="仿宋_GB2312"/>
                <w:bCs/>
                <w:sz w:val="24"/>
                <w:szCs w:val="24"/>
              </w:rPr>
            </w:pPr>
            <w:r>
              <w:rPr>
                <w:rFonts w:hint="eastAsia" w:ascii="仿宋_GB2312" w:hAnsi="仿宋" w:eastAsia="仿宋_GB2312"/>
                <w:bCs/>
                <w:sz w:val="24"/>
                <w:szCs w:val="24"/>
              </w:rPr>
              <w:t>序号</w:t>
            </w:r>
          </w:p>
        </w:tc>
        <w:tc>
          <w:tcPr>
            <w:tcW w:w="918" w:type="dxa"/>
          </w:tcPr>
          <w:p>
            <w:pPr>
              <w:spacing w:line="580" w:lineRule="exact"/>
              <w:jc w:val="left"/>
              <w:rPr>
                <w:rFonts w:ascii="仿宋_GB2312" w:hAnsi="仿宋" w:eastAsia="仿宋_GB2312"/>
                <w:bCs/>
                <w:sz w:val="24"/>
                <w:szCs w:val="24"/>
              </w:rPr>
            </w:pPr>
            <w:r>
              <w:rPr>
                <w:rFonts w:hint="eastAsia" w:ascii="仿宋_GB2312" w:hAnsi="仿宋" w:eastAsia="仿宋_GB2312"/>
                <w:bCs/>
                <w:sz w:val="24"/>
                <w:szCs w:val="24"/>
              </w:rPr>
              <w:t>姓名</w:t>
            </w:r>
          </w:p>
        </w:tc>
        <w:tc>
          <w:tcPr>
            <w:tcW w:w="5223" w:type="dxa"/>
          </w:tcPr>
          <w:p>
            <w:pPr>
              <w:spacing w:line="580" w:lineRule="exact"/>
              <w:jc w:val="center"/>
              <w:rPr>
                <w:rFonts w:ascii="仿宋_GB2312" w:hAnsi="仿宋" w:eastAsia="仿宋_GB2312"/>
                <w:bCs/>
                <w:sz w:val="24"/>
                <w:szCs w:val="24"/>
              </w:rPr>
            </w:pPr>
            <w:r>
              <w:rPr>
                <w:rFonts w:hint="eastAsia" w:ascii="仿宋_GB2312" w:hAnsi="仿宋" w:eastAsia="仿宋_GB2312"/>
                <w:bCs/>
                <w:sz w:val="24"/>
                <w:szCs w:val="24"/>
              </w:rPr>
              <w:t>活动地址（从省份精确至村）</w:t>
            </w:r>
          </w:p>
        </w:tc>
        <w:tc>
          <w:tcPr>
            <w:tcW w:w="1498" w:type="dxa"/>
          </w:tcPr>
          <w:p>
            <w:pPr>
              <w:spacing w:line="580" w:lineRule="exact"/>
              <w:jc w:val="left"/>
              <w:rPr>
                <w:rFonts w:ascii="仿宋_GB2312" w:hAnsi="仿宋" w:eastAsia="仿宋_GB2312"/>
                <w:bCs/>
                <w:sz w:val="24"/>
                <w:szCs w:val="24"/>
              </w:rPr>
            </w:pPr>
            <w:r>
              <w:rPr>
                <w:rFonts w:hint="eastAsia" w:ascii="仿宋_GB2312" w:hAnsi="仿宋" w:eastAsia="仿宋_GB2312"/>
                <w:bCs/>
                <w:sz w:val="24"/>
                <w:szCs w:val="24"/>
              </w:rPr>
              <w:t>学生证号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89" w:type="dxa"/>
          </w:tcPr>
          <w:p>
            <w:pPr>
              <w:spacing w:line="580" w:lineRule="exact"/>
              <w:jc w:val="left"/>
              <w:rPr>
                <w:rFonts w:ascii="仿宋_GB2312" w:hAnsi="仿宋" w:eastAsia="仿宋_GB2312"/>
                <w:bCs/>
                <w:sz w:val="24"/>
                <w:szCs w:val="24"/>
              </w:rPr>
            </w:pPr>
          </w:p>
        </w:tc>
        <w:tc>
          <w:tcPr>
            <w:tcW w:w="918" w:type="dxa"/>
          </w:tcPr>
          <w:p>
            <w:pPr>
              <w:spacing w:line="580" w:lineRule="exact"/>
              <w:jc w:val="left"/>
              <w:rPr>
                <w:rFonts w:ascii="仿宋_GB2312" w:hAnsi="仿宋" w:eastAsia="仿宋_GB2312"/>
                <w:bCs/>
                <w:sz w:val="24"/>
                <w:szCs w:val="24"/>
              </w:rPr>
            </w:pPr>
          </w:p>
        </w:tc>
        <w:tc>
          <w:tcPr>
            <w:tcW w:w="5223" w:type="dxa"/>
          </w:tcPr>
          <w:p>
            <w:pPr>
              <w:spacing w:line="580" w:lineRule="exact"/>
              <w:jc w:val="left"/>
              <w:rPr>
                <w:rFonts w:ascii="仿宋_GB2312" w:hAnsi="仿宋" w:eastAsia="仿宋_GB2312"/>
                <w:bCs/>
                <w:sz w:val="24"/>
                <w:szCs w:val="24"/>
              </w:rPr>
            </w:pPr>
          </w:p>
        </w:tc>
        <w:tc>
          <w:tcPr>
            <w:tcW w:w="1498" w:type="dxa"/>
          </w:tcPr>
          <w:p>
            <w:pPr>
              <w:spacing w:line="580" w:lineRule="exact"/>
              <w:jc w:val="left"/>
              <w:rPr>
                <w:rFonts w:ascii="仿宋_GB2312" w:hAnsi="仿宋" w:eastAsia="仿宋_GB2312"/>
                <w:bCs/>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89" w:type="dxa"/>
          </w:tcPr>
          <w:p>
            <w:pPr>
              <w:spacing w:line="580" w:lineRule="exact"/>
              <w:jc w:val="left"/>
              <w:rPr>
                <w:rFonts w:ascii="仿宋_GB2312" w:hAnsi="仿宋" w:eastAsia="仿宋_GB2312"/>
                <w:bCs/>
                <w:sz w:val="24"/>
                <w:szCs w:val="24"/>
              </w:rPr>
            </w:pPr>
          </w:p>
        </w:tc>
        <w:tc>
          <w:tcPr>
            <w:tcW w:w="918" w:type="dxa"/>
          </w:tcPr>
          <w:p>
            <w:pPr>
              <w:spacing w:line="580" w:lineRule="exact"/>
              <w:jc w:val="left"/>
              <w:rPr>
                <w:rFonts w:ascii="仿宋_GB2312" w:hAnsi="仿宋" w:eastAsia="仿宋_GB2312"/>
                <w:bCs/>
                <w:sz w:val="24"/>
                <w:szCs w:val="24"/>
              </w:rPr>
            </w:pPr>
          </w:p>
        </w:tc>
        <w:tc>
          <w:tcPr>
            <w:tcW w:w="5223" w:type="dxa"/>
          </w:tcPr>
          <w:p>
            <w:pPr>
              <w:spacing w:line="580" w:lineRule="exact"/>
              <w:jc w:val="left"/>
              <w:rPr>
                <w:rFonts w:ascii="仿宋_GB2312" w:hAnsi="仿宋" w:eastAsia="仿宋_GB2312"/>
                <w:bCs/>
                <w:sz w:val="24"/>
                <w:szCs w:val="24"/>
              </w:rPr>
            </w:pPr>
          </w:p>
        </w:tc>
        <w:tc>
          <w:tcPr>
            <w:tcW w:w="1498" w:type="dxa"/>
          </w:tcPr>
          <w:p>
            <w:pPr>
              <w:spacing w:line="580" w:lineRule="exact"/>
              <w:jc w:val="left"/>
              <w:rPr>
                <w:rFonts w:ascii="仿宋_GB2312" w:hAnsi="仿宋" w:eastAsia="仿宋_GB2312"/>
                <w:bCs/>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89" w:type="dxa"/>
          </w:tcPr>
          <w:p>
            <w:pPr>
              <w:spacing w:line="580" w:lineRule="exact"/>
              <w:jc w:val="left"/>
              <w:rPr>
                <w:rFonts w:ascii="仿宋_GB2312" w:hAnsi="仿宋" w:eastAsia="仿宋_GB2312"/>
                <w:bCs/>
                <w:sz w:val="24"/>
                <w:szCs w:val="24"/>
              </w:rPr>
            </w:pPr>
          </w:p>
        </w:tc>
        <w:tc>
          <w:tcPr>
            <w:tcW w:w="918" w:type="dxa"/>
          </w:tcPr>
          <w:p>
            <w:pPr>
              <w:spacing w:line="580" w:lineRule="exact"/>
              <w:jc w:val="left"/>
              <w:rPr>
                <w:rFonts w:ascii="仿宋_GB2312" w:hAnsi="仿宋" w:eastAsia="仿宋_GB2312"/>
                <w:bCs/>
                <w:sz w:val="24"/>
                <w:szCs w:val="24"/>
              </w:rPr>
            </w:pPr>
          </w:p>
        </w:tc>
        <w:tc>
          <w:tcPr>
            <w:tcW w:w="5223" w:type="dxa"/>
          </w:tcPr>
          <w:p>
            <w:pPr>
              <w:spacing w:line="580" w:lineRule="exact"/>
              <w:jc w:val="left"/>
              <w:rPr>
                <w:rFonts w:ascii="仿宋_GB2312" w:hAnsi="仿宋" w:eastAsia="仿宋_GB2312"/>
                <w:bCs/>
                <w:sz w:val="24"/>
                <w:szCs w:val="24"/>
              </w:rPr>
            </w:pPr>
          </w:p>
        </w:tc>
        <w:tc>
          <w:tcPr>
            <w:tcW w:w="1498" w:type="dxa"/>
          </w:tcPr>
          <w:p>
            <w:pPr>
              <w:spacing w:line="580" w:lineRule="exact"/>
              <w:jc w:val="left"/>
              <w:rPr>
                <w:rFonts w:ascii="仿宋_GB2312" w:hAnsi="仿宋" w:eastAsia="仿宋_GB2312"/>
                <w:bCs/>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89" w:type="dxa"/>
          </w:tcPr>
          <w:p>
            <w:pPr>
              <w:spacing w:line="580" w:lineRule="exact"/>
              <w:jc w:val="left"/>
              <w:rPr>
                <w:rFonts w:ascii="仿宋_GB2312" w:hAnsi="仿宋" w:eastAsia="仿宋_GB2312"/>
                <w:bCs/>
                <w:sz w:val="24"/>
                <w:szCs w:val="24"/>
              </w:rPr>
            </w:pPr>
          </w:p>
        </w:tc>
        <w:tc>
          <w:tcPr>
            <w:tcW w:w="918" w:type="dxa"/>
          </w:tcPr>
          <w:p>
            <w:pPr>
              <w:spacing w:line="580" w:lineRule="exact"/>
              <w:jc w:val="left"/>
              <w:rPr>
                <w:rFonts w:ascii="仿宋_GB2312" w:hAnsi="仿宋" w:eastAsia="仿宋_GB2312"/>
                <w:bCs/>
                <w:sz w:val="24"/>
                <w:szCs w:val="24"/>
              </w:rPr>
            </w:pPr>
          </w:p>
        </w:tc>
        <w:tc>
          <w:tcPr>
            <w:tcW w:w="5223" w:type="dxa"/>
          </w:tcPr>
          <w:p>
            <w:pPr>
              <w:spacing w:line="580" w:lineRule="exact"/>
              <w:jc w:val="left"/>
              <w:rPr>
                <w:rFonts w:ascii="仿宋_GB2312" w:hAnsi="仿宋" w:eastAsia="仿宋_GB2312"/>
                <w:bCs/>
                <w:sz w:val="24"/>
                <w:szCs w:val="24"/>
              </w:rPr>
            </w:pPr>
          </w:p>
        </w:tc>
        <w:tc>
          <w:tcPr>
            <w:tcW w:w="1498" w:type="dxa"/>
          </w:tcPr>
          <w:p>
            <w:pPr>
              <w:spacing w:line="580" w:lineRule="exact"/>
              <w:jc w:val="left"/>
              <w:rPr>
                <w:rFonts w:ascii="仿宋_GB2312" w:hAnsi="仿宋" w:eastAsia="仿宋_GB2312"/>
                <w:bCs/>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89" w:type="dxa"/>
          </w:tcPr>
          <w:p>
            <w:pPr>
              <w:spacing w:line="580" w:lineRule="exact"/>
              <w:jc w:val="left"/>
              <w:rPr>
                <w:rFonts w:ascii="仿宋_GB2312" w:hAnsi="仿宋" w:eastAsia="仿宋_GB2312"/>
                <w:bCs/>
                <w:sz w:val="24"/>
                <w:szCs w:val="24"/>
              </w:rPr>
            </w:pPr>
          </w:p>
        </w:tc>
        <w:tc>
          <w:tcPr>
            <w:tcW w:w="918" w:type="dxa"/>
          </w:tcPr>
          <w:p>
            <w:pPr>
              <w:spacing w:line="580" w:lineRule="exact"/>
              <w:jc w:val="left"/>
              <w:rPr>
                <w:rFonts w:ascii="仿宋_GB2312" w:hAnsi="仿宋" w:eastAsia="仿宋_GB2312"/>
                <w:bCs/>
                <w:sz w:val="24"/>
                <w:szCs w:val="24"/>
              </w:rPr>
            </w:pPr>
          </w:p>
        </w:tc>
        <w:tc>
          <w:tcPr>
            <w:tcW w:w="5223" w:type="dxa"/>
          </w:tcPr>
          <w:p>
            <w:pPr>
              <w:spacing w:line="580" w:lineRule="exact"/>
              <w:jc w:val="left"/>
              <w:rPr>
                <w:rFonts w:ascii="仿宋_GB2312" w:hAnsi="仿宋" w:eastAsia="仿宋_GB2312"/>
                <w:bCs/>
                <w:sz w:val="24"/>
                <w:szCs w:val="24"/>
              </w:rPr>
            </w:pPr>
          </w:p>
        </w:tc>
        <w:tc>
          <w:tcPr>
            <w:tcW w:w="1498" w:type="dxa"/>
          </w:tcPr>
          <w:p>
            <w:pPr>
              <w:spacing w:line="580" w:lineRule="exact"/>
              <w:jc w:val="left"/>
              <w:rPr>
                <w:rFonts w:ascii="仿宋_GB2312" w:hAnsi="仿宋" w:eastAsia="仿宋_GB2312"/>
                <w:bCs/>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89" w:type="dxa"/>
          </w:tcPr>
          <w:p>
            <w:pPr>
              <w:spacing w:line="580" w:lineRule="exact"/>
              <w:jc w:val="left"/>
              <w:rPr>
                <w:rFonts w:ascii="仿宋_GB2312" w:hAnsi="仿宋" w:eastAsia="仿宋_GB2312"/>
                <w:bCs/>
                <w:sz w:val="24"/>
                <w:szCs w:val="24"/>
              </w:rPr>
            </w:pPr>
          </w:p>
        </w:tc>
        <w:tc>
          <w:tcPr>
            <w:tcW w:w="918" w:type="dxa"/>
          </w:tcPr>
          <w:p>
            <w:pPr>
              <w:spacing w:line="580" w:lineRule="exact"/>
              <w:jc w:val="left"/>
              <w:rPr>
                <w:rFonts w:ascii="仿宋_GB2312" w:hAnsi="仿宋" w:eastAsia="仿宋_GB2312"/>
                <w:bCs/>
                <w:sz w:val="24"/>
                <w:szCs w:val="24"/>
              </w:rPr>
            </w:pPr>
          </w:p>
        </w:tc>
        <w:tc>
          <w:tcPr>
            <w:tcW w:w="5223" w:type="dxa"/>
          </w:tcPr>
          <w:p>
            <w:pPr>
              <w:spacing w:line="580" w:lineRule="exact"/>
              <w:jc w:val="left"/>
              <w:rPr>
                <w:rFonts w:ascii="仿宋_GB2312" w:hAnsi="仿宋" w:eastAsia="仿宋_GB2312"/>
                <w:bCs/>
                <w:sz w:val="24"/>
                <w:szCs w:val="24"/>
              </w:rPr>
            </w:pPr>
          </w:p>
        </w:tc>
        <w:tc>
          <w:tcPr>
            <w:tcW w:w="1498" w:type="dxa"/>
          </w:tcPr>
          <w:p>
            <w:pPr>
              <w:spacing w:line="580" w:lineRule="exact"/>
              <w:jc w:val="left"/>
              <w:rPr>
                <w:rFonts w:ascii="仿宋_GB2312" w:hAnsi="仿宋" w:eastAsia="仿宋_GB2312"/>
                <w:bCs/>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89" w:type="dxa"/>
          </w:tcPr>
          <w:p>
            <w:pPr>
              <w:spacing w:line="580" w:lineRule="exact"/>
              <w:jc w:val="left"/>
              <w:rPr>
                <w:rFonts w:ascii="仿宋_GB2312" w:hAnsi="仿宋" w:eastAsia="仿宋_GB2312"/>
                <w:bCs/>
                <w:sz w:val="24"/>
                <w:szCs w:val="24"/>
              </w:rPr>
            </w:pPr>
          </w:p>
        </w:tc>
        <w:tc>
          <w:tcPr>
            <w:tcW w:w="918" w:type="dxa"/>
          </w:tcPr>
          <w:p>
            <w:pPr>
              <w:spacing w:line="580" w:lineRule="exact"/>
              <w:jc w:val="left"/>
              <w:rPr>
                <w:rFonts w:ascii="仿宋_GB2312" w:hAnsi="仿宋" w:eastAsia="仿宋_GB2312"/>
                <w:bCs/>
                <w:sz w:val="24"/>
                <w:szCs w:val="24"/>
              </w:rPr>
            </w:pPr>
          </w:p>
        </w:tc>
        <w:tc>
          <w:tcPr>
            <w:tcW w:w="5223" w:type="dxa"/>
          </w:tcPr>
          <w:p>
            <w:pPr>
              <w:spacing w:line="580" w:lineRule="exact"/>
              <w:jc w:val="left"/>
              <w:rPr>
                <w:rFonts w:ascii="仿宋_GB2312" w:hAnsi="仿宋" w:eastAsia="仿宋_GB2312"/>
                <w:bCs/>
                <w:sz w:val="24"/>
                <w:szCs w:val="24"/>
              </w:rPr>
            </w:pPr>
          </w:p>
        </w:tc>
        <w:tc>
          <w:tcPr>
            <w:tcW w:w="1498" w:type="dxa"/>
          </w:tcPr>
          <w:p>
            <w:pPr>
              <w:spacing w:line="580" w:lineRule="exact"/>
              <w:jc w:val="left"/>
              <w:rPr>
                <w:rFonts w:ascii="仿宋_GB2312" w:hAnsi="仿宋" w:eastAsia="仿宋_GB2312"/>
                <w:bCs/>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89" w:type="dxa"/>
          </w:tcPr>
          <w:p>
            <w:pPr>
              <w:spacing w:line="580" w:lineRule="exact"/>
              <w:jc w:val="left"/>
              <w:rPr>
                <w:rFonts w:ascii="仿宋_GB2312" w:hAnsi="仿宋" w:eastAsia="仿宋_GB2312"/>
                <w:bCs/>
                <w:sz w:val="24"/>
                <w:szCs w:val="24"/>
              </w:rPr>
            </w:pPr>
          </w:p>
        </w:tc>
        <w:tc>
          <w:tcPr>
            <w:tcW w:w="918" w:type="dxa"/>
          </w:tcPr>
          <w:p>
            <w:pPr>
              <w:spacing w:line="580" w:lineRule="exact"/>
              <w:jc w:val="left"/>
              <w:rPr>
                <w:rFonts w:ascii="仿宋_GB2312" w:hAnsi="仿宋" w:eastAsia="仿宋_GB2312"/>
                <w:bCs/>
                <w:sz w:val="24"/>
                <w:szCs w:val="24"/>
              </w:rPr>
            </w:pPr>
          </w:p>
        </w:tc>
        <w:tc>
          <w:tcPr>
            <w:tcW w:w="5223" w:type="dxa"/>
          </w:tcPr>
          <w:p>
            <w:pPr>
              <w:spacing w:line="580" w:lineRule="exact"/>
              <w:jc w:val="left"/>
              <w:rPr>
                <w:rFonts w:ascii="仿宋_GB2312" w:hAnsi="仿宋" w:eastAsia="仿宋_GB2312"/>
                <w:bCs/>
                <w:sz w:val="24"/>
                <w:szCs w:val="24"/>
              </w:rPr>
            </w:pPr>
          </w:p>
        </w:tc>
        <w:tc>
          <w:tcPr>
            <w:tcW w:w="1498" w:type="dxa"/>
          </w:tcPr>
          <w:p>
            <w:pPr>
              <w:spacing w:line="580" w:lineRule="exact"/>
              <w:jc w:val="left"/>
              <w:rPr>
                <w:rFonts w:ascii="仿宋_GB2312" w:hAnsi="仿宋" w:eastAsia="仿宋_GB2312"/>
                <w:bCs/>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89" w:type="dxa"/>
          </w:tcPr>
          <w:p>
            <w:pPr>
              <w:spacing w:line="580" w:lineRule="exact"/>
              <w:jc w:val="left"/>
              <w:rPr>
                <w:rFonts w:ascii="仿宋_GB2312" w:hAnsi="仿宋" w:eastAsia="仿宋_GB2312"/>
                <w:bCs/>
                <w:sz w:val="24"/>
                <w:szCs w:val="24"/>
              </w:rPr>
            </w:pPr>
          </w:p>
        </w:tc>
        <w:tc>
          <w:tcPr>
            <w:tcW w:w="918" w:type="dxa"/>
          </w:tcPr>
          <w:p>
            <w:pPr>
              <w:spacing w:line="580" w:lineRule="exact"/>
              <w:jc w:val="left"/>
              <w:rPr>
                <w:rFonts w:ascii="仿宋_GB2312" w:hAnsi="仿宋" w:eastAsia="仿宋_GB2312"/>
                <w:bCs/>
                <w:sz w:val="24"/>
                <w:szCs w:val="24"/>
              </w:rPr>
            </w:pPr>
          </w:p>
        </w:tc>
        <w:tc>
          <w:tcPr>
            <w:tcW w:w="5223" w:type="dxa"/>
          </w:tcPr>
          <w:p>
            <w:pPr>
              <w:spacing w:line="580" w:lineRule="exact"/>
              <w:jc w:val="left"/>
              <w:rPr>
                <w:rFonts w:ascii="仿宋_GB2312" w:hAnsi="仿宋" w:eastAsia="仿宋_GB2312"/>
                <w:bCs/>
                <w:sz w:val="24"/>
                <w:szCs w:val="24"/>
              </w:rPr>
            </w:pPr>
          </w:p>
        </w:tc>
        <w:tc>
          <w:tcPr>
            <w:tcW w:w="1498" w:type="dxa"/>
          </w:tcPr>
          <w:p>
            <w:pPr>
              <w:spacing w:line="580" w:lineRule="exact"/>
              <w:jc w:val="left"/>
              <w:rPr>
                <w:rFonts w:ascii="仿宋_GB2312" w:hAnsi="仿宋" w:eastAsia="仿宋_GB2312"/>
                <w:bCs/>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89" w:type="dxa"/>
          </w:tcPr>
          <w:p>
            <w:pPr>
              <w:spacing w:line="580" w:lineRule="exact"/>
              <w:jc w:val="left"/>
              <w:rPr>
                <w:rFonts w:ascii="仿宋_GB2312" w:hAnsi="仿宋" w:eastAsia="仿宋_GB2312"/>
                <w:bCs/>
                <w:sz w:val="24"/>
                <w:szCs w:val="24"/>
              </w:rPr>
            </w:pPr>
          </w:p>
        </w:tc>
        <w:tc>
          <w:tcPr>
            <w:tcW w:w="918" w:type="dxa"/>
          </w:tcPr>
          <w:p>
            <w:pPr>
              <w:spacing w:line="580" w:lineRule="exact"/>
              <w:jc w:val="left"/>
              <w:rPr>
                <w:rFonts w:ascii="仿宋_GB2312" w:hAnsi="仿宋" w:eastAsia="仿宋_GB2312"/>
                <w:bCs/>
                <w:sz w:val="24"/>
                <w:szCs w:val="24"/>
              </w:rPr>
            </w:pPr>
          </w:p>
        </w:tc>
        <w:tc>
          <w:tcPr>
            <w:tcW w:w="5223" w:type="dxa"/>
          </w:tcPr>
          <w:p>
            <w:pPr>
              <w:spacing w:line="580" w:lineRule="exact"/>
              <w:jc w:val="left"/>
              <w:rPr>
                <w:rFonts w:ascii="仿宋_GB2312" w:hAnsi="仿宋" w:eastAsia="仿宋_GB2312"/>
                <w:bCs/>
                <w:sz w:val="24"/>
                <w:szCs w:val="24"/>
              </w:rPr>
            </w:pPr>
          </w:p>
        </w:tc>
        <w:tc>
          <w:tcPr>
            <w:tcW w:w="1498" w:type="dxa"/>
          </w:tcPr>
          <w:p>
            <w:pPr>
              <w:spacing w:line="580" w:lineRule="exact"/>
              <w:jc w:val="left"/>
              <w:rPr>
                <w:rFonts w:ascii="仿宋_GB2312" w:hAnsi="仿宋" w:eastAsia="仿宋_GB2312"/>
                <w:bCs/>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89" w:type="dxa"/>
          </w:tcPr>
          <w:p>
            <w:pPr>
              <w:spacing w:line="580" w:lineRule="exact"/>
              <w:jc w:val="left"/>
              <w:rPr>
                <w:rFonts w:ascii="仿宋_GB2312" w:hAnsi="仿宋" w:eastAsia="仿宋_GB2312"/>
                <w:bCs/>
                <w:sz w:val="24"/>
                <w:szCs w:val="24"/>
              </w:rPr>
            </w:pPr>
          </w:p>
        </w:tc>
        <w:tc>
          <w:tcPr>
            <w:tcW w:w="918" w:type="dxa"/>
          </w:tcPr>
          <w:p>
            <w:pPr>
              <w:spacing w:line="580" w:lineRule="exact"/>
              <w:jc w:val="left"/>
              <w:rPr>
                <w:rFonts w:ascii="仿宋_GB2312" w:hAnsi="仿宋" w:eastAsia="仿宋_GB2312"/>
                <w:bCs/>
                <w:sz w:val="24"/>
                <w:szCs w:val="24"/>
              </w:rPr>
            </w:pPr>
          </w:p>
        </w:tc>
        <w:tc>
          <w:tcPr>
            <w:tcW w:w="5223" w:type="dxa"/>
          </w:tcPr>
          <w:p>
            <w:pPr>
              <w:spacing w:line="580" w:lineRule="exact"/>
              <w:jc w:val="left"/>
              <w:rPr>
                <w:rFonts w:ascii="仿宋_GB2312" w:hAnsi="仿宋" w:eastAsia="仿宋_GB2312"/>
                <w:bCs/>
                <w:sz w:val="24"/>
                <w:szCs w:val="24"/>
              </w:rPr>
            </w:pPr>
          </w:p>
        </w:tc>
        <w:tc>
          <w:tcPr>
            <w:tcW w:w="1498" w:type="dxa"/>
          </w:tcPr>
          <w:p>
            <w:pPr>
              <w:spacing w:line="580" w:lineRule="exact"/>
              <w:jc w:val="left"/>
              <w:rPr>
                <w:rFonts w:ascii="仿宋_GB2312" w:hAnsi="仿宋" w:eastAsia="仿宋_GB2312"/>
                <w:bCs/>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89" w:type="dxa"/>
          </w:tcPr>
          <w:p>
            <w:pPr>
              <w:spacing w:line="580" w:lineRule="exact"/>
              <w:jc w:val="left"/>
              <w:rPr>
                <w:rFonts w:ascii="仿宋_GB2312" w:hAnsi="仿宋" w:eastAsia="仿宋_GB2312"/>
                <w:bCs/>
                <w:sz w:val="24"/>
                <w:szCs w:val="24"/>
              </w:rPr>
            </w:pPr>
          </w:p>
        </w:tc>
        <w:tc>
          <w:tcPr>
            <w:tcW w:w="918" w:type="dxa"/>
          </w:tcPr>
          <w:p>
            <w:pPr>
              <w:spacing w:line="580" w:lineRule="exact"/>
              <w:jc w:val="left"/>
              <w:rPr>
                <w:rFonts w:ascii="仿宋_GB2312" w:hAnsi="仿宋" w:eastAsia="仿宋_GB2312"/>
                <w:bCs/>
                <w:sz w:val="24"/>
                <w:szCs w:val="24"/>
              </w:rPr>
            </w:pPr>
          </w:p>
        </w:tc>
        <w:tc>
          <w:tcPr>
            <w:tcW w:w="5223" w:type="dxa"/>
          </w:tcPr>
          <w:p>
            <w:pPr>
              <w:spacing w:line="580" w:lineRule="exact"/>
              <w:jc w:val="left"/>
              <w:rPr>
                <w:rFonts w:ascii="仿宋_GB2312" w:hAnsi="仿宋" w:eastAsia="仿宋_GB2312"/>
                <w:bCs/>
                <w:sz w:val="24"/>
                <w:szCs w:val="24"/>
              </w:rPr>
            </w:pPr>
          </w:p>
        </w:tc>
        <w:tc>
          <w:tcPr>
            <w:tcW w:w="1498" w:type="dxa"/>
          </w:tcPr>
          <w:p>
            <w:pPr>
              <w:spacing w:line="580" w:lineRule="exact"/>
              <w:jc w:val="left"/>
              <w:rPr>
                <w:rFonts w:ascii="仿宋_GB2312" w:hAnsi="仿宋" w:eastAsia="仿宋_GB2312"/>
                <w:bCs/>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89" w:type="dxa"/>
          </w:tcPr>
          <w:p>
            <w:pPr>
              <w:spacing w:line="580" w:lineRule="exact"/>
              <w:jc w:val="left"/>
              <w:rPr>
                <w:rFonts w:ascii="仿宋_GB2312" w:hAnsi="仿宋" w:eastAsia="仿宋_GB2312"/>
                <w:bCs/>
                <w:sz w:val="24"/>
                <w:szCs w:val="24"/>
              </w:rPr>
            </w:pPr>
          </w:p>
        </w:tc>
        <w:tc>
          <w:tcPr>
            <w:tcW w:w="918" w:type="dxa"/>
          </w:tcPr>
          <w:p>
            <w:pPr>
              <w:spacing w:line="580" w:lineRule="exact"/>
              <w:jc w:val="left"/>
              <w:rPr>
                <w:rFonts w:ascii="仿宋_GB2312" w:hAnsi="仿宋" w:eastAsia="仿宋_GB2312"/>
                <w:bCs/>
                <w:sz w:val="24"/>
                <w:szCs w:val="24"/>
              </w:rPr>
            </w:pPr>
          </w:p>
        </w:tc>
        <w:tc>
          <w:tcPr>
            <w:tcW w:w="5223" w:type="dxa"/>
          </w:tcPr>
          <w:p>
            <w:pPr>
              <w:spacing w:line="580" w:lineRule="exact"/>
              <w:jc w:val="left"/>
              <w:rPr>
                <w:rFonts w:ascii="仿宋_GB2312" w:hAnsi="仿宋" w:eastAsia="仿宋_GB2312"/>
                <w:bCs/>
                <w:sz w:val="24"/>
                <w:szCs w:val="24"/>
              </w:rPr>
            </w:pPr>
          </w:p>
        </w:tc>
        <w:tc>
          <w:tcPr>
            <w:tcW w:w="1498" w:type="dxa"/>
          </w:tcPr>
          <w:p>
            <w:pPr>
              <w:spacing w:line="580" w:lineRule="exact"/>
              <w:jc w:val="left"/>
              <w:rPr>
                <w:rFonts w:ascii="仿宋_GB2312" w:hAnsi="仿宋" w:eastAsia="仿宋_GB2312"/>
                <w:bCs/>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89" w:type="dxa"/>
          </w:tcPr>
          <w:p>
            <w:pPr>
              <w:spacing w:line="580" w:lineRule="exact"/>
              <w:jc w:val="left"/>
              <w:rPr>
                <w:rFonts w:ascii="仿宋_GB2312" w:hAnsi="仿宋" w:eastAsia="仿宋_GB2312"/>
                <w:bCs/>
                <w:sz w:val="24"/>
                <w:szCs w:val="24"/>
              </w:rPr>
            </w:pPr>
          </w:p>
        </w:tc>
        <w:tc>
          <w:tcPr>
            <w:tcW w:w="918" w:type="dxa"/>
          </w:tcPr>
          <w:p>
            <w:pPr>
              <w:spacing w:line="580" w:lineRule="exact"/>
              <w:jc w:val="left"/>
              <w:rPr>
                <w:rFonts w:ascii="仿宋_GB2312" w:hAnsi="仿宋" w:eastAsia="仿宋_GB2312"/>
                <w:bCs/>
                <w:sz w:val="24"/>
                <w:szCs w:val="24"/>
              </w:rPr>
            </w:pPr>
          </w:p>
        </w:tc>
        <w:tc>
          <w:tcPr>
            <w:tcW w:w="5223" w:type="dxa"/>
          </w:tcPr>
          <w:p>
            <w:pPr>
              <w:spacing w:line="580" w:lineRule="exact"/>
              <w:jc w:val="left"/>
              <w:rPr>
                <w:rFonts w:ascii="仿宋_GB2312" w:hAnsi="仿宋" w:eastAsia="仿宋_GB2312"/>
                <w:bCs/>
                <w:sz w:val="24"/>
                <w:szCs w:val="24"/>
              </w:rPr>
            </w:pPr>
          </w:p>
        </w:tc>
        <w:tc>
          <w:tcPr>
            <w:tcW w:w="1498" w:type="dxa"/>
          </w:tcPr>
          <w:p>
            <w:pPr>
              <w:spacing w:line="580" w:lineRule="exact"/>
              <w:jc w:val="left"/>
              <w:rPr>
                <w:rFonts w:ascii="仿宋_GB2312" w:hAnsi="仿宋" w:eastAsia="仿宋_GB2312"/>
                <w:bCs/>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89" w:type="dxa"/>
          </w:tcPr>
          <w:p>
            <w:pPr>
              <w:spacing w:line="580" w:lineRule="exact"/>
              <w:jc w:val="left"/>
              <w:rPr>
                <w:rFonts w:ascii="仿宋_GB2312" w:hAnsi="仿宋" w:eastAsia="仿宋_GB2312"/>
                <w:bCs/>
                <w:sz w:val="24"/>
                <w:szCs w:val="24"/>
              </w:rPr>
            </w:pPr>
          </w:p>
        </w:tc>
        <w:tc>
          <w:tcPr>
            <w:tcW w:w="918" w:type="dxa"/>
          </w:tcPr>
          <w:p>
            <w:pPr>
              <w:spacing w:line="580" w:lineRule="exact"/>
              <w:jc w:val="left"/>
              <w:rPr>
                <w:rFonts w:ascii="仿宋_GB2312" w:hAnsi="仿宋" w:eastAsia="仿宋_GB2312"/>
                <w:bCs/>
                <w:sz w:val="24"/>
                <w:szCs w:val="24"/>
              </w:rPr>
            </w:pPr>
          </w:p>
        </w:tc>
        <w:tc>
          <w:tcPr>
            <w:tcW w:w="5223" w:type="dxa"/>
          </w:tcPr>
          <w:p>
            <w:pPr>
              <w:spacing w:line="580" w:lineRule="exact"/>
              <w:jc w:val="left"/>
              <w:rPr>
                <w:rFonts w:ascii="仿宋_GB2312" w:hAnsi="仿宋" w:eastAsia="仿宋_GB2312"/>
                <w:bCs/>
                <w:sz w:val="24"/>
                <w:szCs w:val="24"/>
              </w:rPr>
            </w:pPr>
          </w:p>
        </w:tc>
        <w:tc>
          <w:tcPr>
            <w:tcW w:w="1498" w:type="dxa"/>
          </w:tcPr>
          <w:p>
            <w:pPr>
              <w:spacing w:line="580" w:lineRule="exact"/>
              <w:jc w:val="left"/>
              <w:rPr>
                <w:rFonts w:ascii="仿宋_GB2312" w:hAnsi="仿宋" w:eastAsia="仿宋_GB2312"/>
                <w:bCs/>
                <w:sz w:val="24"/>
                <w:szCs w:val="24"/>
              </w:rPr>
            </w:pPr>
          </w:p>
        </w:tc>
      </w:tr>
    </w:tbl>
    <w:p>
      <w:pPr>
        <w:pStyle w:val="2"/>
        <w:rPr>
          <w:rStyle w:val="23"/>
          <w:rFonts w:ascii="仿宋_GB2312" w:eastAsia="仿宋_GB2312"/>
          <w:b/>
          <w:bCs/>
          <w:sz w:val="24"/>
          <w:szCs w:val="24"/>
        </w:rPr>
      </w:pPr>
      <w:r>
        <w:rPr>
          <w:rFonts w:hint="eastAsia" w:ascii="仿宋_GB2312" w:eastAsia="仿宋_GB2312"/>
          <w:sz w:val="24"/>
          <w:szCs w:val="24"/>
        </w:rPr>
        <w:br w:type="page"/>
      </w:r>
    </w:p>
    <w:p>
      <w:pPr>
        <w:pStyle w:val="2"/>
        <w:spacing w:before="0" w:after="0" w:line="360" w:lineRule="auto"/>
        <w:ind w:firstLine="482" w:firstLineChars="200"/>
        <w:rPr>
          <w:rFonts w:ascii="仿宋_GB2312" w:eastAsia="仿宋_GB2312"/>
          <w:sz w:val="24"/>
          <w:szCs w:val="24"/>
        </w:rPr>
      </w:pPr>
      <w:bookmarkStart w:id="68" w:name="_Toc529800447"/>
      <w:bookmarkStart w:id="69" w:name="_Toc529800875"/>
      <w:r>
        <w:rPr>
          <w:rFonts w:hint="eastAsia" w:ascii="仿宋_GB2312" w:eastAsia="仿宋_GB2312"/>
          <w:sz w:val="24"/>
          <w:szCs w:val="24"/>
        </w:rPr>
        <w:t>附件13. “药师您好”安全用药科普文艺作品征集活动（通用模板）</w:t>
      </w:r>
      <w:bookmarkEnd w:id="68"/>
      <w:bookmarkEnd w:id="69"/>
    </w:p>
    <w:p>
      <w:pPr>
        <w:spacing w:line="360" w:lineRule="auto"/>
        <w:ind w:firstLine="480" w:firstLineChars="200"/>
        <w:rPr>
          <w:rFonts w:ascii="仿宋_GB2312" w:eastAsia="仿宋_GB2312"/>
          <w:sz w:val="24"/>
          <w:szCs w:val="24"/>
        </w:rPr>
      </w:pPr>
      <w:r>
        <w:rPr>
          <w:rFonts w:hint="eastAsia" w:ascii="仿宋_GB2312" w:eastAsia="仿宋_GB2312"/>
          <w:sz w:val="24"/>
          <w:szCs w:val="24"/>
        </w:rPr>
        <w:t>本模版仅供参考</w:t>
      </w:r>
    </w:p>
    <w:p>
      <w:pPr>
        <w:spacing w:line="360" w:lineRule="auto"/>
        <w:ind w:firstLine="480" w:firstLineChars="200"/>
        <w:rPr>
          <w:rFonts w:ascii="仿宋_GB2312" w:eastAsia="仿宋_GB2312"/>
          <w:sz w:val="24"/>
          <w:szCs w:val="24"/>
        </w:rPr>
      </w:pPr>
    </w:p>
    <w:p>
      <w:pPr>
        <w:spacing w:line="360" w:lineRule="auto"/>
        <w:ind w:firstLine="482" w:firstLineChars="200"/>
        <w:rPr>
          <w:rFonts w:ascii="仿宋_GB2312" w:eastAsia="仿宋_GB2312"/>
          <w:b/>
          <w:sz w:val="24"/>
          <w:szCs w:val="24"/>
        </w:rPr>
      </w:pPr>
      <w:r>
        <w:rPr>
          <w:rFonts w:hint="eastAsia" w:ascii="仿宋_GB2312" w:eastAsia="仿宋_GB2312"/>
          <w:b/>
          <w:sz w:val="24"/>
          <w:szCs w:val="24"/>
        </w:rPr>
        <w:t>一、活动概况</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1.目的</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进一步加强中国药学会全国医药经济信息网的药学科普能力，繁荣科普文艺创作，使科学与艺术、科普与文化有效结合起来，促进药学科普资源的开发、整合与共享。</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2.主题</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安全用药 共享健康</w:t>
      </w:r>
    </w:p>
    <w:p>
      <w:pPr>
        <w:spacing w:line="360" w:lineRule="auto"/>
        <w:ind w:firstLine="482" w:firstLineChars="200"/>
        <w:rPr>
          <w:rFonts w:ascii="仿宋_GB2312" w:eastAsia="仿宋_GB2312"/>
          <w:b/>
          <w:sz w:val="24"/>
          <w:szCs w:val="24"/>
        </w:rPr>
      </w:pPr>
      <w:r>
        <w:rPr>
          <w:rFonts w:hint="eastAsia" w:ascii="仿宋_GB2312" w:eastAsia="仿宋_GB2312"/>
          <w:b/>
          <w:sz w:val="24"/>
          <w:szCs w:val="24"/>
        </w:rPr>
        <w:t>二、作品要求</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（一）作品形式</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形式可为：语言类（配乐诗朗诵、相声、小品）、歌舞类（歌曲类、舞蹈类、舞台剧）、曲艺类、魔杂类、乐器演奏等节目形式。</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（二）作品内容</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重点围绕药品知识、健康辟谣，宣传合理用药，反映药学服务，彰显药学人员风采，体现药学创新精神，歌颂药学工作者等方面，进行科普内容的创作与表演。</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（三）作品要求</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作品应具有较高的思想性、科学性、艺术性和通俗性。</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1.思想性：主题思想和内容健康向上，反映当前药学领域主旋律，代表医药事业的发展方向。</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2.科学性：符合普及科学技术知识、倡导科学方法、传播科学思想、弘扬科学精神的要求，有助于启迪智慧，激励人们安全用药、共享健康。</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3.艺术性：整体构思新颖、创作手法和表现形式有独创性，语言生动流畅、富有特色，具有感染力；注重药学科普与人文科学相结合，有较高文化品位。</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4.通俗性：反映的药学科普知识应通俗易懂，密切结合公众生活中遇到的安全用药问题及用药误区，贴近实际，雅俗共赏，为公众喜闻乐见。</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（四）作品版权</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必须是无版权争议的原创作品。若作品或作品中的元素引发版权争议，由该作品的应征者承担法律责任。应征者一旦提交作品，则被视为征集方享有作品出版权，并可用于无偿公益性科普宣传。</w:t>
      </w:r>
    </w:p>
    <w:p>
      <w:pPr>
        <w:rPr>
          <w:rStyle w:val="23"/>
          <w:rFonts w:ascii="仿宋_GB2312" w:eastAsia="仿宋_GB2312"/>
          <w:sz w:val="24"/>
          <w:szCs w:val="24"/>
        </w:rPr>
      </w:pPr>
      <w:r>
        <w:rPr>
          <w:rStyle w:val="23"/>
          <w:rFonts w:hint="eastAsia" w:ascii="仿宋_GB2312" w:eastAsia="仿宋_GB2312"/>
          <w:sz w:val="24"/>
          <w:szCs w:val="24"/>
        </w:rPr>
        <w:br w:type="page"/>
      </w:r>
    </w:p>
    <w:p>
      <w:pPr>
        <w:pStyle w:val="2"/>
        <w:spacing w:before="0" w:after="0" w:line="360" w:lineRule="auto"/>
        <w:ind w:firstLine="482" w:firstLineChars="200"/>
        <w:rPr>
          <w:rFonts w:ascii="仿宋_GB2312" w:eastAsia="仿宋_GB2312"/>
          <w:sz w:val="24"/>
          <w:szCs w:val="24"/>
        </w:rPr>
      </w:pPr>
      <w:bookmarkStart w:id="70" w:name="_Toc529800448"/>
      <w:bookmarkStart w:id="71" w:name="_Toc529800876"/>
      <w:r>
        <w:rPr>
          <w:rFonts w:hint="eastAsia" w:ascii="仿宋_GB2312" w:eastAsia="仿宋_GB2312"/>
          <w:sz w:val="24"/>
          <w:szCs w:val="24"/>
        </w:rPr>
        <w:t>附件</w:t>
      </w:r>
      <w:r>
        <w:rPr>
          <w:rFonts w:ascii="仿宋_GB2312" w:eastAsia="仿宋_GB2312"/>
          <w:sz w:val="24"/>
          <w:szCs w:val="24"/>
        </w:rPr>
        <w:t>1</w:t>
      </w:r>
      <w:r>
        <w:rPr>
          <w:rFonts w:hint="eastAsia" w:ascii="仿宋_GB2312" w:eastAsia="仿宋_GB2312"/>
          <w:sz w:val="24"/>
          <w:szCs w:val="24"/>
        </w:rPr>
        <w:t>4</w:t>
      </w:r>
      <w:r>
        <w:rPr>
          <w:rFonts w:ascii="仿宋_GB2312" w:eastAsia="仿宋_GB2312"/>
          <w:sz w:val="24"/>
          <w:szCs w:val="24"/>
        </w:rPr>
        <w:t xml:space="preserve">. </w:t>
      </w:r>
      <w:r>
        <w:rPr>
          <w:rFonts w:hint="eastAsia" w:ascii="仿宋_GB2312" w:eastAsia="仿宋_GB2312"/>
          <w:sz w:val="24"/>
          <w:szCs w:val="24"/>
        </w:rPr>
        <w:t>《药品安全科普文艺作品信息表》（通用模板）</w:t>
      </w:r>
      <w:bookmarkEnd w:id="70"/>
      <w:bookmarkEnd w:id="71"/>
    </w:p>
    <w:p>
      <w:pPr>
        <w:spacing w:line="360" w:lineRule="auto"/>
        <w:ind w:firstLine="480" w:firstLineChars="200"/>
        <w:rPr>
          <w:rFonts w:ascii="仿宋_GB2312" w:eastAsia="仿宋_GB2312"/>
          <w:sz w:val="24"/>
          <w:szCs w:val="24"/>
        </w:rPr>
      </w:pPr>
      <w:r>
        <w:rPr>
          <w:rFonts w:hint="eastAsia" w:ascii="仿宋_GB2312" w:eastAsia="仿宋_GB2312"/>
          <w:sz w:val="24"/>
          <w:szCs w:val="24"/>
        </w:rPr>
        <w:t>本模板仅供参考</w:t>
      </w:r>
    </w:p>
    <w:p>
      <w:pPr>
        <w:spacing w:line="360" w:lineRule="auto"/>
        <w:ind w:firstLine="480" w:firstLineChars="200"/>
        <w:rPr>
          <w:rFonts w:ascii="仿宋_GB2312" w:eastAsia="仿宋_GB2312"/>
          <w:sz w:val="24"/>
          <w:szCs w:val="24"/>
        </w:rPr>
      </w:pPr>
    </w:p>
    <w:tbl>
      <w:tblPr>
        <w:tblStyle w:val="19"/>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376"/>
        <w:gridCol w:w="2127"/>
        <w:gridCol w:w="1559"/>
        <w:gridCol w:w="24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99" w:hRule="atLeast"/>
        </w:trPr>
        <w:tc>
          <w:tcPr>
            <w:tcW w:w="2376" w:type="dxa"/>
          </w:tcPr>
          <w:p>
            <w:pPr>
              <w:spacing w:line="360" w:lineRule="auto"/>
              <w:jc w:val="left"/>
              <w:rPr>
                <w:rFonts w:ascii="仿宋_GB2312" w:eastAsia="仿宋_GB2312"/>
                <w:b/>
                <w:sz w:val="24"/>
                <w:szCs w:val="24"/>
              </w:rPr>
            </w:pPr>
            <w:r>
              <w:rPr>
                <w:rFonts w:hint="eastAsia" w:ascii="仿宋_GB2312" w:eastAsia="仿宋_GB2312"/>
                <w:b/>
                <w:sz w:val="24"/>
                <w:szCs w:val="24"/>
              </w:rPr>
              <w:t>推荐单位</w:t>
            </w:r>
          </w:p>
        </w:tc>
        <w:tc>
          <w:tcPr>
            <w:tcW w:w="6146" w:type="dxa"/>
            <w:gridSpan w:val="3"/>
          </w:tcPr>
          <w:p>
            <w:pPr>
              <w:spacing w:line="360" w:lineRule="auto"/>
              <w:jc w:val="left"/>
              <w:rPr>
                <w:rFonts w:ascii="仿宋_GB2312"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09" w:hRule="atLeast"/>
        </w:trPr>
        <w:tc>
          <w:tcPr>
            <w:tcW w:w="2376" w:type="dxa"/>
          </w:tcPr>
          <w:p>
            <w:pPr>
              <w:spacing w:line="360" w:lineRule="auto"/>
              <w:jc w:val="left"/>
              <w:rPr>
                <w:rFonts w:ascii="仿宋_GB2312" w:eastAsia="仿宋_GB2312"/>
                <w:b/>
                <w:sz w:val="24"/>
                <w:szCs w:val="24"/>
              </w:rPr>
            </w:pPr>
            <w:r>
              <w:rPr>
                <w:rFonts w:hint="eastAsia" w:ascii="仿宋_GB2312" w:eastAsia="仿宋_GB2312"/>
                <w:b/>
                <w:sz w:val="24"/>
                <w:szCs w:val="24"/>
              </w:rPr>
              <w:t>作品名称</w:t>
            </w:r>
          </w:p>
        </w:tc>
        <w:tc>
          <w:tcPr>
            <w:tcW w:w="6146" w:type="dxa"/>
            <w:gridSpan w:val="3"/>
          </w:tcPr>
          <w:p>
            <w:pPr>
              <w:spacing w:line="360" w:lineRule="auto"/>
              <w:jc w:val="left"/>
              <w:rPr>
                <w:rFonts w:ascii="仿宋_GB2312"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561" w:hRule="atLeast"/>
        </w:trPr>
        <w:tc>
          <w:tcPr>
            <w:tcW w:w="2376" w:type="dxa"/>
          </w:tcPr>
          <w:p>
            <w:pPr>
              <w:spacing w:line="360" w:lineRule="auto"/>
              <w:jc w:val="left"/>
              <w:rPr>
                <w:rFonts w:ascii="仿宋_GB2312" w:eastAsia="仿宋_GB2312"/>
                <w:b/>
                <w:sz w:val="24"/>
                <w:szCs w:val="24"/>
              </w:rPr>
            </w:pPr>
            <w:r>
              <w:rPr>
                <w:rFonts w:hint="eastAsia" w:ascii="仿宋_GB2312" w:eastAsia="仿宋_GB2312"/>
                <w:b/>
                <w:sz w:val="24"/>
                <w:szCs w:val="24"/>
              </w:rPr>
              <w:t>作品形式</w:t>
            </w:r>
          </w:p>
        </w:tc>
        <w:tc>
          <w:tcPr>
            <w:tcW w:w="6146" w:type="dxa"/>
            <w:gridSpan w:val="3"/>
          </w:tcPr>
          <w:p>
            <w:pPr>
              <w:spacing w:line="360" w:lineRule="auto"/>
              <w:jc w:val="left"/>
              <w:rPr>
                <w:rFonts w:ascii="仿宋_GB2312" w:eastAsia="仿宋_GB2312"/>
                <w:sz w:val="24"/>
                <w:szCs w:val="24"/>
              </w:rPr>
            </w:pPr>
            <w:r>
              <w:rPr>
                <w:rFonts w:hint="eastAsia" w:ascii="仿宋_GB2312" w:eastAsia="仿宋_GB2312"/>
                <w:sz w:val="24"/>
                <w:szCs w:val="24"/>
              </w:rPr>
              <w:t xml:space="preserve">配乐诗朗诵□   相声□        小品□   </w:t>
            </w:r>
          </w:p>
          <w:p>
            <w:pPr>
              <w:spacing w:line="360" w:lineRule="auto"/>
              <w:jc w:val="left"/>
              <w:rPr>
                <w:rFonts w:ascii="仿宋_GB2312" w:eastAsia="仿宋_GB2312"/>
                <w:sz w:val="24"/>
                <w:szCs w:val="24"/>
              </w:rPr>
            </w:pPr>
            <w:r>
              <w:rPr>
                <w:rFonts w:hint="eastAsia" w:ascii="仿宋_GB2312" w:eastAsia="仿宋_GB2312"/>
                <w:sz w:val="24"/>
                <w:szCs w:val="24"/>
              </w:rPr>
              <w:t xml:space="preserve">歌曲□         舞蹈□        舞台剧□  </w:t>
            </w:r>
          </w:p>
          <w:p>
            <w:pPr>
              <w:spacing w:line="360" w:lineRule="auto"/>
              <w:jc w:val="left"/>
              <w:rPr>
                <w:rFonts w:ascii="仿宋_GB2312" w:eastAsia="仿宋_GB2312"/>
                <w:sz w:val="24"/>
                <w:szCs w:val="24"/>
              </w:rPr>
            </w:pPr>
            <w:r>
              <w:rPr>
                <w:rFonts w:hint="eastAsia" w:ascii="仿宋_GB2312" w:eastAsia="仿宋_GB2312"/>
                <w:sz w:val="24"/>
                <w:szCs w:val="24"/>
              </w:rPr>
              <w:t>曲艺类□       魔杂类□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00" w:hRule="atLeast"/>
        </w:trPr>
        <w:tc>
          <w:tcPr>
            <w:tcW w:w="2376" w:type="dxa"/>
          </w:tcPr>
          <w:p>
            <w:pPr>
              <w:spacing w:line="360" w:lineRule="auto"/>
              <w:jc w:val="left"/>
              <w:rPr>
                <w:rFonts w:ascii="仿宋_GB2312" w:eastAsia="仿宋_GB2312"/>
                <w:b/>
                <w:sz w:val="24"/>
                <w:szCs w:val="24"/>
              </w:rPr>
            </w:pPr>
            <w:r>
              <w:rPr>
                <w:rFonts w:hint="eastAsia" w:ascii="仿宋_GB2312" w:eastAsia="仿宋_GB2312"/>
                <w:b/>
                <w:sz w:val="24"/>
                <w:szCs w:val="24"/>
              </w:rPr>
              <w:t>作品时长</w:t>
            </w:r>
          </w:p>
        </w:tc>
        <w:tc>
          <w:tcPr>
            <w:tcW w:w="6146" w:type="dxa"/>
            <w:gridSpan w:val="3"/>
          </w:tcPr>
          <w:p>
            <w:pPr>
              <w:spacing w:line="360" w:lineRule="auto"/>
              <w:jc w:val="left"/>
              <w:rPr>
                <w:rFonts w:ascii="仿宋_GB2312"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547" w:hRule="atLeast"/>
        </w:trPr>
        <w:tc>
          <w:tcPr>
            <w:tcW w:w="2376" w:type="dxa"/>
          </w:tcPr>
          <w:p>
            <w:pPr>
              <w:spacing w:line="360" w:lineRule="auto"/>
              <w:jc w:val="left"/>
              <w:rPr>
                <w:rFonts w:ascii="仿宋_GB2312" w:eastAsia="仿宋_GB2312"/>
                <w:b/>
                <w:sz w:val="24"/>
                <w:szCs w:val="24"/>
              </w:rPr>
            </w:pPr>
            <w:r>
              <w:rPr>
                <w:rFonts w:hint="eastAsia" w:ascii="仿宋_GB2312" w:eastAsia="仿宋_GB2312"/>
                <w:b/>
                <w:sz w:val="24"/>
                <w:szCs w:val="24"/>
              </w:rPr>
              <w:t>科普主题概述</w:t>
            </w:r>
          </w:p>
        </w:tc>
        <w:tc>
          <w:tcPr>
            <w:tcW w:w="6146" w:type="dxa"/>
            <w:gridSpan w:val="3"/>
          </w:tcPr>
          <w:p>
            <w:pPr>
              <w:spacing w:line="360" w:lineRule="auto"/>
              <w:jc w:val="left"/>
              <w:rPr>
                <w:rFonts w:ascii="仿宋_GB2312" w:eastAsia="仿宋_GB2312"/>
                <w:sz w:val="24"/>
                <w:szCs w:val="24"/>
              </w:rPr>
            </w:pPr>
            <w:r>
              <w:rPr>
                <w:rFonts w:hint="eastAsia" w:ascii="仿宋_GB2312" w:eastAsia="仿宋_GB2312"/>
                <w:sz w:val="24"/>
                <w:szCs w:val="24"/>
              </w:rPr>
              <w:t>（一句话即可）</w:t>
            </w:r>
          </w:p>
          <w:p>
            <w:pPr>
              <w:spacing w:line="360" w:lineRule="auto"/>
              <w:jc w:val="left"/>
              <w:rPr>
                <w:rFonts w:ascii="仿宋_GB2312"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376" w:type="dxa"/>
          </w:tcPr>
          <w:p>
            <w:pPr>
              <w:spacing w:line="360" w:lineRule="auto"/>
              <w:jc w:val="left"/>
              <w:rPr>
                <w:rFonts w:ascii="仿宋_GB2312" w:eastAsia="仿宋_GB2312"/>
                <w:b/>
                <w:sz w:val="24"/>
                <w:szCs w:val="24"/>
              </w:rPr>
            </w:pPr>
            <w:r>
              <w:rPr>
                <w:rFonts w:hint="eastAsia" w:ascii="仿宋_GB2312" w:eastAsia="仿宋_GB2312"/>
                <w:b/>
                <w:sz w:val="24"/>
                <w:szCs w:val="24"/>
              </w:rPr>
              <w:t>详细描述</w:t>
            </w:r>
          </w:p>
        </w:tc>
        <w:tc>
          <w:tcPr>
            <w:tcW w:w="6146" w:type="dxa"/>
            <w:gridSpan w:val="3"/>
          </w:tcPr>
          <w:p>
            <w:pPr>
              <w:spacing w:line="360" w:lineRule="auto"/>
              <w:jc w:val="left"/>
              <w:rPr>
                <w:rFonts w:ascii="仿宋_GB2312" w:eastAsia="仿宋_GB2312"/>
                <w:sz w:val="24"/>
                <w:szCs w:val="24"/>
              </w:rPr>
            </w:pPr>
            <w:r>
              <w:rPr>
                <w:rFonts w:hint="eastAsia" w:ascii="仿宋_GB2312" w:eastAsia="仿宋_GB2312"/>
                <w:sz w:val="24"/>
                <w:szCs w:val="24"/>
              </w:rPr>
              <w:t>（请详细写明改编的歌词、脚本、剧本等内容）</w:t>
            </w:r>
          </w:p>
          <w:p>
            <w:pPr>
              <w:spacing w:line="360" w:lineRule="auto"/>
              <w:jc w:val="left"/>
              <w:rPr>
                <w:rFonts w:ascii="仿宋_GB2312" w:eastAsia="仿宋_GB2312"/>
                <w:sz w:val="24"/>
                <w:szCs w:val="24"/>
              </w:rPr>
            </w:pPr>
          </w:p>
          <w:p>
            <w:pPr>
              <w:spacing w:line="360" w:lineRule="auto"/>
              <w:jc w:val="left"/>
              <w:rPr>
                <w:rFonts w:ascii="仿宋_GB2312" w:eastAsia="仿宋_GB2312"/>
                <w:sz w:val="24"/>
                <w:szCs w:val="24"/>
              </w:rPr>
            </w:pPr>
          </w:p>
          <w:p>
            <w:pPr>
              <w:spacing w:line="360" w:lineRule="auto"/>
              <w:jc w:val="left"/>
              <w:rPr>
                <w:rFonts w:ascii="仿宋_GB2312"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7" w:hRule="atLeast"/>
        </w:trPr>
        <w:tc>
          <w:tcPr>
            <w:tcW w:w="2376" w:type="dxa"/>
          </w:tcPr>
          <w:p>
            <w:pPr>
              <w:spacing w:line="360" w:lineRule="auto"/>
              <w:jc w:val="left"/>
              <w:rPr>
                <w:rFonts w:ascii="仿宋_GB2312" w:eastAsia="仿宋_GB2312"/>
                <w:b/>
                <w:sz w:val="24"/>
                <w:szCs w:val="24"/>
              </w:rPr>
            </w:pPr>
            <w:r>
              <w:rPr>
                <w:rFonts w:hint="eastAsia" w:ascii="仿宋_GB2312" w:eastAsia="仿宋_GB2312"/>
                <w:b/>
                <w:sz w:val="24"/>
                <w:szCs w:val="24"/>
              </w:rPr>
              <w:t>创作单位</w:t>
            </w:r>
          </w:p>
        </w:tc>
        <w:tc>
          <w:tcPr>
            <w:tcW w:w="6146" w:type="dxa"/>
            <w:gridSpan w:val="3"/>
          </w:tcPr>
          <w:p>
            <w:pPr>
              <w:spacing w:line="360" w:lineRule="auto"/>
              <w:jc w:val="left"/>
              <w:rPr>
                <w:rFonts w:ascii="仿宋_GB2312"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70" w:hRule="atLeast"/>
        </w:trPr>
        <w:tc>
          <w:tcPr>
            <w:tcW w:w="2376" w:type="dxa"/>
          </w:tcPr>
          <w:p>
            <w:pPr>
              <w:spacing w:line="360" w:lineRule="auto"/>
              <w:jc w:val="left"/>
              <w:rPr>
                <w:rFonts w:ascii="仿宋_GB2312" w:eastAsia="仿宋_GB2312"/>
                <w:b/>
                <w:sz w:val="24"/>
                <w:szCs w:val="24"/>
              </w:rPr>
            </w:pPr>
            <w:r>
              <w:rPr>
                <w:rFonts w:hint="eastAsia" w:ascii="仿宋_GB2312" w:eastAsia="仿宋_GB2312"/>
                <w:b/>
                <w:sz w:val="24"/>
                <w:szCs w:val="24"/>
              </w:rPr>
              <w:t>主要演员</w:t>
            </w:r>
          </w:p>
        </w:tc>
        <w:tc>
          <w:tcPr>
            <w:tcW w:w="6146" w:type="dxa"/>
            <w:gridSpan w:val="3"/>
          </w:tcPr>
          <w:p>
            <w:pPr>
              <w:spacing w:line="360" w:lineRule="auto"/>
              <w:jc w:val="left"/>
              <w:rPr>
                <w:rFonts w:ascii="仿宋_GB2312" w:eastAsia="仿宋_GB2312"/>
                <w:sz w:val="24"/>
                <w:szCs w:val="24"/>
              </w:rPr>
            </w:pPr>
            <w:r>
              <w:rPr>
                <w:rFonts w:hint="eastAsia" w:ascii="仿宋_GB2312" w:eastAsia="仿宋_GB2312"/>
                <w:sz w:val="24"/>
                <w:szCs w:val="24"/>
              </w:rPr>
              <w:t>总（    ）人，其中：男（    ）、女（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0" w:hRule="atLeast"/>
        </w:trPr>
        <w:tc>
          <w:tcPr>
            <w:tcW w:w="2376" w:type="dxa"/>
          </w:tcPr>
          <w:p>
            <w:pPr>
              <w:spacing w:line="360" w:lineRule="auto"/>
              <w:jc w:val="left"/>
              <w:rPr>
                <w:rFonts w:ascii="仿宋_GB2312" w:eastAsia="仿宋_GB2312"/>
                <w:b/>
                <w:sz w:val="24"/>
                <w:szCs w:val="24"/>
              </w:rPr>
            </w:pPr>
            <w:r>
              <w:rPr>
                <w:rFonts w:hint="eastAsia" w:ascii="仿宋_GB2312" w:eastAsia="仿宋_GB2312"/>
                <w:b/>
                <w:sz w:val="24"/>
                <w:szCs w:val="24"/>
              </w:rPr>
              <w:t>联系人</w:t>
            </w:r>
          </w:p>
        </w:tc>
        <w:tc>
          <w:tcPr>
            <w:tcW w:w="2127" w:type="dxa"/>
          </w:tcPr>
          <w:p>
            <w:pPr>
              <w:spacing w:line="360" w:lineRule="auto"/>
              <w:jc w:val="left"/>
              <w:rPr>
                <w:rFonts w:ascii="仿宋_GB2312" w:eastAsia="仿宋_GB2312"/>
                <w:sz w:val="24"/>
                <w:szCs w:val="24"/>
              </w:rPr>
            </w:pPr>
          </w:p>
        </w:tc>
        <w:tc>
          <w:tcPr>
            <w:tcW w:w="1559" w:type="dxa"/>
          </w:tcPr>
          <w:p>
            <w:pPr>
              <w:spacing w:line="360" w:lineRule="auto"/>
              <w:jc w:val="left"/>
              <w:rPr>
                <w:rFonts w:ascii="仿宋_GB2312" w:eastAsia="仿宋_GB2312"/>
                <w:sz w:val="24"/>
                <w:szCs w:val="24"/>
              </w:rPr>
            </w:pPr>
            <w:r>
              <w:rPr>
                <w:rFonts w:hint="eastAsia" w:ascii="仿宋_GB2312" w:eastAsia="仿宋_GB2312"/>
                <w:sz w:val="24"/>
                <w:szCs w:val="24"/>
              </w:rPr>
              <w:t>移动电话</w:t>
            </w:r>
          </w:p>
        </w:tc>
        <w:tc>
          <w:tcPr>
            <w:tcW w:w="2460" w:type="dxa"/>
          </w:tcPr>
          <w:p>
            <w:pPr>
              <w:spacing w:line="360" w:lineRule="auto"/>
              <w:jc w:val="left"/>
              <w:rPr>
                <w:rFonts w:ascii="仿宋_GB2312"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72" w:hRule="atLeast"/>
        </w:trPr>
        <w:tc>
          <w:tcPr>
            <w:tcW w:w="2376" w:type="dxa"/>
          </w:tcPr>
          <w:p>
            <w:pPr>
              <w:spacing w:line="360" w:lineRule="auto"/>
              <w:jc w:val="left"/>
              <w:rPr>
                <w:rFonts w:ascii="仿宋_GB2312" w:eastAsia="仿宋_GB2312"/>
                <w:b/>
                <w:sz w:val="24"/>
                <w:szCs w:val="24"/>
              </w:rPr>
            </w:pPr>
            <w:r>
              <w:rPr>
                <w:rFonts w:hint="eastAsia" w:ascii="仿宋_GB2312" w:eastAsia="仿宋_GB2312"/>
                <w:b/>
                <w:sz w:val="24"/>
                <w:szCs w:val="24"/>
              </w:rPr>
              <w:t>邮箱</w:t>
            </w:r>
          </w:p>
        </w:tc>
        <w:tc>
          <w:tcPr>
            <w:tcW w:w="6146" w:type="dxa"/>
            <w:gridSpan w:val="3"/>
          </w:tcPr>
          <w:p>
            <w:pPr>
              <w:spacing w:line="360" w:lineRule="auto"/>
              <w:jc w:val="left"/>
              <w:rPr>
                <w:rFonts w:ascii="仿宋_GB2312"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2" w:hRule="atLeast"/>
        </w:trPr>
        <w:tc>
          <w:tcPr>
            <w:tcW w:w="2376" w:type="dxa"/>
          </w:tcPr>
          <w:p>
            <w:pPr>
              <w:spacing w:line="360" w:lineRule="auto"/>
              <w:jc w:val="left"/>
              <w:rPr>
                <w:rFonts w:ascii="仿宋_GB2312" w:eastAsia="仿宋_GB2312"/>
                <w:b/>
                <w:sz w:val="24"/>
                <w:szCs w:val="24"/>
              </w:rPr>
            </w:pPr>
            <w:r>
              <w:rPr>
                <w:rFonts w:hint="eastAsia" w:ascii="仿宋_GB2312" w:eastAsia="仿宋_GB2312"/>
                <w:b/>
                <w:sz w:val="24"/>
                <w:szCs w:val="24"/>
              </w:rPr>
              <w:t>附件</w:t>
            </w:r>
          </w:p>
        </w:tc>
        <w:tc>
          <w:tcPr>
            <w:tcW w:w="6146" w:type="dxa"/>
            <w:gridSpan w:val="3"/>
          </w:tcPr>
          <w:p>
            <w:pPr>
              <w:spacing w:line="360" w:lineRule="auto"/>
              <w:jc w:val="left"/>
              <w:rPr>
                <w:rFonts w:ascii="仿宋_GB2312" w:eastAsia="仿宋_GB2312"/>
                <w:sz w:val="24"/>
                <w:szCs w:val="24"/>
              </w:rPr>
            </w:pPr>
            <w:r>
              <w:rPr>
                <w:rFonts w:hint="eastAsia" w:ascii="仿宋_GB2312" w:eastAsia="仿宋_GB2312"/>
                <w:sz w:val="24"/>
                <w:szCs w:val="24"/>
              </w:rPr>
              <w:t>作品的视频文件（请一并提交）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94" w:hRule="atLeast"/>
        </w:trPr>
        <w:tc>
          <w:tcPr>
            <w:tcW w:w="2376" w:type="dxa"/>
          </w:tcPr>
          <w:p>
            <w:pPr>
              <w:spacing w:line="360" w:lineRule="auto"/>
              <w:jc w:val="left"/>
              <w:rPr>
                <w:rFonts w:ascii="仿宋_GB2312" w:eastAsia="仿宋_GB2312"/>
                <w:b/>
                <w:sz w:val="24"/>
                <w:szCs w:val="24"/>
              </w:rPr>
            </w:pPr>
            <w:r>
              <w:rPr>
                <w:rFonts w:hint="eastAsia" w:ascii="仿宋_GB2312" w:eastAsia="仿宋_GB2312"/>
                <w:b/>
                <w:sz w:val="24"/>
                <w:szCs w:val="24"/>
              </w:rPr>
              <w:t>版权说明</w:t>
            </w:r>
          </w:p>
        </w:tc>
        <w:tc>
          <w:tcPr>
            <w:tcW w:w="6146" w:type="dxa"/>
            <w:gridSpan w:val="3"/>
          </w:tcPr>
          <w:p>
            <w:pPr>
              <w:spacing w:line="360" w:lineRule="auto"/>
              <w:jc w:val="left"/>
              <w:rPr>
                <w:rFonts w:ascii="仿宋_GB2312" w:eastAsia="仿宋_GB2312"/>
                <w:sz w:val="24"/>
                <w:szCs w:val="24"/>
              </w:rPr>
            </w:pPr>
            <w:r>
              <w:rPr>
                <w:rFonts w:hint="eastAsia" w:ascii="仿宋_GB2312" w:eastAsia="仿宋_GB2312"/>
                <w:sz w:val="24"/>
                <w:szCs w:val="24"/>
              </w:rPr>
              <w:t>作品必须是无版权争议的原创作品。若作品或作品中的元素引发版权争议，由该作品的创作单位承担法律责任。作品一旦提交，则被视为征集方享有作品出版权，并可用于无偿公益性科普宣传。</w:t>
            </w:r>
          </w:p>
        </w:tc>
      </w:tr>
    </w:tbl>
    <w:p>
      <w:pPr>
        <w:widowControl/>
        <w:jc w:val="left"/>
        <w:rPr>
          <w:rFonts w:ascii="仿宋_GB2312" w:eastAsia="仿宋_GB2312"/>
          <w:b/>
          <w:bCs/>
          <w:kern w:val="44"/>
          <w:sz w:val="24"/>
          <w:szCs w:val="24"/>
        </w:rPr>
      </w:pPr>
      <w:r>
        <w:rPr>
          <w:rFonts w:ascii="仿宋_GB2312" w:eastAsia="仿宋_GB2312"/>
          <w:sz w:val="24"/>
          <w:szCs w:val="24"/>
        </w:rPr>
        <w:br w:type="page"/>
      </w:r>
    </w:p>
    <w:p>
      <w:pPr>
        <w:pStyle w:val="2"/>
        <w:spacing w:before="0" w:after="0" w:line="360" w:lineRule="auto"/>
        <w:ind w:firstLine="482" w:firstLineChars="200"/>
        <w:rPr>
          <w:rFonts w:ascii="仿宋_GB2312" w:eastAsia="仿宋_GB2312"/>
          <w:sz w:val="24"/>
          <w:szCs w:val="24"/>
        </w:rPr>
      </w:pPr>
      <w:bookmarkStart w:id="72" w:name="_Toc529800877"/>
      <w:bookmarkStart w:id="73" w:name="_Toc529800449"/>
      <w:r>
        <w:rPr>
          <w:rFonts w:hint="eastAsia" w:ascii="仿宋_GB2312" w:eastAsia="仿宋_GB2312"/>
          <w:sz w:val="24"/>
          <w:szCs w:val="24"/>
        </w:rPr>
        <w:t>附件15. “科海扬帆 梦想启航”科普进校园活动（通用模板）</w:t>
      </w:r>
      <w:bookmarkEnd w:id="72"/>
      <w:bookmarkEnd w:id="73"/>
    </w:p>
    <w:p>
      <w:pPr>
        <w:spacing w:line="360" w:lineRule="auto"/>
        <w:ind w:firstLine="480" w:firstLineChars="200"/>
        <w:rPr>
          <w:rFonts w:ascii="仿宋_GB2312" w:eastAsia="仿宋_GB2312"/>
          <w:sz w:val="24"/>
          <w:szCs w:val="24"/>
        </w:rPr>
      </w:pPr>
    </w:p>
    <w:p>
      <w:pPr>
        <w:spacing w:line="360" w:lineRule="auto"/>
        <w:ind w:firstLine="480" w:firstLineChars="200"/>
        <w:rPr>
          <w:rFonts w:ascii="仿宋_GB2312" w:eastAsia="仿宋_GB2312"/>
          <w:sz w:val="24"/>
          <w:szCs w:val="24"/>
        </w:rPr>
      </w:pPr>
      <w:r>
        <w:rPr>
          <w:rFonts w:hint="eastAsia" w:ascii="仿宋_GB2312" w:eastAsia="仿宋_GB2312"/>
          <w:sz w:val="24"/>
          <w:szCs w:val="24"/>
        </w:rPr>
        <w:t>本模板仅供参考</w:t>
      </w:r>
    </w:p>
    <w:p>
      <w:pPr>
        <w:spacing w:line="360" w:lineRule="auto"/>
        <w:ind w:firstLine="480" w:firstLineChars="200"/>
        <w:rPr>
          <w:rFonts w:ascii="仿宋_GB2312" w:eastAsia="仿宋_GB2312"/>
          <w:sz w:val="24"/>
          <w:szCs w:val="24"/>
        </w:rPr>
      </w:pPr>
    </w:p>
    <w:p>
      <w:pPr>
        <w:spacing w:line="360" w:lineRule="auto"/>
        <w:ind w:firstLine="482" w:firstLineChars="200"/>
        <w:rPr>
          <w:rFonts w:ascii="仿宋_GB2312" w:eastAsia="仿宋_GB2312"/>
          <w:b/>
          <w:sz w:val="24"/>
          <w:szCs w:val="24"/>
        </w:rPr>
      </w:pPr>
      <w:r>
        <w:rPr>
          <w:rFonts w:hint="eastAsia" w:ascii="仿宋_GB2312" w:eastAsia="仿宋_GB2312"/>
          <w:b/>
          <w:sz w:val="24"/>
          <w:szCs w:val="24"/>
        </w:rPr>
        <w:t>一、活动概况</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（一）目的</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邀请专家走进校园与大学生开展互动交流，招募大学生科普志愿者，为大学生志愿者搭建一个走向社会、服务社会的平台。</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（二）主题</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“科海扬帆 梦想启航”</w:t>
      </w:r>
    </w:p>
    <w:p>
      <w:pPr>
        <w:spacing w:line="360" w:lineRule="auto"/>
        <w:ind w:firstLine="482" w:firstLineChars="200"/>
        <w:rPr>
          <w:rFonts w:ascii="仿宋_GB2312" w:eastAsia="仿宋_GB2312"/>
          <w:b/>
          <w:sz w:val="24"/>
          <w:szCs w:val="24"/>
        </w:rPr>
      </w:pPr>
      <w:r>
        <w:rPr>
          <w:rFonts w:hint="eastAsia" w:ascii="仿宋_GB2312" w:eastAsia="仿宋_GB2312"/>
          <w:b/>
          <w:sz w:val="24"/>
          <w:szCs w:val="24"/>
        </w:rPr>
        <w:t>二、活动内容</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（一）时间和场所</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1.时间：2-3小时，尽量安排在大学生课余时间。</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2.场所：学校的教室、报告厅、礼堂等</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（二）一般议程</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1.主持人介绍领导和专家（5分钟）</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2.领导致辞（15分钟）</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3.宣读中国药学会药学科普志愿者倡议书（5分钟）</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4.向志愿者代表授予志愿者证书，志愿者宣誓（5分钟）</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5.讲座1：（30分钟）</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6.讲座2：（30分钟）</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7.互动问答：（60分钟）</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（三）内容与形式</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1.邀请有关领导出席活动，并请领导致辞。</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2.一般请学校出一名主持人主持会议。</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3.组织在校学生参加活动。会前在学生中征集志愿者，志愿者可在网上进行注册（</w:t>
      </w:r>
      <w:r>
        <w:rPr>
          <w:rFonts w:ascii="仿宋_GB2312" w:eastAsia="仿宋_GB2312"/>
          <w:sz w:val="24"/>
          <w:szCs w:val="24"/>
        </w:rPr>
        <w:t>http://cyyy.cmei.org.cn/zhiyuan/tais/user/register.html</w:t>
      </w:r>
      <w:r>
        <w:rPr>
          <w:rFonts w:hint="eastAsia" w:ascii="仿宋_GB2312" w:eastAsia="仿宋_GB2312"/>
          <w:sz w:val="24"/>
          <w:szCs w:val="24"/>
        </w:rPr>
        <w:t>）。组织若干名志愿者上主席台领取志愿者证书，并宣读誓言。</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4.由活动组织单位宣读《药学科普志愿者倡议书》（附件15.1）。</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5.建议在活动前，主办单位与学校共同协商专家讲座主题和互动交流形式，多征求大学生的意见和意向。</w:t>
      </w:r>
      <w:r>
        <w:rPr>
          <w:rFonts w:ascii="仿宋_GB2312" w:eastAsia="仿宋_GB2312"/>
          <w:sz w:val="24"/>
          <w:szCs w:val="24"/>
        </w:rPr>
        <w:br w:type="page"/>
      </w:r>
    </w:p>
    <w:p>
      <w:pPr>
        <w:pStyle w:val="2"/>
        <w:spacing w:before="0" w:after="0" w:line="360" w:lineRule="auto"/>
        <w:ind w:firstLine="482" w:firstLineChars="200"/>
        <w:rPr>
          <w:rFonts w:ascii="仿宋_GB2312" w:eastAsia="仿宋_GB2312"/>
          <w:sz w:val="24"/>
          <w:szCs w:val="24"/>
        </w:rPr>
      </w:pPr>
      <w:bookmarkStart w:id="74" w:name="_Toc529800450"/>
      <w:bookmarkStart w:id="75" w:name="_Toc529800878"/>
      <w:r>
        <w:rPr>
          <w:rFonts w:hint="eastAsia" w:ascii="仿宋_GB2312" w:eastAsia="仿宋_GB2312"/>
          <w:sz w:val="24"/>
          <w:szCs w:val="24"/>
        </w:rPr>
        <w:t>附件15.1 药学科普志愿者倡议书（样式）</w:t>
      </w:r>
      <w:bookmarkEnd w:id="74"/>
      <w:bookmarkEnd w:id="75"/>
    </w:p>
    <w:p>
      <w:pPr>
        <w:spacing w:before="120" w:after="120" w:line="360" w:lineRule="auto"/>
        <w:ind w:firstLine="480" w:firstLineChars="200"/>
        <w:rPr>
          <w:rFonts w:ascii="仿宋_GB2312" w:eastAsia="仿宋_GB2312"/>
          <w:sz w:val="24"/>
          <w:szCs w:val="24"/>
        </w:rPr>
      </w:pPr>
    </w:p>
    <w:p>
      <w:pPr>
        <w:spacing w:beforeLines="50" w:afterLines="50" w:line="360" w:lineRule="auto"/>
        <w:ind w:firstLine="480" w:firstLineChars="200"/>
        <w:rPr>
          <w:rFonts w:ascii="仿宋_GB2312" w:eastAsia="仿宋_GB2312"/>
          <w:sz w:val="24"/>
          <w:szCs w:val="24"/>
        </w:rPr>
      </w:pPr>
      <w:r>
        <w:rPr>
          <w:rFonts w:hint="eastAsia" w:ascii="仿宋_GB2312" w:eastAsia="仿宋_GB2312"/>
          <w:sz w:val="24"/>
          <w:szCs w:val="24"/>
        </w:rPr>
        <w:t>药物是防病治病的重要工具，是与人们生命和健康息息相关的特殊商品，安全合理用药不仅关系到每个患者的生活质量和生命安全，也关系到家庭幸福与社会和谐。对公众开展安全合理用药知识的教育与宣传，是降低不合理用药风险的有效手段之一。世界卫生组织和我国政府均倡导大力开展公众健康教育。</w:t>
      </w:r>
    </w:p>
    <w:p>
      <w:pPr>
        <w:spacing w:beforeLines="50" w:afterLines="50" w:line="360" w:lineRule="auto"/>
        <w:ind w:firstLine="480" w:firstLineChars="200"/>
        <w:rPr>
          <w:rFonts w:ascii="仿宋_GB2312" w:eastAsia="仿宋_GB2312"/>
          <w:sz w:val="24"/>
          <w:szCs w:val="24"/>
        </w:rPr>
      </w:pPr>
      <w:r>
        <w:rPr>
          <w:rFonts w:hint="eastAsia" w:ascii="仿宋_GB2312" w:eastAsia="仿宋_GB2312"/>
          <w:sz w:val="24"/>
          <w:szCs w:val="24"/>
        </w:rPr>
        <w:t>为弘扬科学思想，普及科技知识，中国药学会倡议：所有致力于药学科普公益的积极分子，加入到中国药学会科普志愿者队伍中来，以人民健康为目标，以药学科普为手段，大力宣传安全合理用药知识，积极促进健康生活方式。</w:t>
      </w:r>
    </w:p>
    <w:p>
      <w:pPr>
        <w:spacing w:beforeLines="50" w:afterLines="50" w:line="360" w:lineRule="auto"/>
        <w:ind w:firstLine="480" w:firstLineChars="200"/>
        <w:rPr>
          <w:rFonts w:ascii="仿宋_GB2312" w:eastAsia="仿宋_GB2312"/>
          <w:sz w:val="24"/>
          <w:szCs w:val="24"/>
        </w:rPr>
      </w:pPr>
      <w:r>
        <w:rPr>
          <w:rFonts w:ascii="仿宋_GB2312" w:eastAsia="仿宋_GB2312"/>
          <w:sz w:val="24"/>
          <w:szCs w:val="24"/>
        </w:rPr>
        <w:t>有一种精神叫奉献</w:t>
      </w:r>
      <w:r>
        <w:rPr>
          <w:rFonts w:hint="eastAsia" w:ascii="仿宋_GB2312" w:eastAsia="仿宋_GB2312"/>
          <w:sz w:val="24"/>
          <w:szCs w:val="24"/>
        </w:rPr>
        <w:t>，</w:t>
      </w:r>
      <w:r>
        <w:rPr>
          <w:rFonts w:ascii="仿宋_GB2312" w:eastAsia="仿宋_GB2312"/>
          <w:sz w:val="24"/>
          <w:szCs w:val="24"/>
        </w:rPr>
        <w:t>有一种责任叫志愿。</w:t>
      </w:r>
      <w:r>
        <w:rPr>
          <w:rFonts w:hint="eastAsia" w:ascii="仿宋_GB2312" w:eastAsia="仿宋_GB2312"/>
          <w:sz w:val="24"/>
          <w:szCs w:val="24"/>
        </w:rPr>
        <w:t>让我们携起手来，释放科学的激情，点燃公益的火花，呐喊出“</w:t>
      </w:r>
      <w:r>
        <w:rPr>
          <w:rFonts w:ascii="仿宋_GB2312" w:eastAsia="仿宋_GB2312"/>
          <w:sz w:val="24"/>
          <w:szCs w:val="24"/>
        </w:rPr>
        <w:t>我为人人，人人为我</w:t>
      </w:r>
      <w:r>
        <w:rPr>
          <w:rFonts w:hint="eastAsia" w:ascii="仿宋_GB2312" w:eastAsia="仿宋_GB2312"/>
          <w:sz w:val="24"/>
          <w:szCs w:val="24"/>
        </w:rPr>
        <w:t>”的和谐之声，绽放出“</w:t>
      </w:r>
      <w:r>
        <w:rPr>
          <w:rFonts w:ascii="仿宋_GB2312" w:eastAsia="仿宋_GB2312"/>
          <w:sz w:val="24"/>
          <w:szCs w:val="24"/>
        </w:rPr>
        <w:t>助人自助，乐人乐己</w:t>
      </w:r>
      <w:r>
        <w:rPr>
          <w:rFonts w:hint="eastAsia" w:ascii="仿宋_GB2312" w:eastAsia="仿宋_GB2312"/>
          <w:sz w:val="24"/>
          <w:szCs w:val="24"/>
        </w:rPr>
        <w:t>”的关爱情怀。这里有健康的企盼、有生命的温情、有社会的感动、有文明的倾听。你的加入，将使志愿者行动多一份智慧、多一份力量、更多一份辉煌；你的加入，奉献了一份爱心、升华了一颗心灵，更精彩了一个人生。让我们行动起来，从我做起，从现在做起，为了中华民族的健康平安，积极参与药学科普公益活动，展示出药学科普志愿者的时代风采！</w:t>
      </w:r>
    </w:p>
    <w:p>
      <w:pPr>
        <w:widowControl/>
        <w:jc w:val="left"/>
        <w:rPr>
          <w:rFonts w:ascii="仿宋_GB2312" w:eastAsia="仿宋_GB2312"/>
          <w:b/>
          <w:bCs/>
          <w:kern w:val="44"/>
          <w:sz w:val="24"/>
          <w:szCs w:val="24"/>
        </w:rPr>
      </w:pPr>
      <w:r>
        <w:rPr>
          <w:rFonts w:ascii="仿宋_GB2312" w:eastAsia="仿宋_GB2312"/>
          <w:sz w:val="24"/>
          <w:szCs w:val="24"/>
        </w:rPr>
        <w:br w:type="page"/>
      </w:r>
    </w:p>
    <w:p>
      <w:pPr>
        <w:pStyle w:val="2"/>
        <w:spacing w:before="0" w:after="0" w:line="360" w:lineRule="auto"/>
        <w:ind w:firstLine="482" w:firstLineChars="200"/>
        <w:rPr>
          <w:rFonts w:ascii="仿宋_GB2312" w:eastAsia="仿宋_GB2312"/>
          <w:sz w:val="24"/>
          <w:szCs w:val="24"/>
        </w:rPr>
      </w:pPr>
      <w:bookmarkStart w:id="76" w:name="_Toc529800451"/>
      <w:bookmarkStart w:id="77" w:name="_Toc529800879"/>
      <w:r>
        <w:rPr>
          <w:rFonts w:hint="eastAsia" w:ascii="仿宋_GB2312" w:eastAsia="仿宋_GB2312"/>
          <w:sz w:val="24"/>
          <w:szCs w:val="24"/>
        </w:rPr>
        <w:t>附件</w:t>
      </w:r>
      <w:r>
        <w:rPr>
          <w:rFonts w:ascii="仿宋_GB2312" w:eastAsia="仿宋_GB2312"/>
          <w:sz w:val="24"/>
          <w:szCs w:val="24"/>
        </w:rPr>
        <w:t xml:space="preserve">16. </w:t>
      </w:r>
      <w:r>
        <w:rPr>
          <w:rFonts w:hint="eastAsia" w:ascii="仿宋_GB2312" w:eastAsia="仿宋_GB2312"/>
          <w:sz w:val="24"/>
          <w:szCs w:val="24"/>
        </w:rPr>
        <w:t>科普活动备案表（样式）</w:t>
      </w:r>
      <w:bookmarkEnd w:id="76"/>
      <w:bookmarkEnd w:id="77"/>
    </w:p>
    <w:p/>
    <w:p>
      <w:pPr>
        <w:topLinePunct/>
        <w:adjustRightInd w:val="0"/>
        <w:snapToGrid w:val="0"/>
        <w:spacing w:line="300" w:lineRule="auto"/>
        <w:jc w:val="center"/>
        <w:rPr>
          <w:rFonts w:ascii="方正小标宋简体" w:hAnsi="Times New Roman" w:eastAsia="方正小标宋简体"/>
          <w:bCs/>
          <w:spacing w:val="6"/>
          <w:sz w:val="36"/>
        </w:rPr>
      </w:pPr>
      <w:r>
        <w:rPr>
          <w:rFonts w:hint="eastAsia" w:ascii="方正小标宋简体" w:hAnsi="Times New Roman" w:eastAsia="方正小标宋简体"/>
          <w:bCs/>
          <w:spacing w:val="6"/>
          <w:sz w:val="36"/>
        </w:rPr>
        <w:t>中国药学会全国医药经济信息网科技传播创新工程</w:t>
      </w:r>
    </w:p>
    <w:p>
      <w:pPr>
        <w:topLinePunct/>
        <w:adjustRightInd w:val="0"/>
        <w:snapToGrid w:val="0"/>
        <w:spacing w:line="300" w:lineRule="auto"/>
        <w:jc w:val="center"/>
        <w:rPr>
          <w:rFonts w:ascii="方正小标宋简体" w:hAnsi="Times New Roman" w:eastAsia="方正小标宋简体"/>
          <w:bCs/>
          <w:spacing w:val="6"/>
          <w:sz w:val="36"/>
        </w:rPr>
      </w:pPr>
      <w:r>
        <w:rPr>
          <w:rFonts w:hint="eastAsia" w:ascii="方正小标宋简体" w:hAnsi="Times New Roman" w:eastAsia="方正小标宋简体"/>
          <w:bCs/>
          <w:spacing w:val="6"/>
          <w:sz w:val="36"/>
        </w:rPr>
        <w:t>科普活动备案表</w:t>
      </w:r>
    </w:p>
    <w:tbl>
      <w:tblPr>
        <w:tblStyle w:val="19"/>
        <w:tblW w:w="8503"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
      <w:tblGrid>
        <w:gridCol w:w="1545"/>
        <w:gridCol w:w="3233"/>
        <w:gridCol w:w="1437"/>
        <w:gridCol w:w="228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Ex>
        <w:trPr>
          <w:trHeight w:val="454" w:hRule="atLeast"/>
          <w:jc w:val="center"/>
        </w:trPr>
        <w:tc>
          <w:tcPr>
            <w:tcW w:w="1545" w:type="dxa"/>
            <w:tcBorders>
              <w:tl2br w:val="nil"/>
              <w:tr2bl w:val="nil"/>
            </w:tcBorders>
            <w:vAlign w:val="center"/>
          </w:tcPr>
          <w:p>
            <w:pPr>
              <w:adjustRightInd w:val="0"/>
              <w:snapToGrid w:val="0"/>
              <w:jc w:val="center"/>
              <w:rPr>
                <w:rFonts w:ascii="仿宋_GB2312" w:hAnsi="Times New Roman" w:eastAsia="仿宋_GB2312"/>
                <w:sz w:val="24"/>
                <w:szCs w:val="24"/>
              </w:rPr>
            </w:pPr>
            <w:r>
              <w:rPr>
                <w:rFonts w:hint="eastAsia" w:ascii="仿宋_GB2312" w:hAnsi="Times New Roman" w:eastAsia="仿宋_GB2312"/>
                <w:sz w:val="24"/>
                <w:szCs w:val="24"/>
              </w:rPr>
              <w:t>活动名称</w:t>
            </w:r>
          </w:p>
        </w:tc>
        <w:tc>
          <w:tcPr>
            <w:tcW w:w="6958" w:type="dxa"/>
            <w:gridSpan w:val="3"/>
            <w:tcBorders>
              <w:tl2br w:val="nil"/>
              <w:tr2bl w:val="nil"/>
            </w:tcBorders>
            <w:vAlign w:val="center"/>
          </w:tcPr>
          <w:p>
            <w:pPr>
              <w:adjustRightInd w:val="0"/>
              <w:snapToGrid w:val="0"/>
              <w:jc w:val="center"/>
              <w:rPr>
                <w:rFonts w:ascii="仿宋_GB2312" w:hAnsi="Times New Roman" w:eastAsia="仿宋_GB2312"/>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Ex>
        <w:trPr>
          <w:trHeight w:val="454" w:hRule="atLeast"/>
          <w:jc w:val="center"/>
        </w:trPr>
        <w:tc>
          <w:tcPr>
            <w:tcW w:w="1545" w:type="dxa"/>
            <w:tcBorders>
              <w:tl2br w:val="nil"/>
              <w:tr2bl w:val="nil"/>
            </w:tcBorders>
            <w:vAlign w:val="center"/>
          </w:tcPr>
          <w:p>
            <w:pPr>
              <w:adjustRightInd w:val="0"/>
              <w:snapToGrid w:val="0"/>
              <w:jc w:val="center"/>
              <w:rPr>
                <w:rFonts w:ascii="仿宋_GB2312" w:hAnsi="Times New Roman" w:eastAsia="仿宋_GB2312"/>
                <w:sz w:val="24"/>
                <w:szCs w:val="24"/>
              </w:rPr>
            </w:pPr>
            <w:r>
              <w:rPr>
                <w:rFonts w:hint="eastAsia" w:ascii="仿宋_GB2312" w:hAnsi="Times New Roman" w:eastAsia="仿宋_GB2312"/>
                <w:sz w:val="24"/>
                <w:szCs w:val="24"/>
              </w:rPr>
              <w:t>主办单位</w:t>
            </w:r>
          </w:p>
        </w:tc>
        <w:tc>
          <w:tcPr>
            <w:tcW w:w="6958" w:type="dxa"/>
            <w:gridSpan w:val="3"/>
            <w:tcBorders>
              <w:tl2br w:val="nil"/>
              <w:tr2bl w:val="nil"/>
            </w:tcBorders>
            <w:vAlign w:val="center"/>
          </w:tcPr>
          <w:p>
            <w:pPr>
              <w:adjustRightInd w:val="0"/>
              <w:snapToGrid w:val="0"/>
              <w:jc w:val="center"/>
              <w:rPr>
                <w:rFonts w:ascii="仿宋_GB2312" w:hAnsi="Times New Roman" w:eastAsia="仿宋_GB2312"/>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Ex>
        <w:trPr>
          <w:trHeight w:val="454" w:hRule="atLeast"/>
          <w:jc w:val="center"/>
        </w:trPr>
        <w:tc>
          <w:tcPr>
            <w:tcW w:w="1545" w:type="dxa"/>
            <w:tcBorders>
              <w:tl2br w:val="nil"/>
              <w:tr2bl w:val="nil"/>
            </w:tcBorders>
            <w:vAlign w:val="center"/>
          </w:tcPr>
          <w:p>
            <w:pPr>
              <w:adjustRightInd w:val="0"/>
              <w:snapToGrid w:val="0"/>
              <w:jc w:val="center"/>
              <w:rPr>
                <w:rFonts w:ascii="仿宋_GB2312" w:hAnsi="Times New Roman" w:eastAsia="仿宋_GB2312"/>
                <w:sz w:val="24"/>
                <w:szCs w:val="24"/>
              </w:rPr>
            </w:pPr>
            <w:r>
              <w:rPr>
                <w:rFonts w:hint="eastAsia" w:ascii="仿宋_GB2312" w:hAnsi="Times New Roman" w:eastAsia="仿宋_GB2312"/>
                <w:sz w:val="24"/>
                <w:szCs w:val="24"/>
              </w:rPr>
              <w:t>承办/协办</w:t>
            </w:r>
          </w:p>
          <w:p>
            <w:pPr>
              <w:adjustRightInd w:val="0"/>
              <w:snapToGrid w:val="0"/>
              <w:jc w:val="center"/>
              <w:rPr>
                <w:rFonts w:ascii="仿宋_GB2312" w:hAnsi="Times New Roman" w:eastAsia="仿宋_GB2312"/>
                <w:sz w:val="24"/>
                <w:szCs w:val="24"/>
              </w:rPr>
            </w:pPr>
            <w:r>
              <w:rPr>
                <w:rFonts w:hint="eastAsia" w:ascii="仿宋_GB2312" w:hAnsi="Times New Roman" w:eastAsia="仿宋_GB2312"/>
                <w:sz w:val="24"/>
                <w:szCs w:val="24"/>
              </w:rPr>
              <w:t>单位</w:t>
            </w:r>
          </w:p>
        </w:tc>
        <w:tc>
          <w:tcPr>
            <w:tcW w:w="6958" w:type="dxa"/>
            <w:gridSpan w:val="3"/>
            <w:tcBorders>
              <w:tl2br w:val="nil"/>
              <w:tr2bl w:val="nil"/>
            </w:tcBorders>
            <w:vAlign w:val="center"/>
          </w:tcPr>
          <w:p>
            <w:pPr>
              <w:adjustRightInd w:val="0"/>
              <w:snapToGrid w:val="0"/>
              <w:jc w:val="center"/>
              <w:rPr>
                <w:rFonts w:ascii="仿宋_GB2312" w:hAnsi="Times New Roman" w:eastAsia="仿宋_GB2312"/>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Ex>
        <w:trPr>
          <w:trHeight w:val="454" w:hRule="atLeast"/>
          <w:jc w:val="center"/>
        </w:trPr>
        <w:tc>
          <w:tcPr>
            <w:tcW w:w="1545" w:type="dxa"/>
            <w:tcBorders>
              <w:tl2br w:val="nil"/>
              <w:tr2bl w:val="nil"/>
            </w:tcBorders>
            <w:vAlign w:val="center"/>
          </w:tcPr>
          <w:p>
            <w:pPr>
              <w:adjustRightInd w:val="0"/>
              <w:snapToGrid w:val="0"/>
              <w:jc w:val="center"/>
              <w:rPr>
                <w:rFonts w:ascii="仿宋_GB2312" w:hAnsi="Times New Roman" w:eastAsia="仿宋_GB2312"/>
                <w:sz w:val="24"/>
                <w:szCs w:val="24"/>
              </w:rPr>
            </w:pPr>
            <w:r>
              <w:rPr>
                <w:rFonts w:hint="eastAsia" w:ascii="仿宋_GB2312" w:hAnsi="Times New Roman" w:eastAsia="仿宋_GB2312"/>
                <w:sz w:val="24"/>
                <w:szCs w:val="24"/>
              </w:rPr>
              <w:t>举办地点</w:t>
            </w:r>
          </w:p>
        </w:tc>
        <w:tc>
          <w:tcPr>
            <w:tcW w:w="3233" w:type="dxa"/>
            <w:tcBorders>
              <w:tl2br w:val="nil"/>
              <w:tr2bl w:val="nil"/>
            </w:tcBorders>
            <w:vAlign w:val="center"/>
          </w:tcPr>
          <w:p>
            <w:pPr>
              <w:adjustRightInd w:val="0"/>
              <w:snapToGrid w:val="0"/>
              <w:jc w:val="center"/>
              <w:rPr>
                <w:rFonts w:ascii="仿宋_GB2312" w:hAnsi="Times New Roman" w:eastAsia="仿宋_GB2312"/>
                <w:sz w:val="24"/>
                <w:szCs w:val="24"/>
              </w:rPr>
            </w:pPr>
          </w:p>
        </w:tc>
        <w:tc>
          <w:tcPr>
            <w:tcW w:w="1437" w:type="dxa"/>
            <w:tcBorders>
              <w:tl2br w:val="nil"/>
              <w:tr2bl w:val="nil"/>
            </w:tcBorders>
            <w:vAlign w:val="center"/>
          </w:tcPr>
          <w:p>
            <w:pPr>
              <w:adjustRightInd w:val="0"/>
              <w:snapToGrid w:val="0"/>
              <w:jc w:val="center"/>
              <w:rPr>
                <w:rFonts w:ascii="仿宋_GB2312" w:hAnsi="Times New Roman" w:eastAsia="仿宋_GB2312"/>
                <w:sz w:val="24"/>
                <w:szCs w:val="24"/>
              </w:rPr>
            </w:pPr>
            <w:r>
              <w:rPr>
                <w:rFonts w:hint="eastAsia" w:ascii="仿宋_GB2312" w:hAnsi="Times New Roman" w:eastAsia="仿宋_GB2312"/>
                <w:sz w:val="24"/>
                <w:szCs w:val="24"/>
              </w:rPr>
              <w:t>举办时间</w:t>
            </w:r>
          </w:p>
        </w:tc>
        <w:tc>
          <w:tcPr>
            <w:tcW w:w="2288" w:type="dxa"/>
            <w:tcBorders>
              <w:tl2br w:val="nil"/>
              <w:tr2bl w:val="nil"/>
            </w:tcBorders>
            <w:vAlign w:val="center"/>
          </w:tcPr>
          <w:p>
            <w:pPr>
              <w:adjustRightInd w:val="0"/>
              <w:snapToGrid w:val="0"/>
              <w:jc w:val="center"/>
              <w:rPr>
                <w:rFonts w:ascii="仿宋_GB2312" w:hAnsi="Times New Roman" w:eastAsia="仿宋_GB2312"/>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Ex>
        <w:trPr>
          <w:trHeight w:val="454" w:hRule="atLeast"/>
          <w:jc w:val="center"/>
        </w:trPr>
        <w:tc>
          <w:tcPr>
            <w:tcW w:w="1545" w:type="dxa"/>
            <w:tcBorders>
              <w:tl2br w:val="nil"/>
              <w:tr2bl w:val="nil"/>
            </w:tcBorders>
            <w:vAlign w:val="center"/>
          </w:tcPr>
          <w:p>
            <w:pPr>
              <w:adjustRightInd w:val="0"/>
              <w:snapToGrid w:val="0"/>
              <w:jc w:val="center"/>
              <w:rPr>
                <w:rFonts w:ascii="仿宋_GB2312" w:hAnsi="Times New Roman" w:eastAsia="仿宋_GB2312"/>
                <w:sz w:val="24"/>
                <w:szCs w:val="24"/>
              </w:rPr>
            </w:pPr>
            <w:r>
              <w:rPr>
                <w:rFonts w:hint="eastAsia" w:ascii="仿宋_GB2312" w:hAnsi="Times New Roman" w:eastAsia="仿宋_GB2312"/>
                <w:sz w:val="24"/>
                <w:szCs w:val="24"/>
              </w:rPr>
              <w:t>项目负责人</w:t>
            </w:r>
          </w:p>
        </w:tc>
        <w:tc>
          <w:tcPr>
            <w:tcW w:w="3233" w:type="dxa"/>
            <w:tcBorders>
              <w:tl2br w:val="nil"/>
              <w:tr2bl w:val="nil"/>
            </w:tcBorders>
            <w:vAlign w:val="center"/>
          </w:tcPr>
          <w:p>
            <w:pPr>
              <w:adjustRightInd w:val="0"/>
              <w:snapToGrid w:val="0"/>
              <w:jc w:val="center"/>
              <w:rPr>
                <w:rFonts w:ascii="仿宋_GB2312" w:hAnsi="Times New Roman" w:eastAsia="仿宋_GB2312"/>
                <w:sz w:val="24"/>
                <w:szCs w:val="24"/>
              </w:rPr>
            </w:pPr>
          </w:p>
        </w:tc>
        <w:tc>
          <w:tcPr>
            <w:tcW w:w="1437" w:type="dxa"/>
            <w:tcBorders>
              <w:tl2br w:val="nil"/>
              <w:tr2bl w:val="nil"/>
            </w:tcBorders>
            <w:vAlign w:val="center"/>
          </w:tcPr>
          <w:p>
            <w:pPr>
              <w:adjustRightInd w:val="0"/>
              <w:snapToGrid w:val="0"/>
              <w:jc w:val="center"/>
              <w:rPr>
                <w:rFonts w:ascii="仿宋_GB2312" w:hAnsi="Times New Roman" w:eastAsia="仿宋_GB2312"/>
                <w:sz w:val="24"/>
                <w:szCs w:val="24"/>
              </w:rPr>
            </w:pPr>
            <w:r>
              <w:rPr>
                <w:rFonts w:hint="eastAsia" w:ascii="仿宋_GB2312" w:hAnsi="Times New Roman" w:eastAsia="仿宋_GB2312"/>
                <w:sz w:val="24"/>
                <w:szCs w:val="24"/>
              </w:rPr>
              <w:t>联</w:t>
            </w:r>
            <w:r>
              <w:rPr>
                <w:rFonts w:ascii="仿宋_GB2312" w:eastAsia="仿宋_GB2312"/>
                <w:sz w:val="24"/>
                <w:szCs w:val="24"/>
              </w:rPr>
              <w:t xml:space="preserve"> </w:t>
            </w:r>
            <w:r>
              <w:rPr>
                <w:rFonts w:hint="eastAsia" w:ascii="仿宋_GB2312" w:hAnsi="Times New Roman" w:eastAsia="仿宋_GB2312"/>
                <w:sz w:val="24"/>
                <w:szCs w:val="24"/>
              </w:rPr>
              <w:t>系</w:t>
            </w:r>
            <w:r>
              <w:rPr>
                <w:rFonts w:ascii="仿宋_GB2312" w:eastAsia="仿宋_GB2312"/>
                <w:sz w:val="24"/>
                <w:szCs w:val="24"/>
              </w:rPr>
              <w:t xml:space="preserve"> </w:t>
            </w:r>
            <w:r>
              <w:rPr>
                <w:rFonts w:hint="eastAsia" w:ascii="仿宋_GB2312" w:hAnsi="Times New Roman" w:eastAsia="仿宋_GB2312"/>
                <w:sz w:val="24"/>
                <w:szCs w:val="24"/>
              </w:rPr>
              <w:t>人</w:t>
            </w:r>
          </w:p>
        </w:tc>
        <w:tc>
          <w:tcPr>
            <w:tcW w:w="2288" w:type="dxa"/>
            <w:tcBorders>
              <w:tl2br w:val="nil"/>
              <w:tr2bl w:val="nil"/>
            </w:tcBorders>
            <w:vAlign w:val="center"/>
          </w:tcPr>
          <w:p>
            <w:pPr>
              <w:adjustRightInd w:val="0"/>
              <w:snapToGrid w:val="0"/>
              <w:jc w:val="center"/>
              <w:rPr>
                <w:rFonts w:ascii="仿宋_GB2312" w:hAnsi="Times New Roman" w:eastAsia="仿宋_GB2312"/>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Ex>
        <w:trPr>
          <w:trHeight w:val="454" w:hRule="atLeast"/>
          <w:jc w:val="center"/>
        </w:trPr>
        <w:tc>
          <w:tcPr>
            <w:tcW w:w="1545" w:type="dxa"/>
            <w:tcBorders>
              <w:tl2br w:val="nil"/>
              <w:tr2bl w:val="nil"/>
            </w:tcBorders>
            <w:vAlign w:val="center"/>
          </w:tcPr>
          <w:p>
            <w:pPr>
              <w:adjustRightInd w:val="0"/>
              <w:snapToGrid w:val="0"/>
              <w:jc w:val="center"/>
              <w:rPr>
                <w:rFonts w:ascii="仿宋_GB2312" w:hAnsi="Times New Roman" w:eastAsia="仿宋_GB2312"/>
                <w:sz w:val="24"/>
                <w:szCs w:val="24"/>
              </w:rPr>
            </w:pPr>
            <w:r>
              <w:rPr>
                <w:rFonts w:hint="eastAsia" w:ascii="仿宋_GB2312" w:hAnsi="Times New Roman" w:eastAsia="仿宋_GB2312"/>
                <w:sz w:val="24"/>
                <w:szCs w:val="24"/>
              </w:rPr>
              <w:t>地</w:t>
            </w:r>
            <w:r>
              <w:rPr>
                <w:rFonts w:ascii="仿宋_GB2312" w:eastAsia="仿宋_GB2312"/>
                <w:sz w:val="24"/>
                <w:szCs w:val="24"/>
              </w:rPr>
              <w:t xml:space="preserve">    </w:t>
            </w:r>
            <w:r>
              <w:rPr>
                <w:rFonts w:hint="eastAsia" w:ascii="仿宋_GB2312" w:hAnsi="Times New Roman" w:eastAsia="仿宋_GB2312"/>
                <w:sz w:val="24"/>
                <w:szCs w:val="24"/>
              </w:rPr>
              <w:t>址</w:t>
            </w:r>
          </w:p>
        </w:tc>
        <w:tc>
          <w:tcPr>
            <w:tcW w:w="3233" w:type="dxa"/>
            <w:tcBorders>
              <w:tl2br w:val="nil"/>
              <w:tr2bl w:val="nil"/>
            </w:tcBorders>
            <w:vAlign w:val="center"/>
          </w:tcPr>
          <w:p>
            <w:pPr>
              <w:adjustRightInd w:val="0"/>
              <w:snapToGrid w:val="0"/>
              <w:jc w:val="center"/>
              <w:rPr>
                <w:rFonts w:ascii="仿宋_GB2312" w:hAnsi="Times New Roman" w:eastAsia="仿宋_GB2312"/>
                <w:sz w:val="24"/>
                <w:szCs w:val="24"/>
              </w:rPr>
            </w:pPr>
          </w:p>
        </w:tc>
        <w:tc>
          <w:tcPr>
            <w:tcW w:w="1437" w:type="dxa"/>
            <w:tcBorders>
              <w:tl2br w:val="nil"/>
              <w:tr2bl w:val="nil"/>
            </w:tcBorders>
            <w:vAlign w:val="center"/>
          </w:tcPr>
          <w:p>
            <w:pPr>
              <w:adjustRightInd w:val="0"/>
              <w:snapToGrid w:val="0"/>
              <w:jc w:val="center"/>
              <w:rPr>
                <w:rFonts w:ascii="仿宋_GB2312" w:hAnsi="Times New Roman" w:eastAsia="仿宋_GB2312"/>
                <w:sz w:val="24"/>
                <w:szCs w:val="24"/>
              </w:rPr>
            </w:pPr>
            <w:r>
              <w:rPr>
                <w:rFonts w:hint="eastAsia" w:ascii="仿宋_GB2312" w:hAnsi="Times New Roman" w:eastAsia="仿宋_GB2312"/>
                <w:sz w:val="24"/>
                <w:szCs w:val="24"/>
              </w:rPr>
              <w:t>邮政编码</w:t>
            </w:r>
          </w:p>
        </w:tc>
        <w:tc>
          <w:tcPr>
            <w:tcW w:w="2288" w:type="dxa"/>
            <w:tcBorders>
              <w:tl2br w:val="nil"/>
              <w:tr2bl w:val="nil"/>
            </w:tcBorders>
            <w:vAlign w:val="center"/>
          </w:tcPr>
          <w:p>
            <w:pPr>
              <w:adjustRightInd w:val="0"/>
              <w:snapToGrid w:val="0"/>
              <w:jc w:val="center"/>
              <w:rPr>
                <w:rFonts w:ascii="仿宋_GB2312" w:hAnsi="Times New Roman" w:eastAsia="仿宋_GB2312"/>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Ex>
        <w:trPr>
          <w:trHeight w:val="454" w:hRule="atLeast"/>
          <w:jc w:val="center"/>
        </w:trPr>
        <w:tc>
          <w:tcPr>
            <w:tcW w:w="1545" w:type="dxa"/>
            <w:tcBorders>
              <w:tl2br w:val="nil"/>
              <w:tr2bl w:val="nil"/>
            </w:tcBorders>
            <w:vAlign w:val="center"/>
          </w:tcPr>
          <w:p>
            <w:pPr>
              <w:adjustRightInd w:val="0"/>
              <w:snapToGrid w:val="0"/>
              <w:jc w:val="center"/>
              <w:rPr>
                <w:rFonts w:ascii="仿宋_GB2312" w:hAnsi="Times New Roman" w:eastAsia="仿宋_GB2312"/>
                <w:sz w:val="24"/>
                <w:szCs w:val="24"/>
              </w:rPr>
            </w:pPr>
            <w:r>
              <w:rPr>
                <w:rFonts w:hint="eastAsia" w:ascii="仿宋_GB2312" w:hAnsi="Times New Roman" w:eastAsia="仿宋_GB2312"/>
                <w:sz w:val="24"/>
                <w:szCs w:val="24"/>
              </w:rPr>
              <w:t>联系电话</w:t>
            </w:r>
          </w:p>
        </w:tc>
        <w:tc>
          <w:tcPr>
            <w:tcW w:w="3233" w:type="dxa"/>
            <w:tcBorders>
              <w:tl2br w:val="nil"/>
              <w:tr2bl w:val="nil"/>
            </w:tcBorders>
            <w:vAlign w:val="center"/>
          </w:tcPr>
          <w:p>
            <w:pPr>
              <w:adjustRightInd w:val="0"/>
              <w:snapToGrid w:val="0"/>
              <w:jc w:val="center"/>
              <w:rPr>
                <w:rFonts w:ascii="仿宋_GB2312" w:hAnsi="Times New Roman" w:eastAsia="仿宋_GB2312"/>
                <w:sz w:val="24"/>
                <w:szCs w:val="24"/>
              </w:rPr>
            </w:pPr>
          </w:p>
        </w:tc>
        <w:tc>
          <w:tcPr>
            <w:tcW w:w="1437" w:type="dxa"/>
            <w:tcBorders>
              <w:tl2br w:val="nil"/>
              <w:tr2bl w:val="nil"/>
            </w:tcBorders>
            <w:vAlign w:val="center"/>
          </w:tcPr>
          <w:p>
            <w:pPr>
              <w:adjustRightInd w:val="0"/>
              <w:snapToGrid w:val="0"/>
              <w:jc w:val="center"/>
              <w:rPr>
                <w:rFonts w:ascii="仿宋_GB2312" w:hAnsi="Times New Roman" w:eastAsia="仿宋_GB2312"/>
                <w:sz w:val="24"/>
                <w:szCs w:val="24"/>
              </w:rPr>
            </w:pPr>
            <w:r>
              <w:rPr>
                <w:rFonts w:hint="eastAsia" w:ascii="仿宋_GB2312" w:hAnsi="Times New Roman" w:eastAsia="仿宋_GB2312"/>
                <w:sz w:val="24"/>
                <w:szCs w:val="24"/>
              </w:rPr>
              <w:t>电子邮箱</w:t>
            </w:r>
          </w:p>
        </w:tc>
        <w:tc>
          <w:tcPr>
            <w:tcW w:w="2288" w:type="dxa"/>
            <w:tcBorders>
              <w:tl2br w:val="nil"/>
              <w:tr2bl w:val="nil"/>
            </w:tcBorders>
            <w:vAlign w:val="center"/>
          </w:tcPr>
          <w:p>
            <w:pPr>
              <w:adjustRightInd w:val="0"/>
              <w:snapToGrid w:val="0"/>
              <w:jc w:val="center"/>
              <w:rPr>
                <w:rFonts w:ascii="仿宋_GB2312" w:hAnsi="Times New Roman" w:eastAsia="仿宋_GB2312"/>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Ex>
        <w:trPr>
          <w:trHeight w:val="454" w:hRule="atLeast"/>
          <w:jc w:val="center"/>
        </w:trPr>
        <w:tc>
          <w:tcPr>
            <w:tcW w:w="1545" w:type="dxa"/>
            <w:tcBorders>
              <w:tl2br w:val="nil"/>
              <w:tr2bl w:val="nil"/>
            </w:tcBorders>
            <w:vAlign w:val="center"/>
          </w:tcPr>
          <w:p>
            <w:pPr>
              <w:adjustRightInd w:val="0"/>
              <w:snapToGrid w:val="0"/>
              <w:jc w:val="center"/>
              <w:rPr>
                <w:rFonts w:ascii="仿宋_GB2312" w:hAnsi="Times New Roman" w:eastAsia="仿宋_GB2312"/>
                <w:sz w:val="24"/>
                <w:szCs w:val="24"/>
              </w:rPr>
            </w:pPr>
            <w:r>
              <w:rPr>
                <w:rFonts w:hint="eastAsia" w:ascii="仿宋_GB2312" w:hAnsi="Times New Roman" w:eastAsia="仿宋_GB2312"/>
                <w:sz w:val="24"/>
                <w:szCs w:val="24"/>
              </w:rPr>
              <w:t>拟参加人数</w:t>
            </w:r>
          </w:p>
        </w:tc>
        <w:tc>
          <w:tcPr>
            <w:tcW w:w="6958" w:type="dxa"/>
            <w:gridSpan w:val="3"/>
            <w:tcBorders>
              <w:tl2br w:val="nil"/>
              <w:tr2bl w:val="nil"/>
            </w:tcBorders>
            <w:vAlign w:val="center"/>
          </w:tcPr>
          <w:p>
            <w:pPr>
              <w:adjustRightInd w:val="0"/>
              <w:snapToGrid w:val="0"/>
              <w:jc w:val="center"/>
              <w:rPr>
                <w:rFonts w:ascii="仿宋_GB2312" w:hAnsi="Times New Roman" w:eastAsia="仿宋_GB2312"/>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Ex>
        <w:trPr>
          <w:trHeight w:val="454" w:hRule="atLeast"/>
          <w:jc w:val="center"/>
        </w:trPr>
        <w:tc>
          <w:tcPr>
            <w:tcW w:w="1545" w:type="dxa"/>
            <w:tcBorders>
              <w:tl2br w:val="nil"/>
              <w:tr2bl w:val="nil"/>
            </w:tcBorders>
            <w:vAlign w:val="center"/>
          </w:tcPr>
          <w:p>
            <w:pPr>
              <w:adjustRightInd w:val="0"/>
              <w:snapToGrid w:val="0"/>
              <w:jc w:val="center"/>
              <w:rPr>
                <w:rFonts w:ascii="仿宋_GB2312" w:hAnsi="Times New Roman" w:eastAsia="仿宋_GB2312"/>
                <w:sz w:val="24"/>
                <w:szCs w:val="24"/>
              </w:rPr>
            </w:pPr>
            <w:r>
              <w:rPr>
                <w:rFonts w:hint="eastAsia" w:ascii="仿宋_GB2312" w:hAnsi="Times New Roman" w:eastAsia="仿宋_GB2312"/>
                <w:sz w:val="24"/>
                <w:szCs w:val="24"/>
              </w:rPr>
              <w:t>预计覆盖公众人数</w:t>
            </w:r>
          </w:p>
        </w:tc>
        <w:tc>
          <w:tcPr>
            <w:tcW w:w="6958" w:type="dxa"/>
            <w:gridSpan w:val="3"/>
            <w:tcBorders>
              <w:tl2br w:val="nil"/>
              <w:tr2bl w:val="nil"/>
            </w:tcBorders>
            <w:vAlign w:val="center"/>
          </w:tcPr>
          <w:p>
            <w:pPr>
              <w:adjustRightInd w:val="0"/>
              <w:snapToGrid w:val="0"/>
              <w:jc w:val="center"/>
              <w:rPr>
                <w:rFonts w:ascii="仿宋_GB2312" w:hAnsi="Times New Roman" w:eastAsia="仿宋_GB2312"/>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Ex>
        <w:trPr>
          <w:trHeight w:val="454" w:hRule="atLeast"/>
          <w:jc w:val="center"/>
        </w:trPr>
        <w:tc>
          <w:tcPr>
            <w:tcW w:w="1545" w:type="dxa"/>
            <w:tcBorders>
              <w:tl2br w:val="nil"/>
              <w:tr2bl w:val="nil"/>
            </w:tcBorders>
            <w:vAlign w:val="center"/>
          </w:tcPr>
          <w:p>
            <w:pPr>
              <w:adjustRightInd w:val="0"/>
              <w:snapToGrid w:val="0"/>
              <w:spacing w:line="480" w:lineRule="auto"/>
              <w:jc w:val="center"/>
              <w:rPr>
                <w:rFonts w:ascii="仿宋_GB2312" w:hAnsi="Times New Roman" w:eastAsia="仿宋_GB2312"/>
                <w:sz w:val="24"/>
                <w:szCs w:val="24"/>
              </w:rPr>
            </w:pPr>
            <w:r>
              <w:rPr>
                <w:rFonts w:hint="eastAsia" w:ascii="仿宋_GB2312" w:hAnsi="Times New Roman" w:eastAsia="仿宋_GB2312"/>
                <w:sz w:val="24"/>
                <w:szCs w:val="24"/>
              </w:rPr>
              <w:t>项</w:t>
            </w:r>
          </w:p>
          <w:p>
            <w:pPr>
              <w:adjustRightInd w:val="0"/>
              <w:snapToGrid w:val="0"/>
              <w:spacing w:line="480" w:lineRule="auto"/>
              <w:jc w:val="center"/>
              <w:rPr>
                <w:rFonts w:ascii="仿宋_GB2312" w:hAnsi="Times New Roman" w:eastAsia="仿宋_GB2312"/>
                <w:sz w:val="24"/>
                <w:szCs w:val="24"/>
              </w:rPr>
            </w:pPr>
            <w:r>
              <w:rPr>
                <w:rFonts w:hint="eastAsia" w:ascii="仿宋_GB2312" w:hAnsi="Times New Roman" w:eastAsia="仿宋_GB2312"/>
                <w:sz w:val="24"/>
                <w:szCs w:val="24"/>
              </w:rPr>
              <w:t>目</w:t>
            </w:r>
          </w:p>
          <w:p>
            <w:pPr>
              <w:adjustRightInd w:val="0"/>
              <w:snapToGrid w:val="0"/>
              <w:spacing w:line="480" w:lineRule="auto"/>
              <w:jc w:val="center"/>
              <w:rPr>
                <w:rFonts w:ascii="仿宋_GB2312" w:hAnsi="Times New Roman" w:eastAsia="仿宋_GB2312"/>
                <w:sz w:val="24"/>
                <w:szCs w:val="24"/>
              </w:rPr>
            </w:pPr>
            <w:r>
              <w:rPr>
                <w:rFonts w:hint="eastAsia" w:ascii="仿宋_GB2312" w:hAnsi="Times New Roman" w:eastAsia="仿宋_GB2312"/>
                <w:sz w:val="24"/>
                <w:szCs w:val="24"/>
              </w:rPr>
              <w:t>简</w:t>
            </w:r>
          </w:p>
          <w:p>
            <w:pPr>
              <w:adjustRightInd w:val="0"/>
              <w:snapToGrid w:val="0"/>
              <w:spacing w:line="480" w:lineRule="auto"/>
              <w:jc w:val="center"/>
              <w:rPr>
                <w:rFonts w:ascii="仿宋_GB2312" w:hAnsi="Times New Roman" w:eastAsia="仿宋_GB2312"/>
                <w:sz w:val="24"/>
                <w:szCs w:val="24"/>
              </w:rPr>
            </w:pPr>
            <w:r>
              <w:rPr>
                <w:rFonts w:hint="eastAsia" w:ascii="仿宋_GB2312" w:hAnsi="Times New Roman" w:eastAsia="仿宋_GB2312"/>
                <w:sz w:val="24"/>
                <w:szCs w:val="24"/>
              </w:rPr>
              <w:t>介</w:t>
            </w:r>
          </w:p>
        </w:tc>
        <w:tc>
          <w:tcPr>
            <w:tcW w:w="6958" w:type="dxa"/>
            <w:gridSpan w:val="3"/>
            <w:tcBorders>
              <w:tl2br w:val="nil"/>
              <w:tr2bl w:val="nil"/>
            </w:tcBorders>
            <w:vAlign w:val="center"/>
          </w:tcPr>
          <w:p>
            <w:pPr>
              <w:adjustRightInd w:val="0"/>
              <w:snapToGrid w:val="0"/>
              <w:rPr>
                <w:rFonts w:ascii="仿宋_GB2312" w:hAnsi="Times New Roman" w:eastAsia="仿宋_GB2312"/>
                <w:sz w:val="24"/>
                <w:szCs w:val="24"/>
              </w:rPr>
            </w:pPr>
            <w:r>
              <w:rPr>
                <w:rFonts w:hint="eastAsia" w:ascii="仿宋_GB2312" w:hAnsi="Times New Roman" w:eastAsia="仿宋_GB2312"/>
                <w:sz w:val="24"/>
                <w:szCs w:val="24"/>
              </w:rPr>
              <w:t>（主要活动内容、方式、参加人员、宣传方式）</w:t>
            </w:r>
          </w:p>
          <w:p>
            <w:pPr>
              <w:adjustRightInd w:val="0"/>
              <w:snapToGrid w:val="0"/>
              <w:rPr>
                <w:rFonts w:ascii="仿宋_GB2312" w:hAnsi="Times New Roman" w:eastAsia="仿宋_GB2312"/>
                <w:sz w:val="24"/>
                <w:szCs w:val="24"/>
              </w:rPr>
            </w:pPr>
          </w:p>
          <w:p>
            <w:pPr>
              <w:adjustRightInd w:val="0"/>
              <w:snapToGrid w:val="0"/>
              <w:rPr>
                <w:rFonts w:ascii="仿宋_GB2312" w:hAnsi="Times New Roman" w:eastAsia="仿宋_GB2312"/>
                <w:sz w:val="24"/>
                <w:szCs w:val="24"/>
              </w:rPr>
            </w:pPr>
          </w:p>
          <w:p>
            <w:pPr>
              <w:adjustRightInd w:val="0"/>
              <w:snapToGrid w:val="0"/>
              <w:rPr>
                <w:rFonts w:ascii="仿宋_GB2312" w:hAnsi="Times New Roman" w:eastAsia="仿宋_GB2312"/>
                <w:sz w:val="24"/>
                <w:szCs w:val="24"/>
              </w:rPr>
            </w:pPr>
          </w:p>
          <w:p>
            <w:pPr>
              <w:adjustRightInd w:val="0"/>
              <w:snapToGrid w:val="0"/>
              <w:rPr>
                <w:rFonts w:ascii="仿宋_GB2312" w:hAnsi="Times New Roman" w:eastAsia="仿宋_GB2312"/>
                <w:sz w:val="24"/>
                <w:szCs w:val="24"/>
              </w:rPr>
            </w:pPr>
          </w:p>
          <w:p>
            <w:pPr>
              <w:adjustRightInd w:val="0"/>
              <w:snapToGrid w:val="0"/>
              <w:rPr>
                <w:rFonts w:ascii="仿宋_GB2312" w:hAnsi="Times New Roman" w:eastAsia="仿宋_GB2312"/>
                <w:sz w:val="24"/>
                <w:szCs w:val="24"/>
              </w:rPr>
            </w:pPr>
          </w:p>
          <w:p>
            <w:pPr>
              <w:adjustRightInd w:val="0"/>
              <w:snapToGrid w:val="0"/>
              <w:rPr>
                <w:rFonts w:ascii="仿宋_GB2312" w:hAnsi="Times New Roman" w:eastAsia="仿宋_GB2312"/>
                <w:sz w:val="24"/>
                <w:szCs w:val="24"/>
              </w:rPr>
            </w:pPr>
          </w:p>
          <w:p>
            <w:pPr>
              <w:adjustRightInd w:val="0"/>
              <w:snapToGrid w:val="0"/>
              <w:rPr>
                <w:rFonts w:ascii="仿宋_GB2312" w:hAnsi="Times New Roman" w:eastAsia="仿宋_GB2312"/>
                <w:sz w:val="24"/>
                <w:szCs w:val="24"/>
              </w:rPr>
            </w:pPr>
          </w:p>
          <w:p>
            <w:pPr>
              <w:adjustRightInd w:val="0"/>
              <w:snapToGrid w:val="0"/>
              <w:rPr>
                <w:rFonts w:ascii="仿宋_GB2312" w:hAnsi="Times New Roman" w:eastAsia="仿宋_GB2312"/>
                <w:sz w:val="24"/>
                <w:szCs w:val="24"/>
              </w:rPr>
            </w:pPr>
          </w:p>
          <w:p>
            <w:pPr>
              <w:adjustRightInd w:val="0"/>
              <w:snapToGrid w:val="0"/>
              <w:rPr>
                <w:rFonts w:ascii="仿宋_GB2312" w:hAnsi="Times New Roman" w:eastAsia="仿宋_GB2312"/>
                <w:sz w:val="24"/>
                <w:szCs w:val="24"/>
              </w:rPr>
            </w:pPr>
          </w:p>
          <w:p>
            <w:pPr>
              <w:adjustRightInd w:val="0"/>
              <w:snapToGrid w:val="0"/>
              <w:rPr>
                <w:rFonts w:ascii="仿宋_GB2312" w:hAnsi="Times New Roman" w:eastAsia="仿宋_GB2312"/>
                <w:sz w:val="24"/>
                <w:szCs w:val="24"/>
              </w:rPr>
            </w:pPr>
          </w:p>
          <w:p>
            <w:pPr>
              <w:adjustRightInd w:val="0"/>
              <w:snapToGrid w:val="0"/>
              <w:rPr>
                <w:rFonts w:ascii="仿宋_GB2312" w:hAnsi="Times New Roman" w:eastAsia="仿宋_GB2312"/>
                <w:sz w:val="24"/>
                <w:szCs w:val="24"/>
              </w:rPr>
            </w:pPr>
          </w:p>
        </w:tc>
      </w:tr>
    </w:tbl>
    <w:p>
      <w:pPr>
        <w:spacing w:line="360" w:lineRule="auto"/>
        <w:ind w:firstLine="480" w:firstLineChars="200"/>
        <w:rPr>
          <w:rFonts w:ascii="仿宋_GB2312" w:eastAsia="仿宋_GB2312"/>
          <w:sz w:val="24"/>
          <w:szCs w:val="24"/>
        </w:rPr>
      </w:pPr>
      <w:r>
        <w:rPr>
          <w:rFonts w:ascii="Times New Roman" w:hAnsi="Times New Roman" w:eastAsia="楷体_GB2312"/>
          <w:sz w:val="24"/>
        </w:rPr>
        <w:t>注：</w:t>
      </w:r>
      <w:r>
        <w:rPr>
          <w:rFonts w:hint="eastAsia" w:ascii="Times New Roman" w:hAnsi="Times New Roman" w:eastAsia="楷体_GB2312"/>
          <w:sz w:val="24"/>
        </w:rPr>
        <w:t>拟承担单位需要提交本活动备案表（一个活动一个表），于2018年12月31日前发送到项目管理办公室邮箱（</w:t>
      </w:r>
      <w:r>
        <w:rPr>
          <w:rFonts w:ascii="Times New Roman" w:hAnsi="Times New Roman" w:eastAsia="楷体_GB2312"/>
          <w:sz w:val="24"/>
        </w:rPr>
        <w:t>kjcbb@qq.com</w:t>
      </w:r>
      <w:r>
        <w:rPr>
          <w:rFonts w:hint="eastAsia" w:ascii="Times New Roman" w:hAnsi="Times New Roman" w:eastAsia="楷体_GB2312"/>
          <w:sz w:val="24"/>
        </w:rPr>
        <w:t>），邮件主题中注明“信息网科技传播创新工程－备案表”。</w:t>
      </w:r>
      <w:bookmarkEnd w:id="19"/>
    </w:p>
    <w:p>
      <w:pPr>
        <w:spacing w:line="360" w:lineRule="auto"/>
        <w:ind w:firstLine="480" w:firstLineChars="200"/>
        <w:rPr>
          <w:rFonts w:ascii="仿宋_GB2312" w:eastAsia="仿宋_GB2312"/>
          <w:sz w:val="24"/>
          <w:szCs w:val="24"/>
        </w:rPr>
      </w:pPr>
    </w:p>
    <w:p>
      <w:pPr>
        <w:spacing w:line="360" w:lineRule="auto"/>
        <w:ind w:firstLine="480" w:firstLineChars="200"/>
        <w:rPr>
          <w:rFonts w:ascii="仿宋_GB2312" w:eastAsia="仿宋_GB2312"/>
          <w:sz w:val="24"/>
          <w:szCs w:val="24"/>
        </w:rPr>
      </w:pP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Courier New">
    <w:panose1 w:val="02070309020205020404"/>
    <w:charset w:val="00"/>
    <w:family w:val="modern"/>
    <w:pitch w:val="default"/>
    <w:sig w:usb0="E0002EFF" w:usb1="C0007843" w:usb2="00000009" w:usb3="00000000" w:csb0="400001FF" w:csb1="FFFF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ins w:id="0" w:author="珍惜" w:date="2018-11-30T16:03:11Z">
      <w:r>
        <w:rPr>
          <w:sz w:val="18"/>
        </w:rP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7"/>
                  </w:pPr>
                  <w:r>
                    <w:fldChar w:fldCharType="begin"/>
                  </w:r>
                  <w:r>
                    <w:instrText xml:space="preserve"> PAGE   \* MERGEFORMAT </w:instrText>
                  </w:r>
                  <w:r>
                    <w:fldChar w:fldCharType="separate"/>
                  </w:r>
                  <w:r>
                    <w:rPr>
                      <w:lang w:val="zh-CN"/>
                    </w:rPr>
                    <w:t>19</w:t>
                  </w:r>
                  <w:r>
                    <w:rPr>
                      <w:lang w:val="zh-CN"/>
                    </w:rPr>
                    <w:fldChar w:fldCharType="end"/>
                  </w:r>
                </w:p>
              </w:txbxContent>
            </v:textbox>
          </v:shape>
        </w:pict>
      </w:r>
    </w:ins>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ins w:id="2" w:author="珍惜" w:date="2018-11-30T16:03:11Z">
      <w:r>
        <w:rPr>
          <w:sz w:val="18"/>
        </w:rPr>
        <w:pict>
          <v:shape id="_x0000_s2050" o:spid="_x0000_s2050"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7"/>
                    <w:rPr>
                      <w:rFonts w:hint="eastAsia" w:eastAsia="宋体"/>
                      <w:lang w:eastAsia="zh-CN"/>
                    </w:rPr>
                  </w:pPr>
                  <w:ins w:id="4" w:author="珍惜" w:date="2018-11-30T16:03:11Z">
                    <w:r>
                      <w:rPr>
                        <w:rFonts w:hint="eastAsia"/>
                        <w:lang w:eastAsia="zh-CN"/>
                      </w:rPr>
                      <w:fldChar w:fldCharType="begin"/>
                    </w:r>
                  </w:ins>
                  <w:ins w:id="5" w:author="珍惜" w:date="2018-11-30T16:03:11Z">
                    <w:r>
                      <w:rPr>
                        <w:rFonts w:hint="eastAsia"/>
                        <w:lang w:eastAsia="zh-CN"/>
                      </w:rPr>
                      <w:instrText xml:space="preserve"> PAGE  \* MERGEFORMAT </w:instrText>
                    </w:r>
                  </w:ins>
                  <w:ins w:id="6" w:author="珍惜" w:date="2018-11-30T16:03:11Z">
                    <w:r>
                      <w:rPr>
                        <w:rFonts w:hint="eastAsia"/>
                        <w:lang w:eastAsia="zh-CN"/>
                      </w:rPr>
                      <w:fldChar w:fldCharType="separate"/>
                    </w:r>
                  </w:ins>
                  <w:ins w:id="7" w:author="珍惜" w:date="2018-11-30T16:03:11Z">
                    <w:r>
                      <w:rPr>
                        <w:rFonts w:hint="eastAsia"/>
                        <w:lang w:eastAsia="zh-CN"/>
                      </w:rPr>
                      <w:t>0</w:t>
                    </w:r>
                  </w:ins>
                  <w:ins w:id="8" w:author="珍惜" w:date="2018-11-30T16:03:11Z">
                    <w:r>
                      <w:rPr>
                        <w:rFonts w:hint="eastAsia"/>
                        <w:lang w:eastAsia="zh-CN"/>
                      </w:rPr>
                      <w:fldChar w:fldCharType="end"/>
                    </w:r>
                  </w:ins>
                </w:p>
              </w:txbxContent>
            </v:textbox>
          </v:shape>
        </w:pict>
      </w:r>
    </w:ins>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bookmarkStart w:id="78" w:name="_GoBack"/>
    <w:bookmarkEnd w:id="78"/>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EA0D88"/>
    <w:multiLevelType w:val="multilevel"/>
    <w:tmpl w:val="39EA0D88"/>
    <w:lvl w:ilvl="0" w:tentative="0">
      <w:start w:val="1"/>
      <w:numFmt w:val="bullet"/>
      <w:lvlText w:val=""/>
      <w:lvlJc w:val="left"/>
      <w:pPr>
        <w:tabs>
          <w:tab w:val="left" w:pos="420"/>
        </w:tabs>
        <w:ind w:left="420" w:hanging="420"/>
      </w:pPr>
      <w:rPr>
        <w:rFonts w:hint="default" w:ascii="Wingdings" w:hAnsi="Wingdings"/>
        <w:color w:val="auto"/>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63D7016D"/>
    <w:multiLevelType w:val="multilevel"/>
    <w:tmpl w:val="63D7016D"/>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64916565"/>
    <w:multiLevelType w:val="multilevel"/>
    <w:tmpl w:val="64916565"/>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6EAB69B9"/>
    <w:multiLevelType w:val="multilevel"/>
    <w:tmpl w:val="6EAB69B9"/>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3"/>
  </w:num>
  <w:num w:numId="3">
    <w:abstractNumId w:val="1"/>
  </w:num>
  <w:num w:numId="4">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珍惜">
    <w15:presenceInfo w15:providerId="WPS Office" w15:userId="13508747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bordersDoNotSurroundHeader w:val="1"/>
  <w:bordersDoNotSurroundFooter w:val="1"/>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A50100"/>
    <w:rsid w:val="00000D8B"/>
    <w:rsid w:val="0000106B"/>
    <w:rsid w:val="0000385F"/>
    <w:rsid w:val="00004ABB"/>
    <w:rsid w:val="00004D6A"/>
    <w:rsid w:val="00004FBF"/>
    <w:rsid w:val="00005D08"/>
    <w:rsid w:val="00005D8F"/>
    <w:rsid w:val="000065CC"/>
    <w:rsid w:val="000067F2"/>
    <w:rsid w:val="000105C0"/>
    <w:rsid w:val="000108A7"/>
    <w:rsid w:val="0001124B"/>
    <w:rsid w:val="00011BC1"/>
    <w:rsid w:val="000130AB"/>
    <w:rsid w:val="00013147"/>
    <w:rsid w:val="00013812"/>
    <w:rsid w:val="00013B94"/>
    <w:rsid w:val="00014201"/>
    <w:rsid w:val="00015DD0"/>
    <w:rsid w:val="00017635"/>
    <w:rsid w:val="0002020B"/>
    <w:rsid w:val="00020505"/>
    <w:rsid w:val="00022105"/>
    <w:rsid w:val="00022D23"/>
    <w:rsid w:val="00027841"/>
    <w:rsid w:val="000315ED"/>
    <w:rsid w:val="0003254A"/>
    <w:rsid w:val="000352F1"/>
    <w:rsid w:val="000353DA"/>
    <w:rsid w:val="0003555E"/>
    <w:rsid w:val="00035DF4"/>
    <w:rsid w:val="0003625B"/>
    <w:rsid w:val="00036D77"/>
    <w:rsid w:val="00036DF7"/>
    <w:rsid w:val="00037881"/>
    <w:rsid w:val="00037F06"/>
    <w:rsid w:val="000400CE"/>
    <w:rsid w:val="00040155"/>
    <w:rsid w:val="00040820"/>
    <w:rsid w:val="00040A03"/>
    <w:rsid w:val="00043917"/>
    <w:rsid w:val="00043B38"/>
    <w:rsid w:val="0004573B"/>
    <w:rsid w:val="000462EB"/>
    <w:rsid w:val="000477F1"/>
    <w:rsid w:val="00047A0D"/>
    <w:rsid w:val="00051A9C"/>
    <w:rsid w:val="00052623"/>
    <w:rsid w:val="000527A3"/>
    <w:rsid w:val="00052EA4"/>
    <w:rsid w:val="000536A5"/>
    <w:rsid w:val="00053DAB"/>
    <w:rsid w:val="00054A69"/>
    <w:rsid w:val="00054B24"/>
    <w:rsid w:val="0005528A"/>
    <w:rsid w:val="00057412"/>
    <w:rsid w:val="000603E6"/>
    <w:rsid w:val="00060D75"/>
    <w:rsid w:val="00062284"/>
    <w:rsid w:val="00063649"/>
    <w:rsid w:val="00064C60"/>
    <w:rsid w:val="000656B1"/>
    <w:rsid w:val="0006635D"/>
    <w:rsid w:val="00066B33"/>
    <w:rsid w:val="0007216A"/>
    <w:rsid w:val="000744AF"/>
    <w:rsid w:val="0007454D"/>
    <w:rsid w:val="00075B0A"/>
    <w:rsid w:val="00076412"/>
    <w:rsid w:val="000764BC"/>
    <w:rsid w:val="00076A41"/>
    <w:rsid w:val="0008099B"/>
    <w:rsid w:val="00081333"/>
    <w:rsid w:val="00081408"/>
    <w:rsid w:val="000817C6"/>
    <w:rsid w:val="00082071"/>
    <w:rsid w:val="000824E6"/>
    <w:rsid w:val="00083AE4"/>
    <w:rsid w:val="00084107"/>
    <w:rsid w:val="00084AD1"/>
    <w:rsid w:val="000857DC"/>
    <w:rsid w:val="00086951"/>
    <w:rsid w:val="000906FB"/>
    <w:rsid w:val="00090F0C"/>
    <w:rsid w:val="000925F9"/>
    <w:rsid w:val="00092706"/>
    <w:rsid w:val="000946D0"/>
    <w:rsid w:val="00094D85"/>
    <w:rsid w:val="0009618A"/>
    <w:rsid w:val="000A040F"/>
    <w:rsid w:val="000A0702"/>
    <w:rsid w:val="000A0A97"/>
    <w:rsid w:val="000A1259"/>
    <w:rsid w:val="000A1ADB"/>
    <w:rsid w:val="000A20BB"/>
    <w:rsid w:val="000A2866"/>
    <w:rsid w:val="000A4116"/>
    <w:rsid w:val="000A4F63"/>
    <w:rsid w:val="000A7A66"/>
    <w:rsid w:val="000B00E0"/>
    <w:rsid w:val="000B0BC3"/>
    <w:rsid w:val="000B0D27"/>
    <w:rsid w:val="000B18BB"/>
    <w:rsid w:val="000B2132"/>
    <w:rsid w:val="000B30AF"/>
    <w:rsid w:val="000B319B"/>
    <w:rsid w:val="000B35CA"/>
    <w:rsid w:val="000B3ABD"/>
    <w:rsid w:val="000B454F"/>
    <w:rsid w:val="000B47D2"/>
    <w:rsid w:val="000B4B6A"/>
    <w:rsid w:val="000B51B7"/>
    <w:rsid w:val="000B5563"/>
    <w:rsid w:val="000B58D0"/>
    <w:rsid w:val="000B62AA"/>
    <w:rsid w:val="000C024F"/>
    <w:rsid w:val="000C078C"/>
    <w:rsid w:val="000C29D5"/>
    <w:rsid w:val="000C3518"/>
    <w:rsid w:val="000C3CF1"/>
    <w:rsid w:val="000C4DC9"/>
    <w:rsid w:val="000C4EF9"/>
    <w:rsid w:val="000C5583"/>
    <w:rsid w:val="000C726F"/>
    <w:rsid w:val="000D16C5"/>
    <w:rsid w:val="000D1B79"/>
    <w:rsid w:val="000D29BB"/>
    <w:rsid w:val="000D53C3"/>
    <w:rsid w:val="000D56E5"/>
    <w:rsid w:val="000D5B2F"/>
    <w:rsid w:val="000D621E"/>
    <w:rsid w:val="000D6C62"/>
    <w:rsid w:val="000D790D"/>
    <w:rsid w:val="000E073E"/>
    <w:rsid w:val="000E075A"/>
    <w:rsid w:val="000E0EDA"/>
    <w:rsid w:val="000E28AD"/>
    <w:rsid w:val="000E33DC"/>
    <w:rsid w:val="000E49F6"/>
    <w:rsid w:val="000E5633"/>
    <w:rsid w:val="000E631E"/>
    <w:rsid w:val="000E6395"/>
    <w:rsid w:val="000E69F0"/>
    <w:rsid w:val="000E7845"/>
    <w:rsid w:val="000F090D"/>
    <w:rsid w:val="000F10B3"/>
    <w:rsid w:val="000F1B45"/>
    <w:rsid w:val="000F1ED1"/>
    <w:rsid w:val="000F2E6D"/>
    <w:rsid w:val="000F2FE1"/>
    <w:rsid w:val="000F3573"/>
    <w:rsid w:val="000F3A9D"/>
    <w:rsid w:val="000F3B49"/>
    <w:rsid w:val="000F49A2"/>
    <w:rsid w:val="000F4FDB"/>
    <w:rsid w:val="000F4FE7"/>
    <w:rsid w:val="000F54CC"/>
    <w:rsid w:val="000F5F40"/>
    <w:rsid w:val="000F6339"/>
    <w:rsid w:val="000F6586"/>
    <w:rsid w:val="000F6634"/>
    <w:rsid w:val="000F7574"/>
    <w:rsid w:val="000F796E"/>
    <w:rsid w:val="000F7A5A"/>
    <w:rsid w:val="000F7C75"/>
    <w:rsid w:val="00100349"/>
    <w:rsid w:val="00100898"/>
    <w:rsid w:val="00100B7C"/>
    <w:rsid w:val="00100D5E"/>
    <w:rsid w:val="001020E1"/>
    <w:rsid w:val="0010316C"/>
    <w:rsid w:val="00104497"/>
    <w:rsid w:val="00105370"/>
    <w:rsid w:val="0010547F"/>
    <w:rsid w:val="00106207"/>
    <w:rsid w:val="001105C2"/>
    <w:rsid w:val="001115BF"/>
    <w:rsid w:val="001119CC"/>
    <w:rsid w:val="0011219C"/>
    <w:rsid w:val="00112673"/>
    <w:rsid w:val="00112693"/>
    <w:rsid w:val="00112984"/>
    <w:rsid w:val="00116195"/>
    <w:rsid w:val="001174D8"/>
    <w:rsid w:val="00117B3F"/>
    <w:rsid w:val="00117E48"/>
    <w:rsid w:val="00120AF4"/>
    <w:rsid w:val="00120E5C"/>
    <w:rsid w:val="00121145"/>
    <w:rsid w:val="0012115C"/>
    <w:rsid w:val="0012298D"/>
    <w:rsid w:val="00122B8B"/>
    <w:rsid w:val="001243A7"/>
    <w:rsid w:val="00126497"/>
    <w:rsid w:val="00126E93"/>
    <w:rsid w:val="0012733C"/>
    <w:rsid w:val="00131414"/>
    <w:rsid w:val="0013164D"/>
    <w:rsid w:val="00132071"/>
    <w:rsid w:val="00133D85"/>
    <w:rsid w:val="00133F94"/>
    <w:rsid w:val="001346D5"/>
    <w:rsid w:val="00134EA3"/>
    <w:rsid w:val="001360A7"/>
    <w:rsid w:val="00136C65"/>
    <w:rsid w:val="00136E22"/>
    <w:rsid w:val="001376F5"/>
    <w:rsid w:val="00137DFF"/>
    <w:rsid w:val="00140089"/>
    <w:rsid w:val="001415F8"/>
    <w:rsid w:val="001428BB"/>
    <w:rsid w:val="00142DB4"/>
    <w:rsid w:val="00142E98"/>
    <w:rsid w:val="00143CB4"/>
    <w:rsid w:val="001449F6"/>
    <w:rsid w:val="00144D0A"/>
    <w:rsid w:val="0014521F"/>
    <w:rsid w:val="00145878"/>
    <w:rsid w:val="00146DF9"/>
    <w:rsid w:val="00146FD0"/>
    <w:rsid w:val="0014732C"/>
    <w:rsid w:val="00150834"/>
    <w:rsid w:val="00152512"/>
    <w:rsid w:val="00153641"/>
    <w:rsid w:val="00154045"/>
    <w:rsid w:val="001558EC"/>
    <w:rsid w:val="00156B97"/>
    <w:rsid w:val="00156E47"/>
    <w:rsid w:val="0015740A"/>
    <w:rsid w:val="001575FE"/>
    <w:rsid w:val="00157AD0"/>
    <w:rsid w:val="00157CC1"/>
    <w:rsid w:val="0016083E"/>
    <w:rsid w:val="00160C86"/>
    <w:rsid w:val="00162028"/>
    <w:rsid w:val="00162B4A"/>
    <w:rsid w:val="00162F87"/>
    <w:rsid w:val="001631FE"/>
    <w:rsid w:val="00164C2B"/>
    <w:rsid w:val="001655F8"/>
    <w:rsid w:val="00166183"/>
    <w:rsid w:val="0017048D"/>
    <w:rsid w:val="001710FF"/>
    <w:rsid w:val="00171BC2"/>
    <w:rsid w:val="00171DD2"/>
    <w:rsid w:val="00172C01"/>
    <w:rsid w:val="00172E24"/>
    <w:rsid w:val="00173113"/>
    <w:rsid w:val="001732B6"/>
    <w:rsid w:val="00173480"/>
    <w:rsid w:val="001749FD"/>
    <w:rsid w:val="001765F4"/>
    <w:rsid w:val="00176A34"/>
    <w:rsid w:val="0017731B"/>
    <w:rsid w:val="00177C19"/>
    <w:rsid w:val="00177F7A"/>
    <w:rsid w:val="00180327"/>
    <w:rsid w:val="001815A2"/>
    <w:rsid w:val="00181856"/>
    <w:rsid w:val="00181BC1"/>
    <w:rsid w:val="00181D0A"/>
    <w:rsid w:val="001822FB"/>
    <w:rsid w:val="00182671"/>
    <w:rsid w:val="00183F52"/>
    <w:rsid w:val="00184458"/>
    <w:rsid w:val="00184732"/>
    <w:rsid w:val="001865BC"/>
    <w:rsid w:val="00186A3E"/>
    <w:rsid w:val="00186DDD"/>
    <w:rsid w:val="001875C6"/>
    <w:rsid w:val="00187862"/>
    <w:rsid w:val="001900A9"/>
    <w:rsid w:val="001901AB"/>
    <w:rsid w:val="00191AF5"/>
    <w:rsid w:val="0019206A"/>
    <w:rsid w:val="00192626"/>
    <w:rsid w:val="00193B27"/>
    <w:rsid w:val="00193C67"/>
    <w:rsid w:val="0019492A"/>
    <w:rsid w:val="00194EF5"/>
    <w:rsid w:val="00195131"/>
    <w:rsid w:val="001952E1"/>
    <w:rsid w:val="00195476"/>
    <w:rsid w:val="00195A34"/>
    <w:rsid w:val="00195B98"/>
    <w:rsid w:val="00196853"/>
    <w:rsid w:val="001A0C67"/>
    <w:rsid w:val="001A1178"/>
    <w:rsid w:val="001A446F"/>
    <w:rsid w:val="001A6CB3"/>
    <w:rsid w:val="001A6E88"/>
    <w:rsid w:val="001A7484"/>
    <w:rsid w:val="001B0129"/>
    <w:rsid w:val="001B197E"/>
    <w:rsid w:val="001B1CE3"/>
    <w:rsid w:val="001B1DA3"/>
    <w:rsid w:val="001B265E"/>
    <w:rsid w:val="001B3F97"/>
    <w:rsid w:val="001B4662"/>
    <w:rsid w:val="001B49D9"/>
    <w:rsid w:val="001B5798"/>
    <w:rsid w:val="001B5B02"/>
    <w:rsid w:val="001B65FC"/>
    <w:rsid w:val="001B6BC3"/>
    <w:rsid w:val="001B7C07"/>
    <w:rsid w:val="001C0128"/>
    <w:rsid w:val="001C22B7"/>
    <w:rsid w:val="001C238F"/>
    <w:rsid w:val="001C25E4"/>
    <w:rsid w:val="001C2F4F"/>
    <w:rsid w:val="001C5521"/>
    <w:rsid w:val="001C5765"/>
    <w:rsid w:val="001C5E39"/>
    <w:rsid w:val="001C6CA4"/>
    <w:rsid w:val="001C7103"/>
    <w:rsid w:val="001D08D1"/>
    <w:rsid w:val="001D0CA0"/>
    <w:rsid w:val="001D1807"/>
    <w:rsid w:val="001D19D4"/>
    <w:rsid w:val="001D23BA"/>
    <w:rsid w:val="001D2A20"/>
    <w:rsid w:val="001D2FA9"/>
    <w:rsid w:val="001D2FC1"/>
    <w:rsid w:val="001D42DF"/>
    <w:rsid w:val="001D5226"/>
    <w:rsid w:val="001D66B9"/>
    <w:rsid w:val="001D6ED8"/>
    <w:rsid w:val="001D748D"/>
    <w:rsid w:val="001D7889"/>
    <w:rsid w:val="001E0195"/>
    <w:rsid w:val="001E0A00"/>
    <w:rsid w:val="001E0B59"/>
    <w:rsid w:val="001E0D67"/>
    <w:rsid w:val="001E1AF9"/>
    <w:rsid w:val="001E2B00"/>
    <w:rsid w:val="001E368C"/>
    <w:rsid w:val="001E3CC4"/>
    <w:rsid w:val="001E4903"/>
    <w:rsid w:val="001E4C09"/>
    <w:rsid w:val="001E4C3D"/>
    <w:rsid w:val="001E5723"/>
    <w:rsid w:val="001E63A4"/>
    <w:rsid w:val="001E6C55"/>
    <w:rsid w:val="001F0105"/>
    <w:rsid w:val="001F10E9"/>
    <w:rsid w:val="001F1713"/>
    <w:rsid w:val="001F1B27"/>
    <w:rsid w:val="001F4939"/>
    <w:rsid w:val="001F5C5C"/>
    <w:rsid w:val="001F5CF7"/>
    <w:rsid w:val="001F67E3"/>
    <w:rsid w:val="00200D3C"/>
    <w:rsid w:val="00201BEF"/>
    <w:rsid w:val="00201F11"/>
    <w:rsid w:val="002024D2"/>
    <w:rsid w:val="0020313D"/>
    <w:rsid w:val="00203893"/>
    <w:rsid w:val="00203E32"/>
    <w:rsid w:val="00205987"/>
    <w:rsid w:val="00206334"/>
    <w:rsid w:val="00206BD8"/>
    <w:rsid w:val="002077E7"/>
    <w:rsid w:val="00211BBA"/>
    <w:rsid w:val="00211F0B"/>
    <w:rsid w:val="0021206F"/>
    <w:rsid w:val="00213321"/>
    <w:rsid w:val="0021419F"/>
    <w:rsid w:val="00214912"/>
    <w:rsid w:val="00214A44"/>
    <w:rsid w:val="00215D24"/>
    <w:rsid w:val="00216B87"/>
    <w:rsid w:val="0021716E"/>
    <w:rsid w:val="00217EEA"/>
    <w:rsid w:val="00220773"/>
    <w:rsid w:val="0022117E"/>
    <w:rsid w:val="00221B88"/>
    <w:rsid w:val="00221C84"/>
    <w:rsid w:val="00221F2A"/>
    <w:rsid w:val="002224DC"/>
    <w:rsid w:val="00223948"/>
    <w:rsid w:val="002259AB"/>
    <w:rsid w:val="00225CDA"/>
    <w:rsid w:val="00227494"/>
    <w:rsid w:val="00227689"/>
    <w:rsid w:val="002278A1"/>
    <w:rsid w:val="00227D9C"/>
    <w:rsid w:val="0023029A"/>
    <w:rsid w:val="0023048F"/>
    <w:rsid w:val="002307DC"/>
    <w:rsid w:val="0023092D"/>
    <w:rsid w:val="0023111A"/>
    <w:rsid w:val="00232806"/>
    <w:rsid w:val="00233AE0"/>
    <w:rsid w:val="00233AF0"/>
    <w:rsid w:val="00233EEA"/>
    <w:rsid w:val="00234E51"/>
    <w:rsid w:val="00237AA0"/>
    <w:rsid w:val="00237F57"/>
    <w:rsid w:val="002401E5"/>
    <w:rsid w:val="00240293"/>
    <w:rsid w:val="002411FB"/>
    <w:rsid w:val="0024250F"/>
    <w:rsid w:val="00242851"/>
    <w:rsid w:val="0024293B"/>
    <w:rsid w:val="00243E01"/>
    <w:rsid w:val="00243E6C"/>
    <w:rsid w:val="00245364"/>
    <w:rsid w:val="0024554F"/>
    <w:rsid w:val="002455A5"/>
    <w:rsid w:val="00246269"/>
    <w:rsid w:val="002464B0"/>
    <w:rsid w:val="00246593"/>
    <w:rsid w:val="00246A20"/>
    <w:rsid w:val="00246E25"/>
    <w:rsid w:val="00251681"/>
    <w:rsid w:val="00251B53"/>
    <w:rsid w:val="0025257A"/>
    <w:rsid w:val="0025285C"/>
    <w:rsid w:val="002532A7"/>
    <w:rsid w:val="00253534"/>
    <w:rsid w:val="002541C5"/>
    <w:rsid w:val="00256007"/>
    <w:rsid w:val="0026014B"/>
    <w:rsid w:val="002601A5"/>
    <w:rsid w:val="0026111C"/>
    <w:rsid w:val="00261770"/>
    <w:rsid w:val="00261CBD"/>
    <w:rsid w:val="00263156"/>
    <w:rsid w:val="00263A58"/>
    <w:rsid w:val="00264087"/>
    <w:rsid w:val="00265E67"/>
    <w:rsid w:val="002669DE"/>
    <w:rsid w:val="00267234"/>
    <w:rsid w:val="00267B20"/>
    <w:rsid w:val="00267CE9"/>
    <w:rsid w:val="00267D99"/>
    <w:rsid w:val="00271558"/>
    <w:rsid w:val="00271D8D"/>
    <w:rsid w:val="00272F87"/>
    <w:rsid w:val="00273C5A"/>
    <w:rsid w:val="00274D35"/>
    <w:rsid w:val="00274D44"/>
    <w:rsid w:val="00276948"/>
    <w:rsid w:val="002769FB"/>
    <w:rsid w:val="00276BE7"/>
    <w:rsid w:val="00277885"/>
    <w:rsid w:val="00280E4D"/>
    <w:rsid w:val="00281149"/>
    <w:rsid w:val="00281590"/>
    <w:rsid w:val="00282F15"/>
    <w:rsid w:val="00283770"/>
    <w:rsid w:val="00283D0A"/>
    <w:rsid w:val="0028409C"/>
    <w:rsid w:val="00284270"/>
    <w:rsid w:val="00284D7E"/>
    <w:rsid w:val="0028574E"/>
    <w:rsid w:val="002861F2"/>
    <w:rsid w:val="00287CC7"/>
    <w:rsid w:val="00290AB0"/>
    <w:rsid w:val="0029187A"/>
    <w:rsid w:val="00291E85"/>
    <w:rsid w:val="0029237F"/>
    <w:rsid w:val="00293191"/>
    <w:rsid w:val="00293B6B"/>
    <w:rsid w:val="002948E7"/>
    <w:rsid w:val="002954ED"/>
    <w:rsid w:val="0029570C"/>
    <w:rsid w:val="002958A0"/>
    <w:rsid w:val="0029596B"/>
    <w:rsid w:val="00295B78"/>
    <w:rsid w:val="00297253"/>
    <w:rsid w:val="00297304"/>
    <w:rsid w:val="002973BF"/>
    <w:rsid w:val="002A24D1"/>
    <w:rsid w:val="002A4896"/>
    <w:rsid w:val="002A510E"/>
    <w:rsid w:val="002A65FB"/>
    <w:rsid w:val="002A67BE"/>
    <w:rsid w:val="002A6C55"/>
    <w:rsid w:val="002B015D"/>
    <w:rsid w:val="002B1032"/>
    <w:rsid w:val="002B2134"/>
    <w:rsid w:val="002B4B6D"/>
    <w:rsid w:val="002B65D9"/>
    <w:rsid w:val="002B73FE"/>
    <w:rsid w:val="002B7A34"/>
    <w:rsid w:val="002C3ADB"/>
    <w:rsid w:val="002C40BD"/>
    <w:rsid w:val="002C53DE"/>
    <w:rsid w:val="002C58D1"/>
    <w:rsid w:val="002C638D"/>
    <w:rsid w:val="002C792A"/>
    <w:rsid w:val="002C7A88"/>
    <w:rsid w:val="002D0D79"/>
    <w:rsid w:val="002D104D"/>
    <w:rsid w:val="002D1141"/>
    <w:rsid w:val="002D1667"/>
    <w:rsid w:val="002D2269"/>
    <w:rsid w:val="002D3C3F"/>
    <w:rsid w:val="002D3C40"/>
    <w:rsid w:val="002D4180"/>
    <w:rsid w:val="002D4467"/>
    <w:rsid w:val="002D483D"/>
    <w:rsid w:val="002D4FAA"/>
    <w:rsid w:val="002D7BC3"/>
    <w:rsid w:val="002E2E74"/>
    <w:rsid w:val="002E3786"/>
    <w:rsid w:val="002E3FE2"/>
    <w:rsid w:val="002E4B90"/>
    <w:rsid w:val="002E4F17"/>
    <w:rsid w:val="002F02F5"/>
    <w:rsid w:val="002F05CE"/>
    <w:rsid w:val="002F0750"/>
    <w:rsid w:val="002F1A10"/>
    <w:rsid w:val="002F233F"/>
    <w:rsid w:val="002F3F7D"/>
    <w:rsid w:val="002F4624"/>
    <w:rsid w:val="002F4BF8"/>
    <w:rsid w:val="002F5067"/>
    <w:rsid w:val="002F57EE"/>
    <w:rsid w:val="002F58C4"/>
    <w:rsid w:val="002F6147"/>
    <w:rsid w:val="003006F6"/>
    <w:rsid w:val="00300709"/>
    <w:rsid w:val="00300A53"/>
    <w:rsid w:val="00301389"/>
    <w:rsid w:val="003015F0"/>
    <w:rsid w:val="003015FA"/>
    <w:rsid w:val="00301D2C"/>
    <w:rsid w:val="00302025"/>
    <w:rsid w:val="003034B0"/>
    <w:rsid w:val="0030526A"/>
    <w:rsid w:val="003060CF"/>
    <w:rsid w:val="003060EE"/>
    <w:rsid w:val="003065C2"/>
    <w:rsid w:val="00307700"/>
    <w:rsid w:val="0031033A"/>
    <w:rsid w:val="00311645"/>
    <w:rsid w:val="00313018"/>
    <w:rsid w:val="0031310E"/>
    <w:rsid w:val="00313858"/>
    <w:rsid w:val="003139AD"/>
    <w:rsid w:val="003143BA"/>
    <w:rsid w:val="00314FCB"/>
    <w:rsid w:val="00315615"/>
    <w:rsid w:val="00317BD4"/>
    <w:rsid w:val="00320BD1"/>
    <w:rsid w:val="00321B60"/>
    <w:rsid w:val="00321BAB"/>
    <w:rsid w:val="00322363"/>
    <w:rsid w:val="00322959"/>
    <w:rsid w:val="0032344E"/>
    <w:rsid w:val="00323BCE"/>
    <w:rsid w:val="00323BD1"/>
    <w:rsid w:val="003245B4"/>
    <w:rsid w:val="00324CA8"/>
    <w:rsid w:val="00325E53"/>
    <w:rsid w:val="003266CF"/>
    <w:rsid w:val="003271D6"/>
    <w:rsid w:val="003324E3"/>
    <w:rsid w:val="00332B4C"/>
    <w:rsid w:val="00333222"/>
    <w:rsid w:val="00333B06"/>
    <w:rsid w:val="00334FEF"/>
    <w:rsid w:val="0033510D"/>
    <w:rsid w:val="00335575"/>
    <w:rsid w:val="0033576B"/>
    <w:rsid w:val="0033655D"/>
    <w:rsid w:val="003369F2"/>
    <w:rsid w:val="003419B9"/>
    <w:rsid w:val="00342A26"/>
    <w:rsid w:val="00343672"/>
    <w:rsid w:val="00343DCC"/>
    <w:rsid w:val="0034501E"/>
    <w:rsid w:val="00345224"/>
    <w:rsid w:val="00345CE4"/>
    <w:rsid w:val="00345ECA"/>
    <w:rsid w:val="00346018"/>
    <w:rsid w:val="00347817"/>
    <w:rsid w:val="00347E62"/>
    <w:rsid w:val="00350722"/>
    <w:rsid w:val="0035073E"/>
    <w:rsid w:val="003511DF"/>
    <w:rsid w:val="0035172A"/>
    <w:rsid w:val="0035277D"/>
    <w:rsid w:val="00352A43"/>
    <w:rsid w:val="00352FC0"/>
    <w:rsid w:val="00352FFB"/>
    <w:rsid w:val="00355767"/>
    <w:rsid w:val="00356A25"/>
    <w:rsid w:val="00360308"/>
    <w:rsid w:val="00360E08"/>
    <w:rsid w:val="00361310"/>
    <w:rsid w:val="00361721"/>
    <w:rsid w:val="00361D9A"/>
    <w:rsid w:val="00361DB6"/>
    <w:rsid w:val="003625CE"/>
    <w:rsid w:val="003627B8"/>
    <w:rsid w:val="00363D1E"/>
    <w:rsid w:val="00363D3B"/>
    <w:rsid w:val="00364E09"/>
    <w:rsid w:val="00365E4A"/>
    <w:rsid w:val="00365F8F"/>
    <w:rsid w:val="003663C2"/>
    <w:rsid w:val="0036675C"/>
    <w:rsid w:val="00366F62"/>
    <w:rsid w:val="003672C1"/>
    <w:rsid w:val="00367E5B"/>
    <w:rsid w:val="00370D1E"/>
    <w:rsid w:val="00371D64"/>
    <w:rsid w:val="00372E17"/>
    <w:rsid w:val="00373085"/>
    <w:rsid w:val="003742B7"/>
    <w:rsid w:val="003744DD"/>
    <w:rsid w:val="003759F0"/>
    <w:rsid w:val="00375B4C"/>
    <w:rsid w:val="00376312"/>
    <w:rsid w:val="003778C1"/>
    <w:rsid w:val="00377ECF"/>
    <w:rsid w:val="003820B9"/>
    <w:rsid w:val="00382154"/>
    <w:rsid w:val="003830F3"/>
    <w:rsid w:val="00383550"/>
    <w:rsid w:val="003849CA"/>
    <w:rsid w:val="00384CC0"/>
    <w:rsid w:val="00384D02"/>
    <w:rsid w:val="00385EA9"/>
    <w:rsid w:val="003866C1"/>
    <w:rsid w:val="003875BA"/>
    <w:rsid w:val="00387A66"/>
    <w:rsid w:val="00387FE7"/>
    <w:rsid w:val="0039218C"/>
    <w:rsid w:val="00392728"/>
    <w:rsid w:val="00393300"/>
    <w:rsid w:val="00393480"/>
    <w:rsid w:val="003947C3"/>
    <w:rsid w:val="003947E5"/>
    <w:rsid w:val="003949CF"/>
    <w:rsid w:val="00394AB5"/>
    <w:rsid w:val="00397598"/>
    <w:rsid w:val="003975DD"/>
    <w:rsid w:val="00397B6A"/>
    <w:rsid w:val="00397D4E"/>
    <w:rsid w:val="003A2123"/>
    <w:rsid w:val="003A229F"/>
    <w:rsid w:val="003A23CA"/>
    <w:rsid w:val="003A26C5"/>
    <w:rsid w:val="003A2A54"/>
    <w:rsid w:val="003A2F8F"/>
    <w:rsid w:val="003A3461"/>
    <w:rsid w:val="003A3890"/>
    <w:rsid w:val="003A3F1D"/>
    <w:rsid w:val="003A42E0"/>
    <w:rsid w:val="003A4C46"/>
    <w:rsid w:val="003A4E60"/>
    <w:rsid w:val="003A5123"/>
    <w:rsid w:val="003A5563"/>
    <w:rsid w:val="003A57DE"/>
    <w:rsid w:val="003A62A3"/>
    <w:rsid w:val="003A63B6"/>
    <w:rsid w:val="003A6432"/>
    <w:rsid w:val="003A6769"/>
    <w:rsid w:val="003A7332"/>
    <w:rsid w:val="003A7716"/>
    <w:rsid w:val="003A7AF2"/>
    <w:rsid w:val="003B171E"/>
    <w:rsid w:val="003B1A0D"/>
    <w:rsid w:val="003B2534"/>
    <w:rsid w:val="003B2B77"/>
    <w:rsid w:val="003B2C43"/>
    <w:rsid w:val="003B3D0C"/>
    <w:rsid w:val="003B487B"/>
    <w:rsid w:val="003B4AE8"/>
    <w:rsid w:val="003B5DA2"/>
    <w:rsid w:val="003C0BE3"/>
    <w:rsid w:val="003C0E51"/>
    <w:rsid w:val="003C0FE7"/>
    <w:rsid w:val="003C1CF8"/>
    <w:rsid w:val="003C2B0F"/>
    <w:rsid w:val="003C300B"/>
    <w:rsid w:val="003C30D2"/>
    <w:rsid w:val="003C3109"/>
    <w:rsid w:val="003C38C2"/>
    <w:rsid w:val="003C4443"/>
    <w:rsid w:val="003C4A27"/>
    <w:rsid w:val="003C5012"/>
    <w:rsid w:val="003C6C4E"/>
    <w:rsid w:val="003C6E14"/>
    <w:rsid w:val="003C7640"/>
    <w:rsid w:val="003D1213"/>
    <w:rsid w:val="003D20BC"/>
    <w:rsid w:val="003D2338"/>
    <w:rsid w:val="003D38AD"/>
    <w:rsid w:val="003D43A6"/>
    <w:rsid w:val="003D4502"/>
    <w:rsid w:val="003D54A1"/>
    <w:rsid w:val="003D56DD"/>
    <w:rsid w:val="003D5EF6"/>
    <w:rsid w:val="003D644C"/>
    <w:rsid w:val="003D767B"/>
    <w:rsid w:val="003D7A1D"/>
    <w:rsid w:val="003E0100"/>
    <w:rsid w:val="003E1057"/>
    <w:rsid w:val="003E1E33"/>
    <w:rsid w:val="003E31A7"/>
    <w:rsid w:val="003E37E0"/>
    <w:rsid w:val="003E5A22"/>
    <w:rsid w:val="003E5B3A"/>
    <w:rsid w:val="003E60A7"/>
    <w:rsid w:val="003E79D1"/>
    <w:rsid w:val="003F04B9"/>
    <w:rsid w:val="003F05DE"/>
    <w:rsid w:val="003F097F"/>
    <w:rsid w:val="003F3ED3"/>
    <w:rsid w:val="003F567F"/>
    <w:rsid w:val="003F6543"/>
    <w:rsid w:val="003F6AF2"/>
    <w:rsid w:val="003F7133"/>
    <w:rsid w:val="003F7441"/>
    <w:rsid w:val="003F7AAC"/>
    <w:rsid w:val="00400EDE"/>
    <w:rsid w:val="004022B9"/>
    <w:rsid w:val="004035E9"/>
    <w:rsid w:val="0040551F"/>
    <w:rsid w:val="004116B5"/>
    <w:rsid w:val="00411B4E"/>
    <w:rsid w:val="00411EF8"/>
    <w:rsid w:val="00412AD3"/>
    <w:rsid w:val="00414729"/>
    <w:rsid w:val="004147D5"/>
    <w:rsid w:val="00414B2D"/>
    <w:rsid w:val="004154B5"/>
    <w:rsid w:val="004226C0"/>
    <w:rsid w:val="0042444A"/>
    <w:rsid w:val="00425F04"/>
    <w:rsid w:val="00426BEF"/>
    <w:rsid w:val="004306E9"/>
    <w:rsid w:val="00430C05"/>
    <w:rsid w:val="004312CC"/>
    <w:rsid w:val="004314E5"/>
    <w:rsid w:val="00432502"/>
    <w:rsid w:val="00432D92"/>
    <w:rsid w:val="00433C21"/>
    <w:rsid w:val="004349DA"/>
    <w:rsid w:val="0043578B"/>
    <w:rsid w:val="004361D4"/>
    <w:rsid w:val="00436492"/>
    <w:rsid w:val="00437250"/>
    <w:rsid w:val="0043742B"/>
    <w:rsid w:val="0043780D"/>
    <w:rsid w:val="00440C68"/>
    <w:rsid w:val="00440FF0"/>
    <w:rsid w:val="0044117F"/>
    <w:rsid w:val="00441AB4"/>
    <w:rsid w:val="004433A5"/>
    <w:rsid w:val="0044367E"/>
    <w:rsid w:val="004447FF"/>
    <w:rsid w:val="00444EBE"/>
    <w:rsid w:val="00444FF4"/>
    <w:rsid w:val="00445170"/>
    <w:rsid w:val="00445870"/>
    <w:rsid w:val="0044664A"/>
    <w:rsid w:val="00446BB6"/>
    <w:rsid w:val="00447BA8"/>
    <w:rsid w:val="00450448"/>
    <w:rsid w:val="00450E27"/>
    <w:rsid w:val="004512C8"/>
    <w:rsid w:val="00451D8C"/>
    <w:rsid w:val="0045277B"/>
    <w:rsid w:val="00452FD6"/>
    <w:rsid w:val="00452FE2"/>
    <w:rsid w:val="004533EA"/>
    <w:rsid w:val="00454B45"/>
    <w:rsid w:val="004556A2"/>
    <w:rsid w:val="004574D4"/>
    <w:rsid w:val="0045782C"/>
    <w:rsid w:val="00460001"/>
    <w:rsid w:val="00460A37"/>
    <w:rsid w:val="00461EC5"/>
    <w:rsid w:val="004625A8"/>
    <w:rsid w:val="00462A46"/>
    <w:rsid w:val="0046387D"/>
    <w:rsid w:val="00463F36"/>
    <w:rsid w:val="00465207"/>
    <w:rsid w:val="0046667A"/>
    <w:rsid w:val="004668DD"/>
    <w:rsid w:val="00466F7A"/>
    <w:rsid w:val="00466FA6"/>
    <w:rsid w:val="00467964"/>
    <w:rsid w:val="00470728"/>
    <w:rsid w:val="00471642"/>
    <w:rsid w:val="004731CB"/>
    <w:rsid w:val="004734E9"/>
    <w:rsid w:val="00473BD8"/>
    <w:rsid w:val="00474EC3"/>
    <w:rsid w:val="00476498"/>
    <w:rsid w:val="00476B39"/>
    <w:rsid w:val="0047762E"/>
    <w:rsid w:val="004806B2"/>
    <w:rsid w:val="00480FB7"/>
    <w:rsid w:val="004810E1"/>
    <w:rsid w:val="004822AA"/>
    <w:rsid w:val="0048348D"/>
    <w:rsid w:val="00484067"/>
    <w:rsid w:val="004864B2"/>
    <w:rsid w:val="004865AA"/>
    <w:rsid w:val="0048767A"/>
    <w:rsid w:val="00491954"/>
    <w:rsid w:val="00492EA0"/>
    <w:rsid w:val="004938C9"/>
    <w:rsid w:val="0049471E"/>
    <w:rsid w:val="004947F1"/>
    <w:rsid w:val="0049623D"/>
    <w:rsid w:val="004964B1"/>
    <w:rsid w:val="00497E9B"/>
    <w:rsid w:val="004A4680"/>
    <w:rsid w:val="004A48EC"/>
    <w:rsid w:val="004A4955"/>
    <w:rsid w:val="004A4CE2"/>
    <w:rsid w:val="004A51CF"/>
    <w:rsid w:val="004A5967"/>
    <w:rsid w:val="004A6014"/>
    <w:rsid w:val="004A6940"/>
    <w:rsid w:val="004A6D32"/>
    <w:rsid w:val="004A7A38"/>
    <w:rsid w:val="004A7C8C"/>
    <w:rsid w:val="004B14FF"/>
    <w:rsid w:val="004B4253"/>
    <w:rsid w:val="004B464F"/>
    <w:rsid w:val="004B4782"/>
    <w:rsid w:val="004B4A07"/>
    <w:rsid w:val="004B60FF"/>
    <w:rsid w:val="004B7411"/>
    <w:rsid w:val="004B7B6A"/>
    <w:rsid w:val="004C01B2"/>
    <w:rsid w:val="004C0BDB"/>
    <w:rsid w:val="004C1358"/>
    <w:rsid w:val="004C1EFB"/>
    <w:rsid w:val="004C1FDC"/>
    <w:rsid w:val="004C20E8"/>
    <w:rsid w:val="004C2D5C"/>
    <w:rsid w:val="004C388D"/>
    <w:rsid w:val="004C64C0"/>
    <w:rsid w:val="004D0508"/>
    <w:rsid w:val="004D21E5"/>
    <w:rsid w:val="004D23CC"/>
    <w:rsid w:val="004D2E8C"/>
    <w:rsid w:val="004D2EFB"/>
    <w:rsid w:val="004D312B"/>
    <w:rsid w:val="004D3648"/>
    <w:rsid w:val="004D36EC"/>
    <w:rsid w:val="004D3C57"/>
    <w:rsid w:val="004D48B9"/>
    <w:rsid w:val="004D4B7B"/>
    <w:rsid w:val="004D5152"/>
    <w:rsid w:val="004D5579"/>
    <w:rsid w:val="004D579A"/>
    <w:rsid w:val="004D610D"/>
    <w:rsid w:val="004D6138"/>
    <w:rsid w:val="004D693E"/>
    <w:rsid w:val="004D69CC"/>
    <w:rsid w:val="004D7D48"/>
    <w:rsid w:val="004E0239"/>
    <w:rsid w:val="004E0810"/>
    <w:rsid w:val="004E1FA0"/>
    <w:rsid w:val="004E25AF"/>
    <w:rsid w:val="004E25D6"/>
    <w:rsid w:val="004E2D89"/>
    <w:rsid w:val="004E3840"/>
    <w:rsid w:val="004E385E"/>
    <w:rsid w:val="004E616B"/>
    <w:rsid w:val="004E63B6"/>
    <w:rsid w:val="004E70AF"/>
    <w:rsid w:val="004E76A8"/>
    <w:rsid w:val="004F1290"/>
    <w:rsid w:val="004F14F9"/>
    <w:rsid w:val="004F3F0A"/>
    <w:rsid w:val="004F4773"/>
    <w:rsid w:val="004F4E80"/>
    <w:rsid w:val="004F620A"/>
    <w:rsid w:val="004F6644"/>
    <w:rsid w:val="004F6AF2"/>
    <w:rsid w:val="004F6B9E"/>
    <w:rsid w:val="00501E9C"/>
    <w:rsid w:val="00502246"/>
    <w:rsid w:val="0050288E"/>
    <w:rsid w:val="00503515"/>
    <w:rsid w:val="00504AEE"/>
    <w:rsid w:val="00504B8A"/>
    <w:rsid w:val="00505D48"/>
    <w:rsid w:val="005069DE"/>
    <w:rsid w:val="005072C5"/>
    <w:rsid w:val="00511189"/>
    <w:rsid w:val="005124FE"/>
    <w:rsid w:val="00513D59"/>
    <w:rsid w:val="0051447E"/>
    <w:rsid w:val="00514688"/>
    <w:rsid w:val="0051719D"/>
    <w:rsid w:val="005174E6"/>
    <w:rsid w:val="005201D0"/>
    <w:rsid w:val="00520893"/>
    <w:rsid w:val="0052135E"/>
    <w:rsid w:val="00522687"/>
    <w:rsid w:val="0052396C"/>
    <w:rsid w:val="00523E79"/>
    <w:rsid w:val="005245EA"/>
    <w:rsid w:val="00525E18"/>
    <w:rsid w:val="00527278"/>
    <w:rsid w:val="0053035A"/>
    <w:rsid w:val="00530374"/>
    <w:rsid w:val="00531B03"/>
    <w:rsid w:val="00532499"/>
    <w:rsid w:val="005360F2"/>
    <w:rsid w:val="00536CE8"/>
    <w:rsid w:val="00536DEF"/>
    <w:rsid w:val="00536E56"/>
    <w:rsid w:val="005373DC"/>
    <w:rsid w:val="00537403"/>
    <w:rsid w:val="005404D3"/>
    <w:rsid w:val="00540FF7"/>
    <w:rsid w:val="0054193D"/>
    <w:rsid w:val="005420CA"/>
    <w:rsid w:val="00542553"/>
    <w:rsid w:val="005426EB"/>
    <w:rsid w:val="005427FE"/>
    <w:rsid w:val="00544664"/>
    <w:rsid w:val="00545A11"/>
    <w:rsid w:val="0054661C"/>
    <w:rsid w:val="00546B33"/>
    <w:rsid w:val="00546E10"/>
    <w:rsid w:val="005473B1"/>
    <w:rsid w:val="00547783"/>
    <w:rsid w:val="00547A11"/>
    <w:rsid w:val="005517DC"/>
    <w:rsid w:val="00551CE8"/>
    <w:rsid w:val="00551E45"/>
    <w:rsid w:val="005525EA"/>
    <w:rsid w:val="00552AB8"/>
    <w:rsid w:val="005543F2"/>
    <w:rsid w:val="00554AFE"/>
    <w:rsid w:val="00555D22"/>
    <w:rsid w:val="005577E2"/>
    <w:rsid w:val="005601DB"/>
    <w:rsid w:val="00560654"/>
    <w:rsid w:val="005609DC"/>
    <w:rsid w:val="00561100"/>
    <w:rsid w:val="00561498"/>
    <w:rsid w:val="005614D7"/>
    <w:rsid w:val="00562A7E"/>
    <w:rsid w:val="00562CA1"/>
    <w:rsid w:val="0056475C"/>
    <w:rsid w:val="00564945"/>
    <w:rsid w:val="00565150"/>
    <w:rsid w:val="0056561C"/>
    <w:rsid w:val="00565CFB"/>
    <w:rsid w:val="00570065"/>
    <w:rsid w:val="005700FE"/>
    <w:rsid w:val="00570A6B"/>
    <w:rsid w:val="00570ED3"/>
    <w:rsid w:val="00572226"/>
    <w:rsid w:val="00573516"/>
    <w:rsid w:val="00573738"/>
    <w:rsid w:val="00574064"/>
    <w:rsid w:val="00574587"/>
    <w:rsid w:val="00581DD8"/>
    <w:rsid w:val="00581F15"/>
    <w:rsid w:val="005827F8"/>
    <w:rsid w:val="00582954"/>
    <w:rsid w:val="00582A3A"/>
    <w:rsid w:val="00583C05"/>
    <w:rsid w:val="005841D7"/>
    <w:rsid w:val="005857C8"/>
    <w:rsid w:val="00585A76"/>
    <w:rsid w:val="0058614B"/>
    <w:rsid w:val="00586BFF"/>
    <w:rsid w:val="005875B8"/>
    <w:rsid w:val="005928DF"/>
    <w:rsid w:val="00593058"/>
    <w:rsid w:val="00594567"/>
    <w:rsid w:val="00594858"/>
    <w:rsid w:val="00594EDB"/>
    <w:rsid w:val="00595A96"/>
    <w:rsid w:val="005961BA"/>
    <w:rsid w:val="00596D70"/>
    <w:rsid w:val="0059798C"/>
    <w:rsid w:val="005A0210"/>
    <w:rsid w:val="005A0DCA"/>
    <w:rsid w:val="005A13FF"/>
    <w:rsid w:val="005A1F35"/>
    <w:rsid w:val="005A23BC"/>
    <w:rsid w:val="005A3698"/>
    <w:rsid w:val="005A3754"/>
    <w:rsid w:val="005A3775"/>
    <w:rsid w:val="005A389C"/>
    <w:rsid w:val="005A3E5F"/>
    <w:rsid w:val="005A3FB0"/>
    <w:rsid w:val="005A6DC0"/>
    <w:rsid w:val="005A7649"/>
    <w:rsid w:val="005A7AFF"/>
    <w:rsid w:val="005A7BBE"/>
    <w:rsid w:val="005B01D4"/>
    <w:rsid w:val="005B11EA"/>
    <w:rsid w:val="005B1685"/>
    <w:rsid w:val="005B227E"/>
    <w:rsid w:val="005B23B4"/>
    <w:rsid w:val="005B250F"/>
    <w:rsid w:val="005B34C4"/>
    <w:rsid w:val="005B48DE"/>
    <w:rsid w:val="005B58F6"/>
    <w:rsid w:val="005C0B60"/>
    <w:rsid w:val="005C0C64"/>
    <w:rsid w:val="005C13CB"/>
    <w:rsid w:val="005C188F"/>
    <w:rsid w:val="005C217A"/>
    <w:rsid w:val="005C271C"/>
    <w:rsid w:val="005C28C9"/>
    <w:rsid w:val="005C3DBA"/>
    <w:rsid w:val="005C46E0"/>
    <w:rsid w:val="005C576E"/>
    <w:rsid w:val="005C588A"/>
    <w:rsid w:val="005C63ED"/>
    <w:rsid w:val="005C7ECE"/>
    <w:rsid w:val="005D0B73"/>
    <w:rsid w:val="005D0E80"/>
    <w:rsid w:val="005D16DA"/>
    <w:rsid w:val="005D263F"/>
    <w:rsid w:val="005D277F"/>
    <w:rsid w:val="005D4AF1"/>
    <w:rsid w:val="005D4FBD"/>
    <w:rsid w:val="005D5C8E"/>
    <w:rsid w:val="005D5C93"/>
    <w:rsid w:val="005D667E"/>
    <w:rsid w:val="005D6A26"/>
    <w:rsid w:val="005D6AC4"/>
    <w:rsid w:val="005E0332"/>
    <w:rsid w:val="005E05D8"/>
    <w:rsid w:val="005E11D4"/>
    <w:rsid w:val="005E1EBD"/>
    <w:rsid w:val="005E1F4C"/>
    <w:rsid w:val="005E2CDE"/>
    <w:rsid w:val="005E3CE7"/>
    <w:rsid w:val="005E44D5"/>
    <w:rsid w:val="005E5E76"/>
    <w:rsid w:val="005E6721"/>
    <w:rsid w:val="005E7B1B"/>
    <w:rsid w:val="005F00D9"/>
    <w:rsid w:val="005F1581"/>
    <w:rsid w:val="005F1BBF"/>
    <w:rsid w:val="005F29D9"/>
    <w:rsid w:val="005F2A99"/>
    <w:rsid w:val="005F3E25"/>
    <w:rsid w:val="005F55A6"/>
    <w:rsid w:val="006000D5"/>
    <w:rsid w:val="0060090A"/>
    <w:rsid w:val="00601836"/>
    <w:rsid w:val="0060251E"/>
    <w:rsid w:val="00602A8B"/>
    <w:rsid w:val="00602B37"/>
    <w:rsid w:val="00603230"/>
    <w:rsid w:val="00604C9E"/>
    <w:rsid w:val="0060596F"/>
    <w:rsid w:val="00605AE2"/>
    <w:rsid w:val="00610A59"/>
    <w:rsid w:val="00610BBC"/>
    <w:rsid w:val="006120EF"/>
    <w:rsid w:val="00613012"/>
    <w:rsid w:val="00613A50"/>
    <w:rsid w:val="00614098"/>
    <w:rsid w:val="006149C2"/>
    <w:rsid w:val="00614E98"/>
    <w:rsid w:val="00615E14"/>
    <w:rsid w:val="0061657E"/>
    <w:rsid w:val="00617B56"/>
    <w:rsid w:val="006208EA"/>
    <w:rsid w:val="00624C2F"/>
    <w:rsid w:val="00625E64"/>
    <w:rsid w:val="006269A6"/>
    <w:rsid w:val="00626D5F"/>
    <w:rsid w:val="006272F8"/>
    <w:rsid w:val="00627FEA"/>
    <w:rsid w:val="006307F3"/>
    <w:rsid w:val="0063106A"/>
    <w:rsid w:val="0063165A"/>
    <w:rsid w:val="00631A0B"/>
    <w:rsid w:val="006320F6"/>
    <w:rsid w:val="0063371D"/>
    <w:rsid w:val="0063431D"/>
    <w:rsid w:val="00634BD3"/>
    <w:rsid w:val="00634FFA"/>
    <w:rsid w:val="006356F8"/>
    <w:rsid w:val="006369BE"/>
    <w:rsid w:val="00636CDF"/>
    <w:rsid w:val="00642757"/>
    <w:rsid w:val="00643EF9"/>
    <w:rsid w:val="006442AD"/>
    <w:rsid w:val="00645F77"/>
    <w:rsid w:val="0064607A"/>
    <w:rsid w:val="006461AA"/>
    <w:rsid w:val="00646971"/>
    <w:rsid w:val="00646F94"/>
    <w:rsid w:val="00647464"/>
    <w:rsid w:val="006478C0"/>
    <w:rsid w:val="00647E2C"/>
    <w:rsid w:val="00653368"/>
    <w:rsid w:val="00653613"/>
    <w:rsid w:val="00653B34"/>
    <w:rsid w:val="00654A9F"/>
    <w:rsid w:val="00654BDB"/>
    <w:rsid w:val="00654C91"/>
    <w:rsid w:val="00654ECC"/>
    <w:rsid w:val="00654F94"/>
    <w:rsid w:val="006556CD"/>
    <w:rsid w:val="00656485"/>
    <w:rsid w:val="00657D4C"/>
    <w:rsid w:val="0066001A"/>
    <w:rsid w:val="0066006A"/>
    <w:rsid w:val="006617E4"/>
    <w:rsid w:val="00662730"/>
    <w:rsid w:val="00662DE9"/>
    <w:rsid w:val="0066371A"/>
    <w:rsid w:val="00663D88"/>
    <w:rsid w:val="00664A2F"/>
    <w:rsid w:val="006657DD"/>
    <w:rsid w:val="0066669A"/>
    <w:rsid w:val="00666F48"/>
    <w:rsid w:val="006674E2"/>
    <w:rsid w:val="006677C0"/>
    <w:rsid w:val="00671B8F"/>
    <w:rsid w:val="00671BE9"/>
    <w:rsid w:val="00672023"/>
    <w:rsid w:val="006727B2"/>
    <w:rsid w:val="006745F4"/>
    <w:rsid w:val="00676220"/>
    <w:rsid w:val="006764FC"/>
    <w:rsid w:val="0067716B"/>
    <w:rsid w:val="006771E5"/>
    <w:rsid w:val="00677232"/>
    <w:rsid w:val="00677A3D"/>
    <w:rsid w:val="00677A6E"/>
    <w:rsid w:val="00677D95"/>
    <w:rsid w:val="006820EA"/>
    <w:rsid w:val="00683B79"/>
    <w:rsid w:val="00684B38"/>
    <w:rsid w:val="0068667A"/>
    <w:rsid w:val="00690797"/>
    <w:rsid w:val="00690ECF"/>
    <w:rsid w:val="00692054"/>
    <w:rsid w:val="00692195"/>
    <w:rsid w:val="00692DB7"/>
    <w:rsid w:val="006951B8"/>
    <w:rsid w:val="00695992"/>
    <w:rsid w:val="0069625B"/>
    <w:rsid w:val="00696F1C"/>
    <w:rsid w:val="006A0E43"/>
    <w:rsid w:val="006A2EDF"/>
    <w:rsid w:val="006A38BD"/>
    <w:rsid w:val="006A48CA"/>
    <w:rsid w:val="006A4A1E"/>
    <w:rsid w:val="006A546B"/>
    <w:rsid w:val="006A564F"/>
    <w:rsid w:val="006A5BD3"/>
    <w:rsid w:val="006A62AA"/>
    <w:rsid w:val="006B0A89"/>
    <w:rsid w:val="006B15CA"/>
    <w:rsid w:val="006B26EB"/>
    <w:rsid w:val="006B3568"/>
    <w:rsid w:val="006B45B6"/>
    <w:rsid w:val="006B58D6"/>
    <w:rsid w:val="006B6902"/>
    <w:rsid w:val="006B7962"/>
    <w:rsid w:val="006C0A3B"/>
    <w:rsid w:val="006C0B3F"/>
    <w:rsid w:val="006C0FA3"/>
    <w:rsid w:val="006C1334"/>
    <w:rsid w:val="006C1784"/>
    <w:rsid w:val="006C1B06"/>
    <w:rsid w:val="006C207D"/>
    <w:rsid w:val="006C2215"/>
    <w:rsid w:val="006C3790"/>
    <w:rsid w:val="006C61D5"/>
    <w:rsid w:val="006C65EF"/>
    <w:rsid w:val="006C688B"/>
    <w:rsid w:val="006D0F7A"/>
    <w:rsid w:val="006D1317"/>
    <w:rsid w:val="006D135B"/>
    <w:rsid w:val="006D17CA"/>
    <w:rsid w:val="006D1B19"/>
    <w:rsid w:val="006D1DF8"/>
    <w:rsid w:val="006D1E2D"/>
    <w:rsid w:val="006D286F"/>
    <w:rsid w:val="006D433A"/>
    <w:rsid w:val="006D4A9F"/>
    <w:rsid w:val="006D64EE"/>
    <w:rsid w:val="006D691C"/>
    <w:rsid w:val="006D6A41"/>
    <w:rsid w:val="006D6C1D"/>
    <w:rsid w:val="006D71A2"/>
    <w:rsid w:val="006E0F0E"/>
    <w:rsid w:val="006E1361"/>
    <w:rsid w:val="006E1F89"/>
    <w:rsid w:val="006E2313"/>
    <w:rsid w:val="006E26BF"/>
    <w:rsid w:val="006E3870"/>
    <w:rsid w:val="006E61F6"/>
    <w:rsid w:val="006E62FF"/>
    <w:rsid w:val="006E6536"/>
    <w:rsid w:val="006E7239"/>
    <w:rsid w:val="006E76DB"/>
    <w:rsid w:val="006E7D35"/>
    <w:rsid w:val="006F0360"/>
    <w:rsid w:val="006F0730"/>
    <w:rsid w:val="006F1AD3"/>
    <w:rsid w:val="006F2A9E"/>
    <w:rsid w:val="006F3826"/>
    <w:rsid w:val="006F3EE5"/>
    <w:rsid w:val="006F526A"/>
    <w:rsid w:val="006F5F40"/>
    <w:rsid w:val="006F7D28"/>
    <w:rsid w:val="0070011F"/>
    <w:rsid w:val="00700C38"/>
    <w:rsid w:val="00700F96"/>
    <w:rsid w:val="007017D1"/>
    <w:rsid w:val="00703ABA"/>
    <w:rsid w:val="007047C0"/>
    <w:rsid w:val="007055FC"/>
    <w:rsid w:val="007057A9"/>
    <w:rsid w:val="007064AD"/>
    <w:rsid w:val="007075EA"/>
    <w:rsid w:val="00710DD6"/>
    <w:rsid w:val="00711D33"/>
    <w:rsid w:val="007134C7"/>
    <w:rsid w:val="00713FA6"/>
    <w:rsid w:val="00714CC1"/>
    <w:rsid w:val="00714E47"/>
    <w:rsid w:val="00716C32"/>
    <w:rsid w:val="00717DD9"/>
    <w:rsid w:val="00720AC7"/>
    <w:rsid w:val="00720F42"/>
    <w:rsid w:val="0072166C"/>
    <w:rsid w:val="007221A2"/>
    <w:rsid w:val="007223A6"/>
    <w:rsid w:val="007224CB"/>
    <w:rsid w:val="00722781"/>
    <w:rsid w:val="00722D11"/>
    <w:rsid w:val="00722DC3"/>
    <w:rsid w:val="00722F2D"/>
    <w:rsid w:val="0072569B"/>
    <w:rsid w:val="007257A9"/>
    <w:rsid w:val="00725967"/>
    <w:rsid w:val="00726AF0"/>
    <w:rsid w:val="00727B73"/>
    <w:rsid w:val="00727D5F"/>
    <w:rsid w:val="00730398"/>
    <w:rsid w:val="007314B2"/>
    <w:rsid w:val="00731D97"/>
    <w:rsid w:val="00731DB2"/>
    <w:rsid w:val="00732939"/>
    <w:rsid w:val="00733688"/>
    <w:rsid w:val="00734177"/>
    <w:rsid w:val="00734B13"/>
    <w:rsid w:val="00735741"/>
    <w:rsid w:val="00740514"/>
    <w:rsid w:val="0074075D"/>
    <w:rsid w:val="00740E1D"/>
    <w:rsid w:val="00741342"/>
    <w:rsid w:val="00742660"/>
    <w:rsid w:val="00742CDE"/>
    <w:rsid w:val="007438C1"/>
    <w:rsid w:val="00743CA9"/>
    <w:rsid w:val="00743DBA"/>
    <w:rsid w:val="00743F9B"/>
    <w:rsid w:val="00743FA5"/>
    <w:rsid w:val="00743FA8"/>
    <w:rsid w:val="0074706C"/>
    <w:rsid w:val="007477EA"/>
    <w:rsid w:val="00747EAB"/>
    <w:rsid w:val="007508AD"/>
    <w:rsid w:val="007509E2"/>
    <w:rsid w:val="00751077"/>
    <w:rsid w:val="007535C0"/>
    <w:rsid w:val="007546E0"/>
    <w:rsid w:val="007548F3"/>
    <w:rsid w:val="00754B9C"/>
    <w:rsid w:val="00755155"/>
    <w:rsid w:val="00755705"/>
    <w:rsid w:val="00756506"/>
    <w:rsid w:val="00757903"/>
    <w:rsid w:val="0076034D"/>
    <w:rsid w:val="007603D6"/>
    <w:rsid w:val="00760985"/>
    <w:rsid w:val="00761292"/>
    <w:rsid w:val="00761FDD"/>
    <w:rsid w:val="00762255"/>
    <w:rsid w:val="0076260C"/>
    <w:rsid w:val="007628D0"/>
    <w:rsid w:val="00762F45"/>
    <w:rsid w:val="00763054"/>
    <w:rsid w:val="0076592D"/>
    <w:rsid w:val="00765AC8"/>
    <w:rsid w:val="0076644D"/>
    <w:rsid w:val="00766E84"/>
    <w:rsid w:val="00770A0B"/>
    <w:rsid w:val="00770DC1"/>
    <w:rsid w:val="00771B8B"/>
    <w:rsid w:val="0077215F"/>
    <w:rsid w:val="00772602"/>
    <w:rsid w:val="00772E52"/>
    <w:rsid w:val="00773B87"/>
    <w:rsid w:val="0077461E"/>
    <w:rsid w:val="00774BF8"/>
    <w:rsid w:val="00776128"/>
    <w:rsid w:val="00777C05"/>
    <w:rsid w:val="007800EE"/>
    <w:rsid w:val="007800FF"/>
    <w:rsid w:val="0078054F"/>
    <w:rsid w:val="007814F0"/>
    <w:rsid w:val="00782366"/>
    <w:rsid w:val="00782EDD"/>
    <w:rsid w:val="00783A0B"/>
    <w:rsid w:val="00784F20"/>
    <w:rsid w:val="00785151"/>
    <w:rsid w:val="00785727"/>
    <w:rsid w:val="00785D4A"/>
    <w:rsid w:val="00785E02"/>
    <w:rsid w:val="00787292"/>
    <w:rsid w:val="00787936"/>
    <w:rsid w:val="00787AB2"/>
    <w:rsid w:val="0079130A"/>
    <w:rsid w:val="007920F8"/>
    <w:rsid w:val="007921EC"/>
    <w:rsid w:val="00792851"/>
    <w:rsid w:val="007932B6"/>
    <w:rsid w:val="00793AEE"/>
    <w:rsid w:val="00794B81"/>
    <w:rsid w:val="00795284"/>
    <w:rsid w:val="0079631F"/>
    <w:rsid w:val="0079634D"/>
    <w:rsid w:val="007963FC"/>
    <w:rsid w:val="00797119"/>
    <w:rsid w:val="007979E8"/>
    <w:rsid w:val="007A1125"/>
    <w:rsid w:val="007A2AEC"/>
    <w:rsid w:val="007A3079"/>
    <w:rsid w:val="007A5A02"/>
    <w:rsid w:val="007A5AEC"/>
    <w:rsid w:val="007A5D12"/>
    <w:rsid w:val="007A6792"/>
    <w:rsid w:val="007A6914"/>
    <w:rsid w:val="007A71B6"/>
    <w:rsid w:val="007A7E9E"/>
    <w:rsid w:val="007B1026"/>
    <w:rsid w:val="007B1854"/>
    <w:rsid w:val="007B1EB8"/>
    <w:rsid w:val="007B24A2"/>
    <w:rsid w:val="007B25C1"/>
    <w:rsid w:val="007B27E7"/>
    <w:rsid w:val="007B4369"/>
    <w:rsid w:val="007B496B"/>
    <w:rsid w:val="007B5A5A"/>
    <w:rsid w:val="007B5B32"/>
    <w:rsid w:val="007B6550"/>
    <w:rsid w:val="007C0529"/>
    <w:rsid w:val="007C09AE"/>
    <w:rsid w:val="007C1BDC"/>
    <w:rsid w:val="007C2BB6"/>
    <w:rsid w:val="007C544B"/>
    <w:rsid w:val="007C6AF4"/>
    <w:rsid w:val="007D36D7"/>
    <w:rsid w:val="007D375B"/>
    <w:rsid w:val="007D3EBE"/>
    <w:rsid w:val="007D44F6"/>
    <w:rsid w:val="007D5D36"/>
    <w:rsid w:val="007D781E"/>
    <w:rsid w:val="007D7B4C"/>
    <w:rsid w:val="007E10CD"/>
    <w:rsid w:val="007E25A9"/>
    <w:rsid w:val="007E5698"/>
    <w:rsid w:val="007E5C00"/>
    <w:rsid w:val="007E723F"/>
    <w:rsid w:val="007F0635"/>
    <w:rsid w:val="007F0C4C"/>
    <w:rsid w:val="007F4100"/>
    <w:rsid w:val="007F559E"/>
    <w:rsid w:val="007F5B95"/>
    <w:rsid w:val="007F63DE"/>
    <w:rsid w:val="007F68FF"/>
    <w:rsid w:val="007F6C58"/>
    <w:rsid w:val="007F73A4"/>
    <w:rsid w:val="007F77E4"/>
    <w:rsid w:val="00800DC2"/>
    <w:rsid w:val="008014E7"/>
    <w:rsid w:val="0080214D"/>
    <w:rsid w:val="00802C11"/>
    <w:rsid w:val="00803541"/>
    <w:rsid w:val="00803569"/>
    <w:rsid w:val="00803AFB"/>
    <w:rsid w:val="00804A38"/>
    <w:rsid w:val="00805485"/>
    <w:rsid w:val="00805A09"/>
    <w:rsid w:val="00805B00"/>
    <w:rsid w:val="00805D19"/>
    <w:rsid w:val="0080605B"/>
    <w:rsid w:val="00806E40"/>
    <w:rsid w:val="00807017"/>
    <w:rsid w:val="00807DB2"/>
    <w:rsid w:val="008102FE"/>
    <w:rsid w:val="00810545"/>
    <w:rsid w:val="00810BEF"/>
    <w:rsid w:val="00810D39"/>
    <w:rsid w:val="00810E25"/>
    <w:rsid w:val="00812574"/>
    <w:rsid w:val="00814E89"/>
    <w:rsid w:val="00815166"/>
    <w:rsid w:val="00815ACD"/>
    <w:rsid w:val="00816CC3"/>
    <w:rsid w:val="00817C5D"/>
    <w:rsid w:val="00820177"/>
    <w:rsid w:val="0082097B"/>
    <w:rsid w:val="00820E38"/>
    <w:rsid w:val="00821D45"/>
    <w:rsid w:val="00822C41"/>
    <w:rsid w:val="00823076"/>
    <w:rsid w:val="0082516C"/>
    <w:rsid w:val="00825D6F"/>
    <w:rsid w:val="008269D7"/>
    <w:rsid w:val="00827122"/>
    <w:rsid w:val="0082744D"/>
    <w:rsid w:val="0082795F"/>
    <w:rsid w:val="00830848"/>
    <w:rsid w:val="00830D08"/>
    <w:rsid w:val="008310DD"/>
    <w:rsid w:val="00831B45"/>
    <w:rsid w:val="008322D5"/>
    <w:rsid w:val="00832718"/>
    <w:rsid w:val="00834799"/>
    <w:rsid w:val="00834A98"/>
    <w:rsid w:val="00834EA5"/>
    <w:rsid w:val="00836651"/>
    <w:rsid w:val="00837123"/>
    <w:rsid w:val="008406E4"/>
    <w:rsid w:val="00841519"/>
    <w:rsid w:val="00842098"/>
    <w:rsid w:val="008423F3"/>
    <w:rsid w:val="008434AB"/>
    <w:rsid w:val="00843C2C"/>
    <w:rsid w:val="0084555B"/>
    <w:rsid w:val="0084668C"/>
    <w:rsid w:val="008472ED"/>
    <w:rsid w:val="00847C7A"/>
    <w:rsid w:val="00850213"/>
    <w:rsid w:val="00850D07"/>
    <w:rsid w:val="00851E0C"/>
    <w:rsid w:val="00853079"/>
    <w:rsid w:val="008533F0"/>
    <w:rsid w:val="00853A29"/>
    <w:rsid w:val="00853D04"/>
    <w:rsid w:val="008542AA"/>
    <w:rsid w:val="00855E55"/>
    <w:rsid w:val="00856316"/>
    <w:rsid w:val="008573DB"/>
    <w:rsid w:val="008618AC"/>
    <w:rsid w:val="00861DE8"/>
    <w:rsid w:val="008631F9"/>
    <w:rsid w:val="0086340F"/>
    <w:rsid w:val="00863ECB"/>
    <w:rsid w:val="008650B7"/>
    <w:rsid w:val="008655CD"/>
    <w:rsid w:val="00865E3E"/>
    <w:rsid w:val="008660FF"/>
    <w:rsid w:val="008665E3"/>
    <w:rsid w:val="008668A0"/>
    <w:rsid w:val="00867C67"/>
    <w:rsid w:val="00870522"/>
    <w:rsid w:val="00870F8B"/>
    <w:rsid w:val="008710F8"/>
    <w:rsid w:val="00871116"/>
    <w:rsid w:val="00871249"/>
    <w:rsid w:val="00873A93"/>
    <w:rsid w:val="00873C17"/>
    <w:rsid w:val="00873C41"/>
    <w:rsid w:val="00874F69"/>
    <w:rsid w:val="00881796"/>
    <w:rsid w:val="00881923"/>
    <w:rsid w:val="008827A1"/>
    <w:rsid w:val="00882AE2"/>
    <w:rsid w:val="00882C07"/>
    <w:rsid w:val="00884509"/>
    <w:rsid w:val="00884571"/>
    <w:rsid w:val="00885997"/>
    <w:rsid w:val="00885B7B"/>
    <w:rsid w:val="00885CF9"/>
    <w:rsid w:val="00885FA7"/>
    <w:rsid w:val="008862B9"/>
    <w:rsid w:val="008901E7"/>
    <w:rsid w:val="008922E0"/>
    <w:rsid w:val="00892E0D"/>
    <w:rsid w:val="0089501E"/>
    <w:rsid w:val="00895C64"/>
    <w:rsid w:val="00895FEE"/>
    <w:rsid w:val="00896154"/>
    <w:rsid w:val="008967E7"/>
    <w:rsid w:val="00896DE8"/>
    <w:rsid w:val="008A00E9"/>
    <w:rsid w:val="008A0BAC"/>
    <w:rsid w:val="008A1A1E"/>
    <w:rsid w:val="008A2140"/>
    <w:rsid w:val="008A2219"/>
    <w:rsid w:val="008A25C0"/>
    <w:rsid w:val="008A2DEA"/>
    <w:rsid w:val="008A2FD5"/>
    <w:rsid w:val="008A3519"/>
    <w:rsid w:val="008A4988"/>
    <w:rsid w:val="008A55CE"/>
    <w:rsid w:val="008A78DD"/>
    <w:rsid w:val="008A7B17"/>
    <w:rsid w:val="008B0719"/>
    <w:rsid w:val="008B26A9"/>
    <w:rsid w:val="008B2AE3"/>
    <w:rsid w:val="008B2D86"/>
    <w:rsid w:val="008B3448"/>
    <w:rsid w:val="008B3D51"/>
    <w:rsid w:val="008B4102"/>
    <w:rsid w:val="008B4B55"/>
    <w:rsid w:val="008B5105"/>
    <w:rsid w:val="008B6341"/>
    <w:rsid w:val="008B6503"/>
    <w:rsid w:val="008B6F7A"/>
    <w:rsid w:val="008C1B72"/>
    <w:rsid w:val="008C1EBF"/>
    <w:rsid w:val="008C260D"/>
    <w:rsid w:val="008C265C"/>
    <w:rsid w:val="008C2BF0"/>
    <w:rsid w:val="008C3CE7"/>
    <w:rsid w:val="008C4847"/>
    <w:rsid w:val="008C606F"/>
    <w:rsid w:val="008C7A36"/>
    <w:rsid w:val="008C7B5F"/>
    <w:rsid w:val="008D04A2"/>
    <w:rsid w:val="008D18C2"/>
    <w:rsid w:val="008D18DF"/>
    <w:rsid w:val="008D1E59"/>
    <w:rsid w:val="008D2923"/>
    <w:rsid w:val="008D3EC7"/>
    <w:rsid w:val="008D3F1B"/>
    <w:rsid w:val="008D4423"/>
    <w:rsid w:val="008D540E"/>
    <w:rsid w:val="008D65F3"/>
    <w:rsid w:val="008D684E"/>
    <w:rsid w:val="008D6FBC"/>
    <w:rsid w:val="008D73FF"/>
    <w:rsid w:val="008E027F"/>
    <w:rsid w:val="008E0830"/>
    <w:rsid w:val="008E0F96"/>
    <w:rsid w:val="008E27FC"/>
    <w:rsid w:val="008E2D64"/>
    <w:rsid w:val="008E351E"/>
    <w:rsid w:val="008E37A8"/>
    <w:rsid w:val="008E69AF"/>
    <w:rsid w:val="008E6BF1"/>
    <w:rsid w:val="008E71B2"/>
    <w:rsid w:val="008E7210"/>
    <w:rsid w:val="008E79D5"/>
    <w:rsid w:val="008F0A3B"/>
    <w:rsid w:val="008F0B99"/>
    <w:rsid w:val="008F14A6"/>
    <w:rsid w:val="008F1D19"/>
    <w:rsid w:val="008F3066"/>
    <w:rsid w:val="008F321B"/>
    <w:rsid w:val="008F39D4"/>
    <w:rsid w:val="008F39DD"/>
    <w:rsid w:val="008F3C74"/>
    <w:rsid w:val="008F41FC"/>
    <w:rsid w:val="008F4A56"/>
    <w:rsid w:val="008F4AF7"/>
    <w:rsid w:val="008F5268"/>
    <w:rsid w:val="008F5FFF"/>
    <w:rsid w:val="008F62FE"/>
    <w:rsid w:val="008F6DA6"/>
    <w:rsid w:val="008F7946"/>
    <w:rsid w:val="00900547"/>
    <w:rsid w:val="009017A1"/>
    <w:rsid w:val="00902EA1"/>
    <w:rsid w:val="00902EA8"/>
    <w:rsid w:val="00903246"/>
    <w:rsid w:val="00904406"/>
    <w:rsid w:val="00904BD5"/>
    <w:rsid w:val="009106B0"/>
    <w:rsid w:val="00911EDD"/>
    <w:rsid w:val="00912FD8"/>
    <w:rsid w:val="00913EB2"/>
    <w:rsid w:val="009157DA"/>
    <w:rsid w:val="00915A04"/>
    <w:rsid w:val="00920AE1"/>
    <w:rsid w:val="00921666"/>
    <w:rsid w:val="009216D3"/>
    <w:rsid w:val="00921D5E"/>
    <w:rsid w:val="00922124"/>
    <w:rsid w:val="0092347C"/>
    <w:rsid w:val="00923C32"/>
    <w:rsid w:val="00924A67"/>
    <w:rsid w:val="00924C1D"/>
    <w:rsid w:val="00926349"/>
    <w:rsid w:val="009266D7"/>
    <w:rsid w:val="009270A4"/>
    <w:rsid w:val="00927259"/>
    <w:rsid w:val="009273FC"/>
    <w:rsid w:val="00927C88"/>
    <w:rsid w:val="009306E6"/>
    <w:rsid w:val="0093199A"/>
    <w:rsid w:val="009323AC"/>
    <w:rsid w:val="00932503"/>
    <w:rsid w:val="0093294E"/>
    <w:rsid w:val="00932E04"/>
    <w:rsid w:val="0093338C"/>
    <w:rsid w:val="00933B70"/>
    <w:rsid w:val="00934371"/>
    <w:rsid w:val="00935100"/>
    <w:rsid w:val="00935ABD"/>
    <w:rsid w:val="00935FFE"/>
    <w:rsid w:val="00937927"/>
    <w:rsid w:val="00940274"/>
    <w:rsid w:val="009417E6"/>
    <w:rsid w:val="009426DE"/>
    <w:rsid w:val="009442F6"/>
    <w:rsid w:val="00945621"/>
    <w:rsid w:val="009479F2"/>
    <w:rsid w:val="00947C22"/>
    <w:rsid w:val="00950003"/>
    <w:rsid w:val="00951278"/>
    <w:rsid w:val="00951DD6"/>
    <w:rsid w:val="009520E0"/>
    <w:rsid w:val="00952551"/>
    <w:rsid w:val="009529EF"/>
    <w:rsid w:val="00953F2D"/>
    <w:rsid w:val="009544F6"/>
    <w:rsid w:val="00954963"/>
    <w:rsid w:val="00954CC1"/>
    <w:rsid w:val="00956749"/>
    <w:rsid w:val="0095734B"/>
    <w:rsid w:val="00960CA8"/>
    <w:rsid w:val="00960ECE"/>
    <w:rsid w:val="00961D85"/>
    <w:rsid w:val="00962E63"/>
    <w:rsid w:val="00962F32"/>
    <w:rsid w:val="009632B9"/>
    <w:rsid w:val="009636E2"/>
    <w:rsid w:val="00964BA9"/>
    <w:rsid w:val="0097050F"/>
    <w:rsid w:val="009705BE"/>
    <w:rsid w:val="0097239E"/>
    <w:rsid w:val="00973544"/>
    <w:rsid w:val="00975822"/>
    <w:rsid w:val="00975E0A"/>
    <w:rsid w:val="00980568"/>
    <w:rsid w:val="00980D58"/>
    <w:rsid w:val="00980E0C"/>
    <w:rsid w:val="00981143"/>
    <w:rsid w:val="0098125D"/>
    <w:rsid w:val="009826E8"/>
    <w:rsid w:val="009833E4"/>
    <w:rsid w:val="00984646"/>
    <w:rsid w:val="00984F91"/>
    <w:rsid w:val="0098557C"/>
    <w:rsid w:val="00985D10"/>
    <w:rsid w:val="009862B2"/>
    <w:rsid w:val="009869E4"/>
    <w:rsid w:val="00986FB6"/>
    <w:rsid w:val="00986FF4"/>
    <w:rsid w:val="00987500"/>
    <w:rsid w:val="009879EE"/>
    <w:rsid w:val="00987B73"/>
    <w:rsid w:val="00987E5F"/>
    <w:rsid w:val="009901C2"/>
    <w:rsid w:val="00992461"/>
    <w:rsid w:val="00992B84"/>
    <w:rsid w:val="00993E10"/>
    <w:rsid w:val="00993EC7"/>
    <w:rsid w:val="0099462B"/>
    <w:rsid w:val="00994AA9"/>
    <w:rsid w:val="00997821"/>
    <w:rsid w:val="00997D4E"/>
    <w:rsid w:val="009A0154"/>
    <w:rsid w:val="009A1D5E"/>
    <w:rsid w:val="009A3968"/>
    <w:rsid w:val="009A4289"/>
    <w:rsid w:val="009A4DA5"/>
    <w:rsid w:val="009A4E54"/>
    <w:rsid w:val="009A52ED"/>
    <w:rsid w:val="009A54C1"/>
    <w:rsid w:val="009A54F6"/>
    <w:rsid w:val="009A5626"/>
    <w:rsid w:val="009A6127"/>
    <w:rsid w:val="009A66D3"/>
    <w:rsid w:val="009A7A91"/>
    <w:rsid w:val="009B0B69"/>
    <w:rsid w:val="009B175B"/>
    <w:rsid w:val="009B1BEC"/>
    <w:rsid w:val="009B1C65"/>
    <w:rsid w:val="009B294C"/>
    <w:rsid w:val="009B487B"/>
    <w:rsid w:val="009B48BA"/>
    <w:rsid w:val="009B4BD3"/>
    <w:rsid w:val="009B6496"/>
    <w:rsid w:val="009B6EFD"/>
    <w:rsid w:val="009C0434"/>
    <w:rsid w:val="009C332B"/>
    <w:rsid w:val="009C475C"/>
    <w:rsid w:val="009C4816"/>
    <w:rsid w:val="009C4CB9"/>
    <w:rsid w:val="009C5A0A"/>
    <w:rsid w:val="009C63C0"/>
    <w:rsid w:val="009C6651"/>
    <w:rsid w:val="009C6A00"/>
    <w:rsid w:val="009C781A"/>
    <w:rsid w:val="009D04B7"/>
    <w:rsid w:val="009D1153"/>
    <w:rsid w:val="009D1868"/>
    <w:rsid w:val="009D1D76"/>
    <w:rsid w:val="009D5EBB"/>
    <w:rsid w:val="009D79F8"/>
    <w:rsid w:val="009D7CBA"/>
    <w:rsid w:val="009E098B"/>
    <w:rsid w:val="009E2FE2"/>
    <w:rsid w:val="009E3193"/>
    <w:rsid w:val="009E3662"/>
    <w:rsid w:val="009E4E31"/>
    <w:rsid w:val="009F14A8"/>
    <w:rsid w:val="009F2045"/>
    <w:rsid w:val="009F37C3"/>
    <w:rsid w:val="009F4191"/>
    <w:rsid w:val="009F5CC4"/>
    <w:rsid w:val="009F5F75"/>
    <w:rsid w:val="009F68E5"/>
    <w:rsid w:val="009F6E84"/>
    <w:rsid w:val="009F6F24"/>
    <w:rsid w:val="009F6F81"/>
    <w:rsid w:val="009F7148"/>
    <w:rsid w:val="009F75B3"/>
    <w:rsid w:val="009F7BEF"/>
    <w:rsid w:val="00A003C3"/>
    <w:rsid w:val="00A00F59"/>
    <w:rsid w:val="00A0116B"/>
    <w:rsid w:val="00A03791"/>
    <w:rsid w:val="00A03EBD"/>
    <w:rsid w:val="00A069AF"/>
    <w:rsid w:val="00A0716B"/>
    <w:rsid w:val="00A075E6"/>
    <w:rsid w:val="00A1069D"/>
    <w:rsid w:val="00A11158"/>
    <w:rsid w:val="00A112D1"/>
    <w:rsid w:val="00A11336"/>
    <w:rsid w:val="00A13D85"/>
    <w:rsid w:val="00A15D6A"/>
    <w:rsid w:val="00A16233"/>
    <w:rsid w:val="00A16BB2"/>
    <w:rsid w:val="00A20E79"/>
    <w:rsid w:val="00A21106"/>
    <w:rsid w:val="00A232D0"/>
    <w:rsid w:val="00A23F34"/>
    <w:rsid w:val="00A24E8F"/>
    <w:rsid w:val="00A25DB1"/>
    <w:rsid w:val="00A26078"/>
    <w:rsid w:val="00A266D6"/>
    <w:rsid w:val="00A26809"/>
    <w:rsid w:val="00A2694F"/>
    <w:rsid w:val="00A26E1A"/>
    <w:rsid w:val="00A30E25"/>
    <w:rsid w:val="00A31210"/>
    <w:rsid w:val="00A31217"/>
    <w:rsid w:val="00A31D6B"/>
    <w:rsid w:val="00A322C8"/>
    <w:rsid w:val="00A3247E"/>
    <w:rsid w:val="00A32FB6"/>
    <w:rsid w:val="00A355A0"/>
    <w:rsid w:val="00A358B0"/>
    <w:rsid w:val="00A35F8A"/>
    <w:rsid w:val="00A36378"/>
    <w:rsid w:val="00A36DBB"/>
    <w:rsid w:val="00A36F7E"/>
    <w:rsid w:val="00A37095"/>
    <w:rsid w:val="00A37810"/>
    <w:rsid w:val="00A40C94"/>
    <w:rsid w:val="00A4113F"/>
    <w:rsid w:val="00A42ADC"/>
    <w:rsid w:val="00A42B98"/>
    <w:rsid w:val="00A430FA"/>
    <w:rsid w:val="00A433E0"/>
    <w:rsid w:val="00A44670"/>
    <w:rsid w:val="00A44872"/>
    <w:rsid w:val="00A4499D"/>
    <w:rsid w:val="00A458CB"/>
    <w:rsid w:val="00A45930"/>
    <w:rsid w:val="00A4691C"/>
    <w:rsid w:val="00A46C47"/>
    <w:rsid w:val="00A47609"/>
    <w:rsid w:val="00A50100"/>
    <w:rsid w:val="00A50B74"/>
    <w:rsid w:val="00A51648"/>
    <w:rsid w:val="00A518F3"/>
    <w:rsid w:val="00A518FF"/>
    <w:rsid w:val="00A5663F"/>
    <w:rsid w:val="00A57293"/>
    <w:rsid w:val="00A60CA7"/>
    <w:rsid w:val="00A60D8F"/>
    <w:rsid w:val="00A6108C"/>
    <w:rsid w:val="00A61F9F"/>
    <w:rsid w:val="00A6292D"/>
    <w:rsid w:val="00A6301D"/>
    <w:rsid w:val="00A65DDD"/>
    <w:rsid w:val="00A67C95"/>
    <w:rsid w:val="00A67FD6"/>
    <w:rsid w:val="00A709E1"/>
    <w:rsid w:val="00A710DA"/>
    <w:rsid w:val="00A71289"/>
    <w:rsid w:val="00A7163E"/>
    <w:rsid w:val="00A72D5D"/>
    <w:rsid w:val="00A7330C"/>
    <w:rsid w:val="00A74BE7"/>
    <w:rsid w:val="00A75B6D"/>
    <w:rsid w:val="00A76D85"/>
    <w:rsid w:val="00A773FB"/>
    <w:rsid w:val="00A80A94"/>
    <w:rsid w:val="00A80AE7"/>
    <w:rsid w:val="00A810B6"/>
    <w:rsid w:val="00A81810"/>
    <w:rsid w:val="00A82B18"/>
    <w:rsid w:val="00A82BB1"/>
    <w:rsid w:val="00A82E91"/>
    <w:rsid w:val="00A82F4B"/>
    <w:rsid w:val="00A8410B"/>
    <w:rsid w:val="00A85A67"/>
    <w:rsid w:val="00A85E19"/>
    <w:rsid w:val="00A86850"/>
    <w:rsid w:val="00A9050F"/>
    <w:rsid w:val="00A9098A"/>
    <w:rsid w:val="00A90AB4"/>
    <w:rsid w:val="00A90AD2"/>
    <w:rsid w:val="00A90EE4"/>
    <w:rsid w:val="00A9204A"/>
    <w:rsid w:val="00A929B5"/>
    <w:rsid w:val="00A92AAF"/>
    <w:rsid w:val="00A93246"/>
    <w:rsid w:val="00A94371"/>
    <w:rsid w:val="00A94B74"/>
    <w:rsid w:val="00A971B8"/>
    <w:rsid w:val="00AA0641"/>
    <w:rsid w:val="00AA17F9"/>
    <w:rsid w:val="00AA2395"/>
    <w:rsid w:val="00AA25CE"/>
    <w:rsid w:val="00AA2D7F"/>
    <w:rsid w:val="00AA2E66"/>
    <w:rsid w:val="00AA43F8"/>
    <w:rsid w:val="00AA4F4F"/>
    <w:rsid w:val="00AA59DF"/>
    <w:rsid w:val="00AA5E90"/>
    <w:rsid w:val="00AA7375"/>
    <w:rsid w:val="00AA7702"/>
    <w:rsid w:val="00AB20F6"/>
    <w:rsid w:val="00AB2E8E"/>
    <w:rsid w:val="00AB3AE7"/>
    <w:rsid w:val="00AB4B05"/>
    <w:rsid w:val="00AB4E88"/>
    <w:rsid w:val="00AB54E0"/>
    <w:rsid w:val="00AB5795"/>
    <w:rsid w:val="00AB5E73"/>
    <w:rsid w:val="00AB62A4"/>
    <w:rsid w:val="00AB6483"/>
    <w:rsid w:val="00AB6AF5"/>
    <w:rsid w:val="00AB6C82"/>
    <w:rsid w:val="00AB73BF"/>
    <w:rsid w:val="00AB74F9"/>
    <w:rsid w:val="00AC02F5"/>
    <w:rsid w:val="00AC03E8"/>
    <w:rsid w:val="00AC0497"/>
    <w:rsid w:val="00AC0600"/>
    <w:rsid w:val="00AC0DD4"/>
    <w:rsid w:val="00AC1B55"/>
    <w:rsid w:val="00AC239C"/>
    <w:rsid w:val="00AC2D2E"/>
    <w:rsid w:val="00AC30A9"/>
    <w:rsid w:val="00AC31F8"/>
    <w:rsid w:val="00AC33AE"/>
    <w:rsid w:val="00AC3803"/>
    <w:rsid w:val="00AC392C"/>
    <w:rsid w:val="00AC3DC5"/>
    <w:rsid w:val="00AC3FBE"/>
    <w:rsid w:val="00AC428E"/>
    <w:rsid w:val="00AC4612"/>
    <w:rsid w:val="00AC53D5"/>
    <w:rsid w:val="00AC5C9B"/>
    <w:rsid w:val="00AC6C3C"/>
    <w:rsid w:val="00AC7570"/>
    <w:rsid w:val="00AD03E1"/>
    <w:rsid w:val="00AD15CC"/>
    <w:rsid w:val="00AD17FA"/>
    <w:rsid w:val="00AD1CCE"/>
    <w:rsid w:val="00AD2547"/>
    <w:rsid w:val="00AD271B"/>
    <w:rsid w:val="00AD2A30"/>
    <w:rsid w:val="00AD2D12"/>
    <w:rsid w:val="00AD3747"/>
    <w:rsid w:val="00AD37CD"/>
    <w:rsid w:val="00AD3C68"/>
    <w:rsid w:val="00AD3DD9"/>
    <w:rsid w:val="00AD433A"/>
    <w:rsid w:val="00AD48A5"/>
    <w:rsid w:val="00AD4942"/>
    <w:rsid w:val="00AD4DE3"/>
    <w:rsid w:val="00AD5335"/>
    <w:rsid w:val="00AE0028"/>
    <w:rsid w:val="00AE104D"/>
    <w:rsid w:val="00AE41D7"/>
    <w:rsid w:val="00AE49BD"/>
    <w:rsid w:val="00AE4B5E"/>
    <w:rsid w:val="00AE53DC"/>
    <w:rsid w:val="00AE5E56"/>
    <w:rsid w:val="00AE7F89"/>
    <w:rsid w:val="00AF1236"/>
    <w:rsid w:val="00AF12B6"/>
    <w:rsid w:val="00AF232E"/>
    <w:rsid w:val="00AF2738"/>
    <w:rsid w:val="00AF3D4C"/>
    <w:rsid w:val="00AF4356"/>
    <w:rsid w:val="00AF4A88"/>
    <w:rsid w:val="00AF5709"/>
    <w:rsid w:val="00AF5988"/>
    <w:rsid w:val="00AF5D79"/>
    <w:rsid w:val="00AF66DD"/>
    <w:rsid w:val="00AF6F0A"/>
    <w:rsid w:val="00AF7533"/>
    <w:rsid w:val="00AF75BC"/>
    <w:rsid w:val="00B000CF"/>
    <w:rsid w:val="00B001FE"/>
    <w:rsid w:val="00B005C9"/>
    <w:rsid w:val="00B00851"/>
    <w:rsid w:val="00B00D25"/>
    <w:rsid w:val="00B0507F"/>
    <w:rsid w:val="00B06955"/>
    <w:rsid w:val="00B073CD"/>
    <w:rsid w:val="00B07558"/>
    <w:rsid w:val="00B0786A"/>
    <w:rsid w:val="00B07F63"/>
    <w:rsid w:val="00B10B50"/>
    <w:rsid w:val="00B112D3"/>
    <w:rsid w:val="00B12CC8"/>
    <w:rsid w:val="00B13D54"/>
    <w:rsid w:val="00B13DA8"/>
    <w:rsid w:val="00B147E6"/>
    <w:rsid w:val="00B15CF6"/>
    <w:rsid w:val="00B1667E"/>
    <w:rsid w:val="00B17462"/>
    <w:rsid w:val="00B20B79"/>
    <w:rsid w:val="00B22387"/>
    <w:rsid w:val="00B2293C"/>
    <w:rsid w:val="00B23244"/>
    <w:rsid w:val="00B236B3"/>
    <w:rsid w:val="00B23A00"/>
    <w:rsid w:val="00B24450"/>
    <w:rsid w:val="00B246CF"/>
    <w:rsid w:val="00B24B04"/>
    <w:rsid w:val="00B254D5"/>
    <w:rsid w:val="00B2551D"/>
    <w:rsid w:val="00B25A1E"/>
    <w:rsid w:val="00B2758E"/>
    <w:rsid w:val="00B31254"/>
    <w:rsid w:val="00B31874"/>
    <w:rsid w:val="00B32362"/>
    <w:rsid w:val="00B32DAC"/>
    <w:rsid w:val="00B32DD3"/>
    <w:rsid w:val="00B34579"/>
    <w:rsid w:val="00B3489E"/>
    <w:rsid w:val="00B3496A"/>
    <w:rsid w:val="00B34E1F"/>
    <w:rsid w:val="00B359E3"/>
    <w:rsid w:val="00B369BE"/>
    <w:rsid w:val="00B36A9F"/>
    <w:rsid w:val="00B37918"/>
    <w:rsid w:val="00B37D1D"/>
    <w:rsid w:val="00B404F2"/>
    <w:rsid w:val="00B427C2"/>
    <w:rsid w:val="00B428CC"/>
    <w:rsid w:val="00B4473B"/>
    <w:rsid w:val="00B44D9A"/>
    <w:rsid w:val="00B44FED"/>
    <w:rsid w:val="00B45F04"/>
    <w:rsid w:val="00B46957"/>
    <w:rsid w:val="00B46B05"/>
    <w:rsid w:val="00B472F0"/>
    <w:rsid w:val="00B474E6"/>
    <w:rsid w:val="00B4773E"/>
    <w:rsid w:val="00B50028"/>
    <w:rsid w:val="00B50053"/>
    <w:rsid w:val="00B50401"/>
    <w:rsid w:val="00B50870"/>
    <w:rsid w:val="00B50D5A"/>
    <w:rsid w:val="00B52008"/>
    <w:rsid w:val="00B533E4"/>
    <w:rsid w:val="00B53D5F"/>
    <w:rsid w:val="00B53DCC"/>
    <w:rsid w:val="00B54A6E"/>
    <w:rsid w:val="00B55A2E"/>
    <w:rsid w:val="00B5616D"/>
    <w:rsid w:val="00B56579"/>
    <w:rsid w:val="00B57AA1"/>
    <w:rsid w:val="00B600C9"/>
    <w:rsid w:val="00B6061A"/>
    <w:rsid w:val="00B60DB0"/>
    <w:rsid w:val="00B648DC"/>
    <w:rsid w:val="00B658BE"/>
    <w:rsid w:val="00B66E4B"/>
    <w:rsid w:val="00B71AAD"/>
    <w:rsid w:val="00B72137"/>
    <w:rsid w:val="00B7223D"/>
    <w:rsid w:val="00B72661"/>
    <w:rsid w:val="00B7273C"/>
    <w:rsid w:val="00B72A1D"/>
    <w:rsid w:val="00B746FD"/>
    <w:rsid w:val="00B759B7"/>
    <w:rsid w:val="00B76A4F"/>
    <w:rsid w:val="00B77FCB"/>
    <w:rsid w:val="00B81340"/>
    <w:rsid w:val="00B815FF"/>
    <w:rsid w:val="00B817B5"/>
    <w:rsid w:val="00B8263F"/>
    <w:rsid w:val="00B82899"/>
    <w:rsid w:val="00B8337E"/>
    <w:rsid w:val="00B83FC8"/>
    <w:rsid w:val="00B84E0D"/>
    <w:rsid w:val="00B85304"/>
    <w:rsid w:val="00B8538B"/>
    <w:rsid w:val="00B85F60"/>
    <w:rsid w:val="00B86A0D"/>
    <w:rsid w:val="00B90AB8"/>
    <w:rsid w:val="00B90D29"/>
    <w:rsid w:val="00B92C88"/>
    <w:rsid w:val="00B93324"/>
    <w:rsid w:val="00B935A9"/>
    <w:rsid w:val="00B93CAE"/>
    <w:rsid w:val="00B94AD8"/>
    <w:rsid w:val="00B95214"/>
    <w:rsid w:val="00B9760C"/>
    <w:rsid w:val="00B97D8B"/>
    <w:rsid w:val="00BA0278"/>
    <w:rsid w:val="00BA0994"/>
    <w:rsid w:val="00BA2C50"/>
    <w:rsid w:val="00BA4665"/>
    <w:rsid w:val="00BA472F"/>
    <w:rsid w:val="00BA5082"/>
    <w:rsid w:val="00BB01A5"/>
    <w:rsid w:val="00BB0EE3"/>
    <w:rsid w:val="00BB1587"/>
    <w:rsid w:val="00BB18E9"/>
    <w:rsid w:val="00BB3DB9"/>
    <w:rsid w:val="00BB41EA"/>
    <w:rsid w:val="00BB55CD"/>
    <w:rsid w:val="00BB580D"/>
    <w:rsid w:val="00BB6EB2"/>
    <w:rsid w:val="00BB7389"/>
    <w:rsid w:val="00BB746B"/>
    <w:rsid w:val="00BB753B"/>
    <w:rsid w:val="00BB76D5"/>
    <w:rsid w:val="00BB7C0E"/>
    <w:rsid w:val="00BB7C6F"/>
    <w:rsid w:val="00BC1003"/>
    <w:rsid w:val="00BC1585"/>
    <w:rsid w:val="00BC22F4"/>
    <w:rsid w:val="00BC4632"/>
    <w:rsid w:val="00BC4730"/>
    <w:rsid w:val="00BC6B70"/>
    <w:rsid w:val="00BC6E1F"/>
    <w:rsid w:val="00BC7A2C"/>
    <w:rsid w:val="00BD01EF"/>
    <w:rsid w:val="00BD0725"/>
    <w:rsid w:val="00BD10A2"/>
    <w:rsid w:val="00BD1D6B"/>
    <w:rsid w:val="00BD1FD9"/>
    <w:rsid w:val="00BD20BA"/>
    <w:rsid w:val="00BD2998"/>
    <w:rsid w:val="00BD29BF"/>
    <w:rsid w:val="00BD354F"/>
    <w:rsid w:val="00BD3C1A"/>
    <w:rsid w:val="00BD3FA5"/>
    <w:rsid w:val="00BD4006"/>
    <w:rsid w:val="00BD4230"/>
    <w:rsid w:val="00BD44D0"/>
    <w:rsid w:val="00BD4C13"/>
    <w:rsid w:val="00BD5179"/>
    <w:rsid w:val="00BD5A8A"/>
    <w:rsid w:val="00BD61A3"/>
    <w:rsid w:val="00BD750D"/>
    <w:rsid w:val="00BD7AD8"/>
    <w:rsid w:val="00BE178E"/>
    <w:rsid w:val="00BE1A25"/>
    <w:rsid w:val="00BE1C15"/>
    <w:rsid w:val="00BE24AA"/>
    <w:rsid w:val="00BE35D1"/>
    <w:rsid w:val="00BE3819"/>
    <w:rsid w:val="00BE3BB9"/>
    <w:rsid w:val="00BE400D"/>
    <w:rsid w:val="00BE5747"/>
    <w:rsid w:val="00BE58FC"/>
    <w:rsid w:val="00BE6323"/>
    <w:rsid w:val="00BE7FB5"/>
    <w:rsid w:val="00BF1C9C"/>
    <w:rsid w:val="00BF2C70"/>
    <w:rsid w:val="00BF4E2E"/>
    <w:rsid w:val="00BF5646"/>
    <w:rsid w:val="00BF6016"/>
    <w:rsid w:val="00BF6020"/>
    <w:rsid w:val="00BF7433"/>
    <w:rsid w:val="00BF7C8A"/>
    <w:rsid w:val="00C0031A"/>
    <w:rsid w:val="00C01883"/>
    <w:rsid w:val="00C01CA9"/>
    <w:rsid w:val="00C02062"/>
    <w:rsid w:val="00C0326F"/>
    <w:rsid w:val="00C0377A"/>
    <w:rsid w:val="00C04330"/>
    <w:rsid w:val="00C0611A"/>
    <w:rsid w:val="00C06934"/>
    <w:rsid w:val="00C06A4C"/>
    <w:rsid w:val="00C06F6B"/>
    <w:rsid w:val="00C078A0"/>
    <w:rsid w:val="00C078AD"/>
    <w:rsid w:val="00C07DED"/>
    <w:rsid w:val="00C1002B"/>
    <w:rsid w:val="00C10424"/>
    <w:rsid w:val="00C1065C"/>
    <w:rsid w:val="00C10800"/>
    <w:rsid w:val="00C115BA"/>
    <w:rsid w:val="00C1216E"/>
    <w:rsid w:val="00C122A7"/>
    <w:rsid w:val="00C12377"/>
    <w:rsid w:val="00C124AE"/>
    <w:rsid w:val="00C126EF"/>
    <w:rsid w:val="00C13F87"/>
    <w:rsid w:val="00C14C99"/>
    <w:rsid w:val="00C1675E"/>
    <w:rsid w:val="00C16BD0"/>
    <w:rsid w:val="00C16EDE"/>
    <w:rsid w:val="00C170C0"/>
    <w:rsid w:val="00C173CE"/>
    <w:rsid w:val="00C2058F"/>
    <w:rsid w:val="00C2086D"/>
    <w:rsid w:val="00C2303D"/>
    <w:rsid w:val="00C23329"/>
    <w:rsid w:val="00C23404"/>
    <w:rsid w:val="00C23C22"/>
    <w:rsid w:val="00C245DF"/>
    <w:rsid w:val="00C24F89"/>
    <w:rsid w:val="00C25379"/>
    <w:rsid w:val="00C263D6"/>
    <w:rsid w:val="00C26623"/>
    <w:rsid w:val="00C26BC4"/>
    <w:rsid w:val="00C27BC3"/>
    <w:rsid w:val="00C31C03"/>
    <w:rsid w:val="00C31F66"/>
    <w:rsid w:val="00C32A2D"/>
    <w:rsid w:val="00C337EC"/>
    <w:rsid w:val="00C365F5"/>
    <w:rsid w:val="00C36917"/>
    <w:rsid w:val="00C36D07"/>
    <w:rsid w:val="00C37DBA"/>
    <w:rsid w:val="00C40D34"/>
    <w:rsid w:val="00C40F40"/>
    <w:rsid w:val="00C415E4"/>
    <w:rsid w:val="00C43127"/>
    <w:rsid w:val="00C44591"/>
    <w:rsid w:val="00C44BF7"/>
    <w:rsid w:val="00C45600"/>
    <w:rsid w:val="00C45958"/>
    <w:rsid w:val="00C47241"/>
    <w:rsid w:val="00C47AA1"/>
    <w:rsid w:val="00C47AA3"/>
    <w:rsid w:val="00C50D3A"/>
    <w:rsid w:val="00C50D54"/>
    <w:rsid w:val="00C51AC6"/>
    <w:rsid w:val="00C5258D"/>
    <w:rsid w:val="00C52A7A"/>
    <w:rsid w:val="00C53A27"/>
    <w:rsid w:val="00C53A8B"/>
    <w:rsid w:val="00C553B5"/>
    <w:rsid w:val="00C56317"/>
    <w:rsid w:val="00C57295"/>
    <w:rsid w:val="00C57536"/>
    <w:rsid w:val="00C5770C"/>
    <w:rsid w:val="00C578F1"/>
    <w:rsid w:val="00C604FE"/>
    <w:rsid w:val="00C626A6"/>
    <w:rsid w:val="00C62EBC"/>
    <w:rsid w:val="00C650BC"/>
    <w:rsid w:val="00C668C6"/>
    <w:rsid w:val="00C720F7"/>
    <w:rsid w:val="00C7265F"/>
    <w:rsid w:val="00C72897"/>
    <w:rsid w:val="00C742F0"/>
    <w:rsid w:val="00C74416"/>
    <w:rsid w:val="00C75A99"/>
    <w:rsid w:val="00C75C3B"/>
    <w:rsid w:val="00C772F9"/>
    <w:rsid w:val="00C80DAF"/>
    <w:rsid w:val="00C82B20"/>
    <w:rsid w:val="00C84FE9"/>
    <w:rsid w:val="00C856EB"/>
    <w:rsid w:val="00C85D00"/>
    <w:rsid w:val="00C85EE6"/>
    <w:rsid w:val="00C8653B"/>
    <w:rsid w:val="00C867E7"/>
    <w:rsid w:val="00C90039"/>
    <w:rsid w:val="00C90707"/>
    <w:rsid w:val="00C90BDA"/>
    <w:rsid w:val="00C90D89"/>
    <w:rsid w:val="00C91983"/>
    <w:rsid w:val="00C92352"/>
    <w:rsid w:val="00C92B28"/>
    <w:rsid w:val="00C9301F"/>
    <w:rsid w:val="00C93FE9"/>
    <w:rsid w:val="00C95CBD"/>
    <w:rsid w:val="00C96C2C"/>
    <w:rsid w:val="00C96D73"/>
    <w:rsid w:val="00CA02D6"/>
    <w:rsid w:val="00CA0937"/>
    <w:rsid w:val="00CA1F10"/>
    <w:rsid w:val="00CA2123"/>
    <w:rsid w:val="00CA2164"/>
    <w:rsid w:val="00CA2551"/>
    <w:rsid w:val="00CA25D6"/>
    <w:rsid w:val="00CA28AA"/>
    <w:rsid w:val="00CA2AAE"/>
    <w:rsid w:val="00CA42F4"/>
    <w:rsid w:val="00CA4D18"/>
    <w:rsid w:val="00CA4DA8"/>
    <w:rsid w:val="00CA5C73"/>
    <w:rsid w:val="00CA732F"/>
    <w:rsid w:val="00CA7525"/>
    <w:rsid w:val="00CA79C7"/>
    <w:rsid w:val="00CA7F4B"/>
    <w:rsid w:val="00CB0904"/>
    <w:rsid w:val="00CB0989"/>
    <w:rsid w:val="00CB0B3E"/>
    <w:rsid w:val="00CB144F"/>
    <w:rsid w:val="00CB1F6A"/>
    <w:rsid w:val="00CB245F"/>
    <w:rsid w:val="00CB3ACF"/>
    <w:rsid w:val="00CB4715"/>
    <w:rsid w:val="00CB4AE5"/>
    <w:rsid w:val="00CB4E92"/>
    <w:rsid w:val="00CB4F59"/>
    <w:rsid w:val="00CB5D86"/>
    <w:rsid w:val="00CB6652"/>
    <w:rsid w:val="00CB6848"/>
    <w:rsid w:val="00CB6A9F"/>
    <w:rsid w:val="00CB6AD8"/>
    <w:rsid w:val="00CB741F"/>
    <w:rsid w:val="00CB7B37"/>
    <w:rsid w:val="00CC36B0"/>
    <w:rsid w:val="00CC3D95"/>
    <w:rsid w:val="00CC3E09"/>
    <w:rsid w:val="00CC3E32"/>
    <w:rsid w:val="00CC51A1"/>
    <w:rsid w:val="00CC6922"/>
    <w:rsid w:val="00CC7471"/>
    <w:rsid w:val="00CD1310"/>
    <w:rsid w:val="00CD15C3"/>
    <w:rsid w:val="00CD1631"/>
    <w:rsid w:val="00CD222E"/>
    <w:rsid w:val="00CD30DC"/>
    <w:rsid w:val="00CD40C9"/>
    <w:rsid w:val="00CD49D4"/>
    <w:rsid w:val="00CD58E7"/>
    <w:rsid w:val="00CD6304"/>
    <w:rsid w:val="00CD68DD"/>
    <w:rsid w:val="00CD7F6A"/>
    <w:rsid w:val="00CE2EB4"/>
    <w:rsid w:val="00CE4446"/>
    <w:rsid w:val="00CE4ACC"/>
    <w:rsid w:val="00CE541B"/>
    <w:rsid w:val="00CE5F34"/>
    <w:rsid w:val="00CE7910"/>
    <w:rsid w:val="00CE7AC8"/>
    <w:rsid w:val="00CF08CF"/>
    <w:rsid w:val="00CF0B55"/>
    <w:rsid w:val="00CF13BA"/>
    <w:rsid w:val="00CF1C94"/>
    <w:rsid w:val="00CF34B3"/>
    <w:rsid w:val="00CF40A7"/>
    <w:rsid w:val="00CF48F2"/>
    <w:rsid w:val="00CF5949"/>
    <w:rsid w:val="00CF622A"/>
    <w:rsid w:val="00CF63AB"/>
    <w:rsid w:val="00CF67CD"/>
    <w:rsid w:val="00CF7454"/>
    <w:rsid w:val="00CF757E"/>
    <w:rsid w:val="00D018B6"/>
    <w:rsid w:val="00D01A4E"/>
    <w:rsid w:val="00D021A6"/>
    <w:rsid w:val="00D022C4"/>
    <w:rsid w:val="00D02E11"/>
    <w:rsid w:val="00D0338F"/>
    <w:rsid w:val="00D03E0C"/>
    <w:rsid w:val="00D040C8"/>
    <w:rsid w:val="00D0445D"/>
    <w:rsid w:val="00D045C8"/>
    <w:rsid w:val="00D045E0"/>
    <w:rsid w:val="00D05525"/>
    <w:rsid w:val="00D10E60"/>
    <w:rsid w:val="00D1171E"/>
    <w:rsid w:val="00D120F5"/>
    <w:rsid w:val="00D1301F"/>
    <w:rsid w:val="00D13AAC"/>
    <w:rsid w:val="00D147B5"/>
    <w:rsid w:val="00D16B76"/>
    <w:rsid w:val="00D17AB6"/>
    <w:rsid w:val="00D20078"/>
    <w:rsid w:val="00D20591"/>
    <w:rsid w:val="00D208B8"/>
    <w:rsid w:val="00D21681"/>
    <w:rsid w:val="00D23422"/>
    <w:rsid w:val="00D2342A"/>
    <w:rsid w:val="00D23D9E"/>
    <w:rsid w:val="00D245CB"/>
    <w:rsid w:val="00D24DFF"/>
    <w:rsid w:val="00D253CB"/>
    <w:rsid w:val="00D30DF2"/>
    <w:rsid w:val="00D321F1"/>
    <w:rsid w:val="00D32438"/>
    <w:rsid w:val="00D331B9"/>
    <w:rsid w:val="00D33D00"/>
    <w:rsid w:val="00D35748"/>
    <w:rsid w:val="00D3627D"/>
    <w:rsid w:val="00D36348"/>
    <w:rsid w:val="00D41215"/>
    <w:rsid w:val="00D42298"/>
    <w:rsid w:val="00D42499"/>
    <w:rsid w:val="00D446C2"/>
    <w:rsid w:val="00D44706"/>
    <w:rsid w:val="00D46411"/>
    <w:rsid w:val="00D46F24"/>
    <w:rsid w:val="00D50667"/>
    <w:rsid w:val="00D50AD0"/>
    <w:rsid w:val="00D50B8E"/>
    <w:rsid w:val="00D50E14"/>
    <w:rsid w:val="00D5208C"/>
    <w:rsid w:val="00D54571"/>
    <w:rsid w:val="00D548EF"/>
    <w:rsid w:val="00D576E6"/>
    <w:rsid w:val="00D57F7F"/>
    <w:rsid w:val="00D60261"/>
    <w:rsid w:val="00D630FC"/>
    <w:rsid w:val="00D643B2"/>
    <w:rsid w:val="00D6460C"/>
    <w:rsid w:val="00D648BF"/>
    <w:rsid w:val="00D6551D"/>
    <w:rsid w:val="00D65DE4"/>
    <w:rsid w:val="00D65DE7"/>
    <w:rsid w:val="00D66D29"/>
    <w:rsid w:val="00D716AC"/>
    <w:rsid w:val="00D72365"/>
    <w:rsid w:val="00D732A0"/>
    <w:rsid w:val="00D7368C"/>
    <w:rsid w:val="00D74325"/>
    <w:rsid w:val="00D74331"/>
    <w:rsid w:val="00D75930"/>
    <w:rsid w:val="00D763EC"/>
    <w:rsid w:val="00D76F3B"/>
    <w:rsid w:val="00D7700F"/>
    <w:rsid w:val="00D77FFE"/>
    <w:rsid w:val="00D81F01"/>
    <w:rsid w:val="00D82620"/>
    <w:rsid w:val="00D835C1"/>
    <w:rsid w:val="00D839E4"/>
    <w:rsid w:val="00D84CEA"/>
    <w:rsid w:val="00D84E34"/>
    <w:rsid w:val="00D858D2"/>
    <w:rsid w:val="00D85A74"/>
    <w:rsid w:val="00D85B01"/>
    <w:rsid w:val="00D86683"/>
    <w:rsid w:val="00D90103"/>
    <w:rsid w:val="00D90DB5"/>
    <w:rsid w:val="00D91A2A"/>
    <w:rsid w:val="00D930EB"/>
    <w:rsid w:val="00D93CA6"/>
    <w:rsid w:val="00D94466"/>
    <w:rsid w:val="00D95ABE"/>
    <w:rsid w:val="00D9698F"/>
    <w:rsid w:val="00DA0A06"/>
    <w:rsid w:val="00DA12DB"/>
    <w:rsid w:val="00DA2E03"/>
    <w:rsid w:val="00DA5144"/>
    <w:rsid w:val="00DA629A"/>
    <w:rsid w:val="00DA6567"/>
    <w:rsid w:val="00DA7CCB"/>
    <w:rsid w:val="00DB0DC9"/>
    <w:rsid w:val="00DB2F01"/>
    <w:rsid w:val="00DB561A"/>
    <w:rsid w:val="00DB6B24"/>
    <w:rsid w:val="00DB7FC4"/>
    <w:rsid w:val="00DC0719"/>
    <w:rsid w:val="00DC0C5A"/>
    <w:rsid w:val="00DC16B9"/>
    <w:rsid w:val="00DC1D47"/>
    <w:rsid w:val="00DC1FDB"/>
    <w:rsid w:val="00DC29EA"/>
    <w:rsid w:val="00DC3553"/>
    <w:rsid w:val="00DC41E3"/>
    <w:rsid w:val="00DC5222"/>
    <w:rsid w:val="00DC582E"/>
    <w:rsid w:val="00DC5F69"/>
    <w:rsid w:val="00DC6AFB"/>
    <w:rsid w:val="00DC76F7"/>
    <w:rsid w:val="00DC7D45"/>
    <w:rsid w:val="00DD104F"/>
    <w:rsid w:val="00DD1B9A"/>
    <w:rsid w:val="00DD1C1C"/>
    <w:rsid w:val="00DD242B"/>
    <w:rsid w:val="00DD354F"/>
    <w:rsid w:val="00DD3C4F"/>
    <w:rsid w:val="00DD42A5"/>
    <w:rsid w:val="00DD43BA"/>
    <w:rsid w:val="00DD5305"/>
    <w:rsid w:val="00DD55C2"/>
    <w:rsid w:val="00DD60E9"/>
    <w:rsid w:val="00DD715D"/>
    <w:rsid w:val="00DD76A9"/>
    <w:rsid w:val="00DD76EB"/>
    <w:rsid w:val="00DE0308"/>
    <w:rsid w:val="00DE081F"/>
    <w:rsid w:val="00DE0C7E"/>
    <w:rsid w:val="00DE2FDF"/>
    <w:rsid w:val="00DE40E8"/>
    <w:rsid w:val="00DE426D"/>
    <w:rsid w:val="00DE42B5"/>
    <w:rsid w:val="00DE5B2A"/>
    <w:rsid w:val="00DE6353"/>
    <w:rsid w:val="00DE7417"/>
    <w:rsid w:val="00DE7B57"/>
    <w:rsid w:val="00DF0671"/>
    <w:rsid w:val="00DF0CBD"/>
    <w:rsid w:val="00DF14E4"/>
    <w:rsid w:val="00DF1879"/>
    <w:rsid w:val="00DF2935"/>
    <w:rsid w:val="00DF3D36"/>
    <w:rsid w:val="00DF4350"/>
    <w:rsid w:val="00DF4BD5"/>
    <w:rsid w:val="00DF5111"/>
    <w:rsid w:val="00DF56DE"/>
    <w:rsid w:val="00DF586D"/>
    <w:rsid w:val="00DF5C07"/>
    <w:rsid w:val="00DF7437"/>
    <w:rsid w:val="00E00981"/>
    <w:rsid w:val="00E00ED8"/>
    <w:rsid w:val="00E01431"/>
    <w:rsid w:val="00E016FC"/>
    <w:rsid w:val="00E02384"/>
    <w:rsid w:val="00E0420B"/>
    <w:rsid w:val="00E05222"/>
    <w:rsid w:val="00E05742"/>
    <w:rsid w:val="00E07D0D"/>
    <w:rsid w:val="00E10345"/>
    <w:rsid w:val="00E10442"/>
    <w:rsid w:val="00E117FE"/>
    <w:rsid w:val="00E13C9F"/>
    <w:rsid w:val="00E1583D"/>
    <w:rsid w:val="00E163B7"/>
    <w:rsid w:val="00E1713A"/>
    <w:rsid w:val="00E17ACA"/>
    <w:rsid w:val="00E17B18"/>
    <w:rsid w:val="00E17B59"/>
    <w:rsid w:val="00E2029A"/>
    <w:rsid w:val="00E21F47"/>
    <w:rsid w:val="00E2210F"/>
    <w:rsid w:val="00E22545"/>
    <w:rsid w:val="00E22D0B"/>
    <w:rsid w:val="00E25143"/>
    <w:rsid w:val="00E26DC5"/>
    <w:rsid w:val="00E2702D"/>
    <w:rsid w:val="00E2798A"/>
    <w:rsid w:val="00E30A31"/>
    <w:rsid w:val="00E30AAC"/>
    <w:rsid w:val="00E32390"/>
    <w:rsid w:val="00E32BBF"/>
    <w:rsid w:val="00E33312"/>
    <w:rsid w:val="00E337F3"/>
    <w:rsid w:val="00E3418B"/>
    <w:rsid w:val="00E354D8"/>
    <w:rsid w:val="00E358C4"/>
    <w:rsid w:val="00E35C7B"/>
    <w:rsid w:val="00E36549"/>
    <w:rsid w:val="00E368FA"/>
    <w:rsid w:val="00E36F78"/>
    <w:rsid w:val="00E36FBB"/>
    <w:rsid w:val="00E4161F"/>
    <w:rsid w:val="00E41697"/>
    <w:rsid w:val="00E4312A"/>
    <w:rsid w:val="00E4313C"/>
    <w:rsid w:val="00E4328E"/>
    <w:rsid w:val="00E43F31"/>
    <w:rsid w:val="00E44386"/>
    <w:rsid w:val="00E45D6C"/>
    <w:rsid w:val="00E45F9C"/>
    <w:rsid w:val="00E4692A"/>
    <w:rsid w:val="00E474DD"/>
    <w:rsid w:val="00E47A28"/>
    <w:rsid w:val="00E50B46"/>
    <w:rsid w:val="00E50BB3"/>
    <w:rsid w:val="00E515A4"/>
    <w:rsid w:val="00E51BEF"/>
    <w:rsid w:val="00E5297B"/>
    <w:rsid w:val="00E52CB6"/>
    <w:rsid w:val="00E532E6"/>
    <w:rsid w:val="00E533CE"/>
    <w:rsid w:val="00E53A92"/>
    <w:rsid w:val="00E56913"/>
    <w:rsid w:val="00E60FFE"/>
    <w:rsid w:val="00E62871"/>
    <w:rsid w:val="00E631E2"/>
    <w:rsid w:val="00E63A32"/>
    <w:rsid w:val="00E64145"/>
    <w:rsid w:val="00E65813"/>
    <w:rsid w:val="00E65AC0"/>
    <w:rsid w:val="00E6600D"/>
    <w:rsid w:val="00E66AD8"/>
    <w:rsid w:val="00E7002A"/>
    <w:rsid w:val="00E70312"/>
    <w:rsid w:val="00E70901"/>
    <w:rsid w:val="00E70978"/>
    <w:rsid w:val="00E70FD0"/>
    <w:rsid w:val="00E7356E"/>
    <w:rsid w:val="00E74184"/>
    <w:rsid w:val="00E745DA"/>
    <w:rsid w:val="00E7650F"/>
    <w:rsid w:val="00E76934"/>
    <w:rsid w:val="00E77682"/>
    <w:rsid w:val="00E77BE0"/>
    <w:rsid w:val="00E77C46"/>
    <w:rsid w:val="00E825D7"/>
    <w:rsid w:val="00E838B7"/>
    <w:rsid w:val="00E8467F"/>
    <w:rsid w:val="00E855A2"/>
    <w:rsid w:val="00E87D6A"/>
    <w:rsid w:val="00E87FD3"/>
    <w:rsid w:val="00E911AC"/>
    <w:rsid w:val="00E92519"/>
    <w:rsid w:val="00E92B50"/>
    <w:rsid w:val="00E93552"/>
    <w:rsid w:val="00E935E2"/>
    <w:rsid w:val="00E94116"/>
    <w:rsid w:val="00E95971"/>
    <w:rsid w:val="00E9673C"/>
    <w:rsid w:val="00E96CA3"/>
    <w:rsid w:val="00EA0002"/>
    <w:rsid w:val="00EA031F"/>
    <w:rsid w:val="00EA049C"/>
    <w:rsid w:val="00EA1D76"/>
    <w:rsid w:val="00EA1E75"/>
    <w:rsid w:val="00EA330A"/>
    <w:rsid w:val="00EA3F0D"/>
    <w:rsid w:val="00EA541D"/>
    <w:rsid w:val="00EA56FB"/>
    <w:rsid w:val="00EA6592"/>
    <w:rsid w:val="00EB013A"/>
    <w:rsid w:val="00EB2031"/>
    <w:rsid w:val="00EB2286"/>
    <w:rsid w:val="00EB2969"/>
    <w:rsid w:val="00EB3352"/>
    <w:rsid w:val="00EB3427"/>
    <w:rsid w:val="00EB3651"/>
    <w:rsid w:val="00EB471A"/>
    <w:rsid w:val="00EB5EC3"/>
    <w:rsid w:val="00EB7B27"/>
    <w:rsid w:val="00EC08E0"/>
    <w:rsid w:val="00EC2C7F"/>
    <w:rsid w:val="00EC412F"/>
    <w:rsid w:val="00EC5D9B"/>
    <w:rsid w:val="00EC659C"/>
    <w:rsid w:val="00EC65D4"/>
    <w:rsid w:val="00EC6D27"/>
    <w:rsid w:val="00EC7C2F"/>
    <w:rsid w:val="00ED0344"/>
    <w:rsid w:val="00ED06A9"/>
    <w:rsid w:val="00ED09D3"/>
    <w:rsid w:val="00ED0B60"/>
    <w:rsid w:val="00ED160D"/>
    <w:rsid w:val="00ED1859"/>
    <w:rsid w:val="00ED1F8D"/>
    <w:rsid w:val="00ED3DE4"/>
    <w:rsid w:val="00ED4260"/>
    <w:rsid w:val="00ED46ED"/>
    <w:rsid w:val="00ED4CBD"/>
    <w:rsid w:val="00ED68BE"/>
    <w:rsid w:val="00ED7B32"/>
    <w:rsid w:val="00EE03A7"/>
    <w:rsid w:val="00EE0BC0"/>
    <w:rsid w:val="00EE0DA8"/>
    <w:rsid w:val="00EE27FD"/>
    <w:rsid w:val="00EE30E9"/>
    <w:rsid w:val="00EE3479"/>
    <w:rsid w:val="00EE360B"/>
    <w:rsid w:val="00EE39DF"/>
    <w:rsid w:val="00EE4928"/>
    <w:rsid w:val="00EE4B45"/>
    <w:rsid w:val="00EE6D56"/>
    <w:rsid w:val="00EE70FE"/>
    <w:rsid w:val="00EE783C"/>
    <w:rsid w:val="00EF0DD5"/>
    <w:rsid w:val="00EF1591"/>
    <w:rsid w:val="00EF22B5"/>
    <w:rsid w:val="00EF3CB5"/>
    <w:rsid w:val="00EF4369"/>
    <w:rsid w:val="00EF44BE"/>
    <w:rsid w:val="00EF553B"/>
    <w:rsid w:val="00EF55C4"/>
    <w:rsid w:val="00EF5AAC"/>
    <w:rsid w:val="00EF66E9"/>
    <w:rsid w:val="00EF6E94"/>
    <w:rsid w:val="00EF7D47"/>
    <w:rsid w:val="00EF7F7D"/>
    <w:rsid w:val="00F008DC"/>
    <w:rsid w:val="00F00E30"/>
    <w:rsid w:val="00F03ED5"/>
    <w:rsid w:val="00F0513F"/>
    <w:rsid w:val="00F10D6E"/>
    <w:rsid w:val="00F10DCD"/>
    <w:rsid w:val="00F11503"/>
    <w:rsid w:val="00F12384"/>
    <w:rsid w:val="00F12DD8"/>
    <w:rsid w:val="00F12FEC"/>
    <w:rsid w:val="00F13494"/>
    <w:rsid w:val="00F13B1E"/>
    <w:rsid w:val="00F15244"/>
    <w:rsid w:val="00F15391"/>
    <w:rsid w:val="00F16730"/>
    <w:rsid w:val="00F16CB1"/>
    <w:rsid w:val="00F208B8"/>
    <w:rsid w:val="00F22D3B"/>
    <w:rsid w:val="00F2325D"/>
    <w:rsid w:val="00F23433"/>
    <w:rsid w:val="00F2376C"/>
    <w:rsid w:val="00F24454"/>
    <w:rsid w:val="00F27146"/>
    <w:rsid w:val="00F315E4"/>
    <w:rsid w:val="00F316DD"/>
    <w:rsid w:val="00F33B6A"/>
    <w:rsid w:val="00F35CD6"/>
    <w:rsid w:val="00F40056"/>
    <w:rsid w:val="00F41529"/>
    <w:rsid w:val="00F4171E"/>
    <w:rsid w:val="00F41B07"/>
    <w:rsid w:val="00F41D6E"/>
    <w:rsid w:val="00F42418"/>
    <w:rsid w:val="00F436DB"/>
    <w:rsid w:val="00F469A4"/>
    <w:rsid w:val="00F46E41"/>
    <w:rsid w:val="00F4710E"/>
    <w:rsid w:val="00F47574"/>
    <w:rsid w:val="00F4769A"/>
    <w:rsid w:val="00F47C61"/>
    <w:rsid w:val="00F47DFD"/>
    <w:rsid w:val="00F509AA"/>
    <w:rsid w:val="00F50D20"/>
    <w:rsid w:val="00F518C2"/>
    <w:rsid w:val="00F51DD7"/>
    <w:rsid w:val="00F52969"/>
    <w:rsid w:val="00F529FA"/>
    <w:rsid w:val="00F52F52"/>
    <w:rsid w:val="00F54017"/>
    <w:rsid w:val="00F54741"/>
    <w:rsid w:val="00F556FE"/>
    <w:rsid w:val="00F55FD8"/>
    <w:rsid w:val="00F56208"/>
    <w:rsid w:val="00F569C2"/>
    <w:rsid w:val="00F57AAB"/>
    <w:rsid w:val="00F601A1"/>
    <w:rsid w:val="00F61A12"/>
    <w:rsid w:val="00F61DBC"/>
    <w:rsid w:val="00F633F3"/>
    <w:rsid w:val="00F641A7"/>
    <w:rsid w:val="00F66CAB"/>
    <w:rsid w:val="00F71637"/>
    <w:rsid w:val="00F71905"/>
    <w:rsid w:val="00F7282D"/>
    <w:rsid w:val="00F72A47"/>
    <w:rsid w:val="00F73535"/>
    <w:rsid w:val="00F73966"/>
    <w:rsid w:val="00F73A8B"/>
    <w:rsid w:val="00F73C10"/>
    <w:rsid w:val="00F74328"/>
    <w:rsid w:val="00F75485"/>
    <w:rsid w:val="00F757C7"/>
    <w:rsid w:val="00F7629B"/>
    <w:rsid w:val="00F765EE"/>
    <w:rsid w:val="00F7669A"/>
    <w:rsid w:val="00F77222"/>
    <w:rsid w:val="00F772A6"/>
    <w:rsid w:val="00F775F4"/>
    <w:rsid w:val="00F80E0C"/>
    <w:rsid w:val="00F85258"/>
    <w:rsid w:val="00F852B9"/>
    <w:rsid w:val="00F85F19"/>
    <w:rsid w:val="00F91082"/>
    <w:rsid w:val="00F91452"/>
    <w:rsid w:val="00F942C5"/>
    <w:rsid w:val="00F95868"/>
    <w:rsid w:val="00F965E8"/>
    <w:rsid w:val="00F966F8"/>
    <w:rsid w:val="00F973FE"/>
    <w:rsid w:val="00F97DC2"/>
    <w:rsid w:val="00FA4F61"/>
    <w:rsid w:val="00FA4FB8"/>
    <w:rsid w:val="00FA5310"/>
    <w:rsid w:val="00FA5668"/>
    <w:rsid w:val="00FA5940"/>
    <w:rsid w:val="00FA5C37"/>
    <w:rsid w:val="00FA7A8F"/>
    <w:rsid w:val="00FA7EE4"/>
    <w:rsid w:val="00FB15EF"/>
    <w:rsid w:val="00FB26F1"/>
    <w:rsid w:val="00FB287D"/>
    <w:rsid w:val="00FB2F73"/>
    <w:rsid w:val="00FB31E8"/>
    <w:rsid w:val="00FB3C80"/>
    <w:rsid w:val="00FB501F"/>
    <w:rsid w:val="00FB5F87"/>
    <w:rsid w:val="00FB610A"/>
    <w:rsid w:val="00FB6F4C"/>
    <w:rsid w:val="00FC08B7"/>
    <w:rsid w:val="00FC0C94"/>
    <w:rsid w:val="00FC3058"/>
    <w:rsid w:val="00FC367C"/>
    <w:rsid w:val="00FC3705"/>
    <w:rsid w:val="00FC395B"/>
    <w:rsid w:val="00FC3D5E"/>
    <w:rsid w:val="00FC54FD"/>
    <w:rsid w:val="00FC5A0E"/>
    <w:rsid w:val="00FC5D28"/>
    <w:rsid w:val="00FC5DBC"/>
    <w:rsid w:val="00FC7EC1"/>
    <w:rsid w:val="00FD1D92"/>
    <w:rsid w:val="00FD200D"/>
    <w:rsid w:val="00FD27A5"/>
    <w:rsid w:val="00FD360B"/>
    <w:rsid w:val="00FD54AD"/>
    <w:rsid w:val="00FD6B39"/>
    <w:rsid w:val="00FD7783"/>
    <w:rsid w:val="00FE0471"/>
    <w:rsid w:val="00FE22C3"/>
    <w:rsid w:val="00FE25AC"/>
    <w:rsid w:val="00FE3EE4"/>
    <w:rsid w:val="00FE414C"/>
    <w:rsid w:val="00FE4716"/>
    <w:rsid w:val="00FE51EC"/>
    <w:rsid w:val="00FE5A05"/>
    <w:rsid w:val="00FE65D5"/>
    <w:rsid w:val="00FE7730"/>
    <w:rsid w:val="00FE7FC6"/>
    <w:rsid w:val="00FF0E31"/>
    <w:rsid w:val="00FF1742"/>
    <w:rsid w:val="00FF1872"/>
    <w:rsid w:val="00FF2D30"/>
    <w:rsid w:val="00FF2EC6"/>
    <w:rsid w:val="00FF35C8"/>
    <w:rsid w:val="00FF43B1"/>
    <w:rsid w:val="00FF4E54"/>
    <w:rsid w:val="00FF532C"/>
    <w:rsid w:val="00FF546D"/>
    <w:rsid w:val="00FF55DF"/>
    <w:rsid w:val="00FF589B"/>
    <w:rsid w:val="00FF6079"/>
    <w:rsid w:val="00FF6A55"/>
    <w:rsid w:val="00FF78E7"/>
    <w:rsid w:val="00FF7905"/>
    <w:rsid w:val="00FF7E9D"/>
    <w:rsid w:val="3F136FF6"/>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nhideWhenUsed="0" w:uiPriority="0" w:semiHidden="0" w:name="annotation text"/>
    <w:lsdException w:uiPriority="99" w:semiHidden="0" w:name="header"/>
    <w:lsdException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qFormat="1"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23"/>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Cambria" w:hAnsi="Cambria"/>
      <w:b/>
      <w:bCs/>
      <w:sz w:val="32"/>
      <w:szCs w:val="32"/>
    </w:rPr>
  </w:style>
  <w:style w:type="character" w:default="1" w:styleId="14">
    <w:name w:val="Default Paragraph Font"/>
    <w:semiHidden/>
    <w:unhideWhenUsed/>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4">
    <w:name w:val="caption"/>
    <w:basedOn w:val="1"/>
    <w:next w:val="1"/>
    <w:unhideWhenUsed/>
    <w:qFormat/>
    <w:uiPriority w:val="35"/>
    <w:rPr>
      <w:rFonts w:ascii="Cambria" w:hAnsi="Cambria" w:eastAsia="黑体"/>
      <w:sz w:val="20"/>
      <w:szCs w:val="20"/>
    </w:rPr>
  </w:style>
  <w:style w:type="paragraph" w:styleId="5">
    <w:name w:val="annotation text"/>
    <w:basedOn w:val="1"/>
    <w:link w:val="28"/>
    <w:qFormat/>
    <w:uiPriority w:val="0"/>
    <w:pPr>
      <w:jc w:val="left"/>
    </w:pPr>
    <w:rPr>
      <w:rFonts w:ascii="Times New Roman" w:hAnsi="Times New Roman"/>
      <w:szCs w:val="24"/>
    </w:rPr>
  </w:style>
  <w:style w:type="paragraph" w:styleId="6">
    <w:name w:val="Balloon Text"/>
    <w:basedOn w:val="1"/>
    <w:link w:val="26"/>
    <w:semiHidden/>
    <w:unhideWhenUsed/>
    <w:uiPriority w:val="99"/>
    <w:rPr>
      <w:sz w:val="18"/>
      <w:szCs w:val="18"/>
    </w:rPr>
  </w:style>
  <w:style w:type="paragraph" w:styleId="7">
    <w:name w:val="footer"/>
    <w:basedOn w:val="1"/>
    <w:link w:val="22"/>
    <w:unhideWhenUsed/>
    <w:uiPriority w:val="99"/>
    <w:pPr>
      <w:tabs>
        <w:tab w:val="center" w:pos="4153"/>
        <w:tab w:val="right" w:pos="8306"/>
      </w:tabs>
      <w:snapToGrid w:val="0"/>
      <w:jc w:val="center"/>
    </w:pPr>
    <w:rPr>
      <w:kern w:val="0"/>
      <w:sz w:val="18"/>
      <w:szCs w:val="18"/>
    </w:rPr>
  </w:style>
  <w:style w:type="paragraph" w:styleId="8">
    <w:name w:val="header"/>
    <w:basedOn w:val="1"/>
    <w:link w:val="21"/>
    <w:unhideWhenUsed/>
    <w:uiPriority w:val="99"/>
    <w:pPr>
      <w:pBdr>
        <w:bottom w:val="single" w:color="auto" w:sz="6" w:space="1"/>
      </w:pBdr>
      <w:tabs>
        <w:tab w:val="center" w:pos="4153"/>
        <w:tab w:val="right" w:pos="8306"/>
      </w:tabs>
      <w:snapToGrid w:val="0"/>
      <w:jc w:val="center"/>
    </w:pPr>
    <w:rPr>
      <w:kern w:val="0"/>
      <w:sz w:val="18"/>
      <w:szCs w:val="18"/>
    </w:rPr>
  </w:style>
  <w:style w:type="paragraph" w:styleId="9">
    <w:name w:val="toc 1"/>
    <w:basedOn w:val="1"/>
    <w:next w:val="1"/>
    <w:unhideWhenUsed/>
    <w:uiPriority w:val="39"/>
    <w:pPr>
      <w:tabs>
        <w:tab w:val="right" w:leader="dot" w:pos="8296"/>
      </w:tabs>
    </w:pPr>
    <w:rPr>
      <w:rFonts w:ascii="微软雅黑" w:hAnsi="微软雅黑" w:eastAsia="微软雅黑"/>
      <w:b/>
      <w:sz w:val="24"/>
      <w:szCs w:val="24"/>
    </w:rPr>
  </w:style>
  <w:style w:type="paragraph" w:styleId="10">
    <w:name w:val="footnote text"/>
    <w:basedOn w:val="1"/>
    <w:link w:val="27"/>
    <w:semiHidden/>
    <w:unhideWhenUsed/>
    <w:qFormat/>
    <w:uiPriority w:val="99"/>
    <w:pPr>
      <w:snapToGrid w:val="0"/>
      <w:jc w:val="left"/>
    </w:pPr>
    <w:rPr>
      <w:sz w:val="18"/>
      <w:szCs w:val="18"/>
    </w:rPr>
  </w:style>
  <w:style w:type="paragraph" w:styleId="11">
    <w:name w:val="toc 2"/>
    <w:basedOn w:val="1"/>
    <w:next w:val="1"/>
    <w:unhideWhenUsed/>
    <w:qFormat/>
    <w:uiPriority w:val="39"/>
    <w:pPr>
      <w:ind w:left="420" w:leftChars="200"/>
    </w:pPr>
  </w:style>
  <w:style w:type="paragraph" w:styleId="12">
    <w:name w:val="HTML Preformatted"/>
    <w:basedOn w:val="1"/>
    <w:link w:val="29"/>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0"/>
      <w:szCs w:val="20"/>
    </w:rPr>
  </w:style>
  <w:style w:type="paragraph" w:styleId="13">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character" w:styleId="15">
    <w:name w:val="line number"/>
    <w:basedOn w:val="14"/>
    <w:semiHidden/>
    <w:unhideWhenUsed/>
    <w:qFormat/>
    <w:uiPriority w:val="99"/>
  </w:style>
  <w:style w:type="character" w:styleId="16">
    <w:name w:val="Hyperlink"/>
    <w:unhideWhenUsed/>
    <w:qFormat/>
    <w:uiPriority w:val="99"/>
    <w:rPr>
      <w:color w:val="0000FF"/>
      <w:u w:val="single"/>
    </w:rPr>
  </w:style>
  <w:style w:type="character" w:styleId="17">
    <w:name w:val="annotation reference"/>
    <w:qFormat/>
    <w:uiPriority w:val="0"/>
    <w:rPr>
      <w:sz w:val="21"/>
      <w:szCs w:val="21"/>
    </w:rPr>
  </w:style>
  <w:style w:type="character" w:styleId="18">
    <w:name w:val="footnote reference"/>
    <w:semiHidden/>
    <w:unhideWhenUsed/>
    <w:uiPriority w:val="99"/>
    <w:rPr>
      <w:vertAlign w:val="superscript"/>
    </w:rPr>
  </w:style>
  <w:style w:type="table" w:styleId="20">
    <w:name w:val="Table Grid"/>
    <w:basedOn w:val="19"/>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character" w:customStyle="1" w:styleId="21">
    <w:name w:val="页眉 Char"/>
    <w:link w:val="8"/>
    <w:uiPriority w:val="99"/>
    <w:rPr>
      <w:sz w:val="18"/>
      <w:szCs w:val="18"/>
    </w:rPr>
  </w:style>
  <w:style w:type="character" w:customStyle="1" w:styleId="22">
    <w:name w:val="页脚 Char"/>
    <w:link w:val="7"/>
    <w:uiPriority w:val="99"/>
    <w:rPr>
      <w:sz w:val="18"/>
      <w:szCs w:val="18"/>
    </w:rPr>
  </w:style>
  <w:style w:type="character" w:customStyle="1" w:styleId="23">
    <w:name w:val="标题 1 Char"/>
    <w:link w:val="2"/>
    <w:uiPriority w:val="9"/>
    <w:rPr>
      <w:b/>
      <w:bCs/>
      <w:kern w:val="44"/>
      <w:sz w:val="44"/>
      <w:szCs w:val="44"/>
    </w:rPr>
  </w:style>
  <w:style w:type="character" w:customStyle="1" w:styleId="24">
    <w:name w:val="标题 2 Char"/>
    <w:link w:val="3"/>
    <w:uiPriority w:val="9"/>
    <w:rPr>
      <w:rFonts w:ascii="Cambria" w:hAnsi="Cambria" w:eastAsia="宋体" w:cs="Times New Roman"/>
      <w:b/>
      <w:bCs/>
      <w:kern w:val="2"/>
      <w:sz w:val="32"/>
      <w:szCs w:val="32"/>
    </w:rPr>
  </w:style>
  <w:style w:type="paragraph" w:customStyle="1" w:styleId="25">
    <w:name w:val="TOC Heading"/>
    <w:basedOn w:val="2"/>
    <w:next w:val="1"/>
    <w:semiHidden/>
    <w:unhideWhenUsed/>
    <w:qFormat/>
    <w:uiPriority w:val="39"/>
    <w:pPr>
      <w:widowControl/>
      <w:spacing w:before="480" w:after="0" w:line="276" w:lineRule="auto"/>
      <w:jc w:val="left"/>
      <w:outlineLvl w:val="9"/>
    </w:pPr>
    <w:rPr>
      <w:rFonts w:ascii="Cambria" w:hAnsi="Cambria"/>
      <w:color w:val="365F91"/>
      <w:kern w:val="0"/>
      <w:sz w:val="28"/>
      <w:szCs w:val="28"/>
    </w:rPr>
  </w:style>
  <w:style w:type="character" w:customStyle="1" w:styleId="26">
    <w:name w:val="批注框文本 Char"/>
    <w:link w:val="6"/>
    <w:semiHidden/>
    <w:qFormat/>
    <w:uiPriority w:val="99"/>
    <w:rPr>
      <w:kern w:val="2"/>
      <w:sz w:val="18"/>
      <w:szCs w:val="18"/>
    </w:rPr>
  </w:style>
  <w:style w:type="character" w:customStyle="1" w:styleId="27">
    <w:name w:val="脚注文本 Char"/>
    <w:link w:val="10"/>
    <w:semiHidden/>
    <w:qFormat/>
    <w:uiPriority w:val="99"/>
    <w:rPr>
      <w:kern w:val="2"/>
      <w:sz w:val="18"/>
      <w:szCs w:val="18"/>
    </w:rPr>
  </w:style>
  <w:style w:type="character" w:customStyle="1" w:styleId="28">
    <w:name w:val="批注文字 Char"/>
    <w:link w:val="5"/>
    <w:qFormat/>
    <w:uiPriority w:val="0"/>
    <w:rPr>
      <w:rFonts w:ascii="Times New Roman" w:hAnsi="Times New Roman"/>
      <w:kern w:val="2"/>
      <w:sz w:val="21"/>
      <w:szCs w:val="24"/>
    </w:rPr>
  </w:style>
  <w:style w:type="character" w:customStyle="1" w:styleId="29">
    <w:name w:val="HTML 预设格式 Char"/>
    <w:link w:val="12"/>
    <w:uiPriority w:val="0"/>
    <w:rPr>
      <w:rFonts w:ascii="宋体" w:hAnsi="宋体" w:cs="宋体"/>
    </w:rPr>
  </w:style>
  <w:style w:type="character" w:customStyle="1" w:styleId="30">
    <w:name w:val="HTML 预设格式 Char1"/>
    <w:basedOn w:val="14"/>
    <w:semiHidden/>
    <w:qFormat/>
    <w:uiPriority w:val="99"/>
    <w:rPr>
      <w:rFonts w:ascii="Courier New" w:hAnsi="Courier New" w:cs="Courier New"/>
      <w:kern w:val="2"/>
    </w:rPr>
  </w:style>
  <w:style w:type="paragraph" w:styleId="31">
    <w:name w:val="No Spacing"/>
    <w:qFormat/>
    <w:uiPriority w:val="1"/>
    <w:pPr>
      <w:widowControl w:val="0"/>
    </w:pPr>
    <w:rPr>
      <w:rFonts w:ascii="Calibri" w:hAnsi="Calibri" w:eastAsia="宋体" w:cs="Times New Roman"/>
      <w:sz w:val="22"/>
      <w:szCs w:val="22"/>
      <w:lang w:val="en-US" w:eastAsia="en-US" w:bidi="ar-SA"/>
    </w:rPr>
  </w:style>
  <w:style w:type="paragraph" w:customStyle="1" w:styleId="32">
    <w:name w:val="列出段落1"/>
    <w:basedOn w:val="1"/>
    <w:qFormat/>
    <w:uiPriority w:val="99"/>
    <w:pPr>
      <w:ind w:firstLine="420" w:firstLineChars="200"/>
    </w:pPr>
  </w:style>
  <w:style w:type="paragraph" w:styleId="33">
    <w:name w:val="List Paragraph"/>
    <w:basedOn w:val="1"/>
    <w:qFormat/>
    <w:uiPriority w:val="34"/>
    <w:pPr>
      <w:ind w:firstLine="420" w:firstLineChars="200"/>
    </w:pPr>
  </w:style>
  <w:style w:type="paragraph" w:customStyle="1" w:styleId="34">
    <w:name w:val="Default"/>
    <w:qFormat/>
    <w:uiPriority w:val="0"/>
    <w:pPr>
      <w:widowControl w:val="0"/>
      <w:autoSpaceDE w:val="0"/>
      <w:autoSpaceDN w:val="0"/>
      <w:adjustRightInd w:val="0"/>
    </w:pPr>
    <w:rPr>
      <w:rFonts w:ascii="楷体_GB2312" w:hAnsi="楷体_GB2312" w:eastAsia="宋体" w:cs="楷体_GB2312"/>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microsoft.com/office/2011/relationships/people" Target="people.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2049" textRotate="1"/>
    <customShpInfo spid="_x0000_s2050" textRotate="1"/>
    <customShpInfo spid="_x0000_s1026"/>
    <customShpInfo spid="_x0000_s1036"/>
    <customShpInfo spid="_x0000_s1035"/>
    <customShpInfo spid="_x0000_s1039"/>
    <customShpInfo spid="_x0000_s1050"/>
    <customShpInfo spid="_x0000_s1038"/>
    <customShpInfo spid="_x0000_s1037"/>
    <customShpInfo spid="_x0000_s1032"/>
    <customShpInfo spid="_x0000_s1033"/>
    <customShpInfo spid="_x0000_s1031"/>
    <customShpInfo spid="_x0000_s1034"/>
    <customShpInfo spid="_x0000_s1048"/>
    <customShpInfo spid="_x0000_s1041"/>
    <customShpInfo spid="_x0000_s1040"/>
    <customShpInfo spid="_x0000_s1029"/>
    <customShpInfo spid="_x0000_s1028"/>
    <customShpInfo spid="_x0000_s1027"/>
    <customShpInfo spid="_x0000_s1047"/>
    <customShpInfo spid="_x0000_s1030"/>
    <customShpInfo spid="_x0000_s1044"/>
    <customShpInfo spid="_x0000_s1043"/>
    <customShpInfo spid="_x0000_s1042"/>
    <customShpInfo spid="_x0000_s1049"/>
    <customShpInfo spid="_x0000_s1046"/>
    <customShpInfo spid="_x0000_s1045"/>
    <customShpInfo spid="_x0000_s1053"/>
    <customShpInfo spid="_x0000_s1052"/>
    <customShpInfo spid="_x0000_s1051"/>
    <customShpInfo spid="_x0000_s1056"/>
    <customShpInfo spid="_x0000_s1055"/>
    <customShpInfo spid="_x0000_s1054"/>
    <customShpInfo spid="_x0000_s1059"/>
    <customShpInfo spid="_x0000_s1058"/>
    <customShpInfo spid="_x0000_s1057"/>
    <customShpInfo spid="_x0000_s1062"/>
    <customShpInfo spid="_x0000_s1061"/>
    <customShpInfo spid="_x0000_s106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B09FC9E-23A2-4620-B719-C0AE0EF03DAA}">
  <ds:schemaRefs/>
</ds:datastoreItem>
</file>

<file path=docProps/app.xml><?xml version="1.0" encoding="utf-8"?>
<Properties xmlns="http://schemas.openxmlformats.org/officeDocument/2006/extended-properties" xmlns:vt="http://schemas.openxmlformats.org/officeDocument/2006/docPropsVTypes">
  <Template>Normal.dotm</Template>
  <Pages>55</Pages>
  <Words>16252</Words>
  <Characters>18203</Characters>
  <Lines>1011</Lines>
  <Paragraphs>1013</Paragraphs>
  <TotalTime>0</TotalTime>
  <ScaleCrop>false</ScaleCrop>
  <LinksUpToDate>false</LinksUpToDate>
  <CharactersWithSpaces>33442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2018-11-11T09:02:00Z</dcterms:created>
  <dc:creator>Lenovo User</dc:creator>
  <cp:lastModifiedBy>珍惜</cp:lastModifiedBy>
  <cp:lastPrinted>2017-03-21T10:48:00Z</cp:lastPrinted>
  <dcterms:modified xsi:type="dcterms:W3CDTF">2018-11-30T08:03:29Z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